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05F9A" w14:textId="21B3F9D7" w:rsidR="0007567A" w:rsidRPr="003C1549" w:rsidRDefault="2ADD3DEC" w:rsidP="006B4EE5">
      <w:pPr>
        <w:pStyle w:val="Standard"/>
        <w:widowControl/>
        <w:jc w:val="center"/>
        <w:rPr>
          <w:rFonts w:eastAsia="Calibri, 'Century Gothic'" w:cs="Calibri, 'Century Gothic'"/>
          <w:b/>
          <w:bCs/>
        </w:rPr>
      </w:pPr>
      <w:r w:rsidRPr="003C1549">
        <w:rPr>
          <w:rFonts w:eastAsia="Calibri, 'Century Gothic'" w:cs="Calibri, 'Century Gothic'"/>
          <w:b/>
          <w:bCs/>
          <w:sz w:val="32"/>
          <w:szCs w:val="32"/>
        </w:rPr>
        <w:t xml:space="preserve">Atmosfääriõhu kaitse seaduse </w:t>
      </w:r>
      <w:r w:rsidR="3FCA81DD" w:rsidRPr="003C1549">
        <w:rPr>
          <w:rFonts w:eastAsia="Calibri, 'Century Gothic'" w:cs="Calibri, 'Century Gothic'"/>
          <w:b/>
          <w:bCs/>
          <w:sz w:val="32"/>
          <w:szCs w:val="32"/>
        </w:rPr>
        <w:t xml:space="preserve">ja teiste </w:t>
      </w:r>
      <w:r w:rsidR="40BEFF09" w:rsidRPr="003C1549">
        <w:rPr>
          <w:rFonts w:eastAsia="Calibri, 'Century Gothic'" w:cs="Calibri, 'Century Gothic'"/>
          <w:b/>
          <w:bCs/>
          <w:sz w:val="32"/>
          <w:szCs w:val="32"/>
        </w:rPr>
        <w:t xml:space="preserve">seaduste </w:t>
      </w:r>
      <w:r w:rsidRPr="003C1549">
        <w:rPr>
          <w:rFonts w:eastAsia="Calibri, 'Century Gothic'" w:cs="Calibri, 'Century Gothic'"/>
          <w:b/>
          <w:bCs/>
          <w:sz w:val="32"/>
          <w:szCs w:val="32"/>
        </w:rPr>
        <w:t>muutmise seaduse eelnõu</w:t>
      </w:r>
      <w:r w:rsidR="009968B6" w:rsidRPr="003C1549">
        <w:rPr>
          <w:rFonts w:eastAsia="Calibri, 'Century Gothic'" w:cs="Calibri, 'Century Gothic'"/>
          <w:b/>
          <w:bCs/>
          <w:sz w:val="32"/>
          <w:szCs w:val="32"/>
        </w:rPr>
        <w:t xml:space="preserve"> </w:t>
      </w:r>
      <w:r w:rsidR="00DC3E5C" w:rsidRPr="003C1549">
        <w:rPr>
          <w:rFonts w:eastAsia="Calibri, 'Century Gothic'" w:cs="Calibri, 'Century Gothic'"/>
          <w:b/>
          <w:bCs/>
          <w:sz w:val="32"/>
          <w:szCs w:val="32"/>
        </w:rPr>
        <w:t>seletuskiri</w:t>
      </w:r>
    </w:p>
    <w:p w14:paraId="392AAF9F" w14:textId="77777777" w:rsidR="000D0427" w:rsidRPr="003C1549" w:rsidRDefault="000D0427" w:rsidP="006B4EE5">
      <w:pPr>
        <w:pStyle w:val="Standard"/>
        <w:widowControl/>
        <w:jc w:val="both"/>
        <w:rPr>
          <w:rFonts w:eastAsia="Calibri, 'Century Gothic'" w:cs="Calibri, 'Century Gothic'"/>
          <w:b/>
          <w:bCs/>
        </w:rPr>
      </w:pPr>
    </w:p>
    <w:p w14:paraId="105933F7" w14:textId="77777777" w:rsidR="00007506" w:rsidRPr="003C1549" w:rsidRDefault="00007506" w:rsidP="006B4EE5">
      <w:pPr>
        <w:pStyle w:val="Standard"/>
        <w:widowControl/>
        <w:tabs>
          <w:tab w:val="left" w:pos="720"/>
        </w:tabs>
        <w:jc w:val="both"/>
        <w:rPr>
          <w:rFonts w:eastAsia="Calibri, 'Century Gothic'" w:cs="Calibri, 'Century Gothic'"/>
          <w:b/>
          <w:bCs/>
        </w:rPr>
      </w:pPr>
      <w:r w:rsidRPr="003C1549">
        <w:rPr>
          <w:rFonts w:eastAsia="Calibri, 'Century Gothic'" w:cs="Calibri, 'Century Gothic'"/>
          <w:b/>
          <w:bCs/>
        </w:rPr>
        <w:t>1. Sissejuhatus</w:t>
      </w:r>
    </w:p>
    <w:p w14:paraId="492B4E8A" w14:textId="77777777" w:rsidR="00007506" w:rsidRPr="003C1549" w:rsidRDefault="00007506" w:rsidP="006B4EE5">
      <w:pPr>
        <w:pStyle w:val="Standard"/>
        <w:widowControl/>
        <w:autoSpaceDE w:val="0"/>
        <w:jc w:val="both"/>
        <w:rPr>
          <w:rFonts w:eastAsia="Times New Roman" w:cs="Times New Roman"/>
        </w:rPr>
      </w:pPr>
    </w:p>
    <w:p w14:paraId="1D70ECBC" w14:textId="77777777" w:rsidR="00007506" w:rsidRPr="003C1549" w:rsidRDefault="00007506" w:rsidP="006B4EE5">
      <w:pPr>
        <w:pStyle w:val="Standard"/>
        <w:widowControl/>
        <w:autoSpaceDE w:val="0"/>
        <w:jc w:val="both"/>
        <w:rPr>
          <w:rFonts w:eastAsia="Times New Roman" w:cs="Times New Roman"/>
          <w:b/>
          <w:bCs/>
        </w:rPr>
      </w:pPr>
      <w:commentRangeStart w:id="0"/>
      <w:r w:rsidRPr="003C1549">
        <w:rPr>
          <w:rFonts w:eastAsia="Times New Roman" w:cs="Times New Roman"/>
          <w:b/>
          <w:bCs/>
        </w:rPr>
        <w:t>Sisukokkuvõte</w:t>
      </w:r>
      <w:commentRangeEnd w:id="0"/>
      <w:r w:rsidR="00DC7D35">
        <w:rPr>
          <w:rStyle w:val="Kommentaariviide"/>
          <w:rFonts w:asciiTheme="minorHAnsi" w:eastAsiaTheme="minorHAnsi" w:hAnsiTheme="minorHAnsi" w:cstheme="minorBidi"/>
          <w:kern w:val="0"/>
          <w:lang w:eastAsia="en-US"/>
        </w:rPr>
        <w:commentReference w:id="0"/>
      </w:r>
    </w:p>
    <w:p w14:paraId="1036B1A8" w14:textId="77777777" w:rsidR="00007506" w:rsidRPr="003C1549" w:rsidRDefault="00007506" w:rsidP="006B4EE5">
      <w:pPr>
        <w:pStyle w:val="Standard"/>
        <w:widowControl/>
        <w:autoSpaceDE w:val="0"/>
        <w:jc w:val="both"/>
        <w:rPr>
          <w:rFonts w:eastAsia="Times New Roman" w:cs="Times New Roman"/>
          <w:b/>
          <w:bCs/>
        </w:rPr>
      </w:pPr>
    </w:p>
    <w:p w14:paraId="19299E7F" w14:textId="4B51611E" w:rsidR="00297AFA" w:rsidRPr="003C1549" w:rsidRDefault="4A984BF6" w:rsidP="00BF3654">
      <w:pPr>
        <w:spacing w:line="240" w:lineRule="auto"/>
        <w:jc w:val="both"/>
        <w:rPr>
          <w:rFonts w:ascii="Times New Roman" w:hAnsi="Times New Roman" w:cs="Times New Roman"/>
          <w:sz w:val="24"/>
          <w:szCs w:val="24"/>
        </w:rPr>
      </w:pPr>
      <w:r w:rsidRPr="003C1549">
        <w:rPr>
          <w:rFonts w:ascii="Times New Roman" w:hAnsi="Times New Roman" w:cs="Times New Roman"/>
          <w:sz w:val="24"/>
          <w:szCs w:val="24"/>
        </w:rPr>
        <w:t xml:space="preserve">Eelnõukohase seadusega võetakse üle </w:t>
      </w:r>
      <w:r w:rsidR="2A5A4BDA" w:rsidRPr="003C1549">
        <w:rPr>
          <w:rFonts w:ascii="Times New Roman" w:hAnsi="Times New Roman" w:cs="Times New Roman"/>
          <w:sz w:val="24"/>
          <w:szCs w:val="24"/>
        </w:rPr>
        <w:t xml:space="preserve">järgmised </w:t>
      </w:r>
      <w:r w:rsidR="3F4B9C13" w:rsidRPr="003C1549">
        <w:rPr>
          <w:rFonts w:ascii="Times New Roman" w:hAnsi="Times New Roman" w:cs="Times New Roman"/>
          <w:sz w:val="24"/>
          <w:szCs w:val="24"/>
        </w:rPr>
        <w:t xml:space="preserve">Euroopa Liidu </w:t>
      </w:r>
      <w:r w:rsidR="2A5A4BDA" w:rsidRPr="003C1549">
        <w:rPr>
          <w:rFonts w:ascii="Times New Roman" w:hAnsi="Times New Roman" w:cs="Times New Roman"/>
          <w:sz w:val="24"/>
          <w:szCs w:val="24"/>
        </w:rPr>
        <w:t>direktiivid:</w:t>
      </w:r>
    </w:p>
    <w:p w14:paraId="0E5EE843" w14:textId="6616D6AC" w:rsidR="00297AFA" w:rsidRPr="003C1549" w:rsidRDefault="4A984BF6" w:rsidP="00BF3654">
      <w:pPr>
        <w:pStyle w:val="Loendilik"/>
        <w:numPr>
          <w:ilvl w:val="0"/>
          <w:numId w:val="6"/>
        </w:numPr>
        <w:spacing w:line="240" w:lineRule="auto"/>
        <w:jc w:val="both"/>
        <w:rPr>
          <w:rFonts w:ascii="Times New Roman" w:hAnsi="Times New Roman" w:cs="Times New Roman"/>
          <w:sz w:val="24"/>
          <w:szCs w:val="24"/>
        </w:rPr>
      </w:pPr>
      <w:r w:rsidRPr="003C1549">
        <w:rPr>
          <w:rFonts w:ascii="Times New Roman" w:hAnsi="Times New Roman" w:cs="Times New Roman"/>
          <w:sz w:val="24"/>
          <w:szCs w:val="24"/>
        </w:rPr>
        <w:t xml:space="preserve">Euroopa Parlamendi ja nõukogu direktiiv (EL) </w:t>
      </w:r>
      <w:bookmarkStart w:id="1" w:name="_Hlk173961883"/>
      <w:r w:rsidR="630AA3A3" w:rsidRPr="003C1549">
        <w:rPr>
          <w:rFonts w:ascii="Times New Roman" w:hAnsi="Times New Roman" w:cs="Times New Roman"/>
          <w:sz w:val="24"/>
          <w:szCs w:val="24"/>
        </w:rPr>
        <w:t>2023</w:t>
      </w:r>
      <w:r w:rsidRPr="003C1549">
        <w:rPr>
          <w:rFonts w:ascii="Times New Roman" w:hAnsi="Times New Roman" w:cs="Times New Roman"/>
          <w:sz w:val="24"/>
          <w:szCs w:val="24"/>
        </w:rPr>
        <w:t>/</w:t>
      </w:r>
      <w:r w:rsidR="630AA3A3" w:rsidRPr="003C1549">
        <w:rPr>
          <w:rFonts w:ascii="Times New Roman" w:hAnsi="Times New Roman" w:cs="Times New Roman"/>
          <w:sz w:val="24"/>
          <w:szCs w:val="24"/>
        </w:rPr>
        <w:t>959</w:t>
      </w:r>
      <w:bookmarkEnd w:id="1"/>
      <w:r w:rsidRPr="003C1549">
        <w:rPr>
          <w:rFonts w:ascii="Times New Roman" w:hAnsi="Times New Roman" w:cs="Times New Roman"/>
          <w:sz w:val="24"/>
          <w:szCs w:val="24"/>
        </w:rPr>
        <w:t>, millega muudetakse direktiivi 2003/87/EÜ</w:t>
      </w:r>
      <w:r w:rsidR="630AA3A3" w:rsidRPr="003C1549">
        <w:rPr>
          <w:rFonts w:ascii="Times New Roman" w:hAnsi="Times New Roman" w:cs="Times New Roman"/>
          <w:sz w:val="24"/>
          <w:szCs w:val="24"/>
        </w:rPr>
        <w:t>,</w:t>
      </w:r>
      <w:r w:rsidR="630AA3A3" w:rsidRPr="003C1549">
        <w:t xml:space="preserve"> </w:t>
      </w:r>
      <w:r w:rsidR="630AA3A3" w:rsidRPr="003C1549">
        <w:rPr>
          <w:rFonts w:ascii="Times New Roman" w:hAnsi="Times New Roman" w:cs="Times New Roman"/>
          <w:sz w:val="24"/>
          <w:szCs w:val="24"/>
        </w:rPr>
        <w:t>millega luuakse liidus kasvuhoonegaaside lubatud heitkoguse ühikutega kauplemise süsteem, ja otsust (EL) 2015/1814, mis käsitleb ELi kasvuhoonegaaside heitkogustega kauplemise süsteemi turustabiilsusreservi loomist ja toimimist</w:t>
      </w:r>
      <w:r w:rsidRPr="003C1549">
        <w:rPr>
          <w:rFonts w:ascii="Times New Roman" w:hAnsi="Times New Roman" w:cs="Times New Roman"/>
          <w:sz w:val="24"/>
          <w:szCs w:val="24"/>
        </w:rPr>
        <w:t xml:space="preserve"> (ELT L </w:t>
      </w:r>
      <w:r w:rsidR="630AA3A3" w:rsidRPr="003C1549">
        <w:rPr>
          <w:rFonts w:ascii="Times New Roman" w:hAnsi="Times New Roman" w:cs="Times New Roman"/>
          <w:sz w:val="24"/>
          <w:szCs w:val="24"/>
        </w:rPr>
        <w:t>130</w:t>
      </w:r>
      <w:r w:rsidRPr="003C1549">
        <w:rPr>
          <w:rFonts w:ascii="Times New Roman" w:hAnsi="Times New Roman" w:cs="Times New Roman"/>
          <w:sz w:val="24"/>
          <w:szCs w:val="24"/>
        </w:rPr>
        <w:t xml:space="preserve">, </w:t>
      </w:r>
      <w:r w:rsidR="630AA3A3" w:rsidRPr="003C1549">
        <w:rPr>
          <w:rFonts w:ascii="Times New Roman" w:hAnsi="Times New Roman" w:cs="Times New Roman"/>
          <w:sz w:val="24"/>
          <w:szCs w:val="24"/>
        </w:rPr>
        <w:t>16.05</w:t>
      </w:r>
      <w:r w:rsidRPr="003C1549">
        <w:rPr>
          <w:rFonts w:ascii="Times New Roman" w:hAnsi="Times New Roman" w:cs="Times New Roman"/>
          <w:sz w:val="24"/>
          <w:szCs w:val="24"/>
        </w:rPr>
        <w:t>.20</w:t>
      </w:r>
      <w:r w:rsidR="630AA3A3" w:rsidRPr="003C1549">
        <w:rPr>
          <w:rFonts w:ascii="Times New Roman" w:hAnsi="Times New Roman" w:cs="Times New Roman"/>
          <w:sz w:val="24"/>
          <w:szCs w:val="24"/>
        </w:rPr>
        <w:t>23</w:t>
      </w:r>
      <w:r w:rsidRPr="003C1549">
        <w:rPr>
          <w:rFonts w:ascii="Times New Roman" w:hAnsi="Times New Roman" w:cs="Times New Roman"/>
          <w:sz w:val="24"/>
          <w:szCs w:val="24"/>
        </w:rPr>
        <w:t xml:space="preserve">, lk </w:t>
      </w:r>
      <w:r w:rsidR="630AA3A3" w:rsidRPr="003C1549">
        <w:rPr>
          <w:rFonts w:ascii="Times New Roman" w:hAnsi="Times New Roman" w:cs="Times New Roman"/>
          <w:sz w:val="24"/>
          <w:szCs w:val="24"/>
        </w:rPr>
        <w:t>134</w:t>
      </w:r>
      <w:r w:rsidR="58423DEA" w:rsidRPr="003C1549">
        <w:rPr>
          <w:rFonts w:ascii="Times New Roman" w:hAnsi="Times New Roman" w:cs="Times New Roman"/>
          <w:sz w:val="24"/>
          <w:szCs w:val="24"/>
        </w:rPr>
        <w:t>–</w:t>
      </w:r>
      <w:r w:rsidR="630AA3A3" w:rsidRPr="003C1549">
        <w:rPr>
          <w:rFonts w:ascii="Times New Roman" w:hAnsi="Times New Roman" w:cs="Times New Roman"/>
          <w:sz w:val="24"/>
          <w:szCs w:val="24"/>
        </w:rPr>
        <w:t>202</w:t>
      </w:r>
      <w:r w:rsidRPr="003C1549">
        <w:rPr>
          <w:rFonts w:ascii="Times New Roman" w:hAnsi="Times New Roman" w:cs="Times New Roman"/>
          <w:sz w:val="24"/>
          <w:szCs w:val="24"/>
        </w:rPr>
        <w:t xml:space="preserve">; edaspidi </w:t>
      </w:r>
      <w:r w:rsidRPr="003C1549">
        <w:rPr>
          <w:rFonts w:ascii="Times New Roman" w:hAnsi="Times New Roman" w:cs="Times New Roman"/>
          <w:i/>
          <w:iCs/>
          <w:sz w:val="24"/>
          <w:szCs w:val="24"/>
        </w:rPr>
        <w:t>direktiiv</w:t>
      </w:r>
      <w:r w:rsidR="3011C07C" w:rsidRPr="003C1549">
        <w:rPr>
          <w:rFonts w:ascii="Times New Roman" w:hAnsi="Times New Roman" w:cs="Times New Roman"/>
          <w:i/>
          <w:iCs/>
          <w:sz w:val="24"/>
          <w:szCs w:val="24"/>
        </w:rPr>
        <w:t xml:space="preserve"> 2023/959</w:t>
      </w:r>
      <w:r w:rsidRPr="003C1549">
        <w:rPr>
          <w:rFonts w:ascii="Times New Roman" w:hAnsi="Times New Roman" w:cs="Times New Roman"/>
          <w:sz w:val="24"/>
          <w:szCs w:val="24"/>
        </w:rPr>
        <w:t>)</w:t>
      </w:r>
      <w:r w:rsidR="29217414" w:rsidRPr="003C1549">
        <w:rPr>
          <w:rFonts w:ascii="Times New Roman" w:hAnsi="Times New Roman" w:cs="Times New Roman"/>
          <w:sz w:val="24"/>
          <w:szCs w:val="24"/>
        </w:rPr>
        <w:t>, ning</w:t>
      </w:r>
    </w:p>
    <w:p w14:paraId="58582200" w14:textId="0C0794EB" w:rsidR="00297AFA" w:rsidRPr="003C1549" w:rsidRDefault="29217414" w:rsidP="00BF3654">
      <w:pPr>
        <w:pStyle w:val="Loendilik"/>
        <w:numPr>
          <w:ilvl w:val="0"/>
          <w:numId w:val="6"/>
        </w:numPr>
        <w:spacing w:line="240" w:lineRule="auto"/>
        <w:jc w:val="both"/>
        <w:rPr>
          <w:rFonts w:ascii="Times New Roman" w:hAnsi="Times New Roman" w:cs="Times New Roman"/>
          <w:sz w:val="24"/>
          <w:szCs w:val="24"/>
        </w:rPr>
      </w:pPr>
      <w:r w:rsidRPr="003C1549">
        <w:rPr>
          <w:rFonts w:ascii="Times New Roman" w:hAnsi="Times New Roman" w:cs="Times New Roman"/>
          <w:sz w:val="24"/>
          <w:szCs w:val="24"/>
        </w:rPr>
        <w:t>Euroopa Parlamendi ja nõukogu direktiiv (EL) 2023/958, millega muudetakse direktiivi 2003/87/EÜ seoses lennunduse panusega kogu liidu majandust hõlmavasse heitkoguste vähendamise eesmärki ja üleilmse turupõhise meetme asjakohase rakendamisega (ELT L 130, 16.05.2023, lk 115–133</w:t>
      </w:r>
      <w:r w:rsidR="1AE2E377" w:rsidRPr="003C1549">
        <w:rPr>
          <w:rFonts w:ascii="Times New Roman" w:hAnsi="Times New Roman" w:cs="Times New Roman"/>
          <w:sz w:val="24"/>
          <w:szCs w:val="24"/>
        </w:rPr>
        <w:t>;</w:t>
      </w:r>
      <w:r w:rsidRPr="003C1549">
        <w:rPr>
          <w:rFonts w:ascii="Times New Roman" w:hAnsi="Times New Roman" w:cs="Times New Roman"/>
          <w:sz w:val="24"/>
          <w:szCs w:val="24"/>
        </w:rPr>
        <w:t xml:space="preserve"> edaspidi </w:t>
      </w:r>
      <w:r w:rsidRPr="003C1549">
        <w:rPr>
          <w:rFonts w:ascii="Times New Roman" w:hAnsi="Times New Roman" w:cs="Times New Roman"/>
          <w:i/>
          <w:iCs/>
          <w:sz w:val="24"/>
          <w:szCs w:val="24"/>
        </w:rPr>
        <w:t>direktiiv 2023/958</w:t>
      </w:r>
      <w:r w:rsidR="3049C416" w:rsidRPr="003C1549">
        <w:rPr>
          <w:rFonts w:ascii="Times New Roman" w:hAnsi="Times New Roman" w:cs="Times New Roman"/>
          <w:sz w:val="24"/>
          <w:szCs w:val="24"/>
        </w:rPr>
        <w:t>)</w:t>
      </w:r>
      <w:r w:rsidR="4A984BF6" w:rsidRPr="003C1549">
        <w:rPr>
          <w:rFonts w:ascii="Times New Roman" w:hAnsi="Times New Roman" w:cs="Times New Roman"/>
          <w:sz w:val="24"/>
          <w:szCs w:val="24"/>
        </w:rPr>
        <w:t>.</w:t>
      </w:r>
    </w:p>
    <w:p w14:paraId="7BAD4496" w14:textId="59D1FA5A" w:rsidR="007F3851" w:rsidRPr="003C1549" w:rsidRDefault="0880ADBE" w:rsidP="00BF3654">
      <w:pPr>
        <w:spacing w:after="0" w:line="240" w:lineRule="auto"/>
        <w:jc w:val="both"/>
        <w:rPr>
          <w:rFonts w:ascii="Times New Roman" w:hAnsi="Times New Roman" w:cs="Times New Roman"/>
          <w:sz w:val="24"/>
          <w:szCs w:val="24"/>
        </w:rPr>
      </w:pPr>
      <w:r w:rsidRPr="003C1549">
        <w:rPr>
          <w:rFonts w:ascii="Times New Roman" w:hAnsi="Times New Roman" w:cs="Times New Roman"/>
          <w:sz w:val="24"/>
          <w:szCs w:val="24"/>
        </w:rPr>
        <w:t xml:space="preserve">Direktiiviga </w:t>
      </w:r>
      <w:r w:rsidR="42C3F55C" w:rsidRPr="003C1549">
        <w:rPr>
          <w:rFonts w:ascii="Times New Roman" w:hAnsi="Times New Roman" w:cs="Times New Roman"/>
          <w:sz w:val="24"/>
          <w:szCs w:val="24"/>
        </w:rPr>
        <w:t xml:space="preserve">2023/959 </w:t>
      </w:r>
      <w:r w:rsidRPr="003C1549">
        <w:rPr>
          <w:rFonts w:ascii="Times New Roman" w:hAnsi="Times New Roman" w:cs="Times New Roman"/>
          <w:sz w:val="24"/>
          <w:szCs w:val="24"/>
        </w:rPr>
        <w:t>muudetakse Euroopa Liidu kasvuhoonegaaside lubatud heitkoguse ühikutega kauplemise süsteemi</w:t>
      </w:r>
      <w:r w:rsidR="5DBDEFEB" w:rsidRPr="003C1549">
        <w:rPr>
          <w:rFonts w:ascii="Times New Roman" w:hAnsi="Times New Roman" w:cs="Times New Roman"/>
          <w:sz w:val="24"/>
          <w:szCs w:val="24"/>
        </w:rPr>
        <w:t xml:space="preserve"> (edaspidi </w:t>
      </w:r>
      <w:r w:rsidR="5DBDEFEB" w:rsidRPr="003C1549">
        <w:rPr>
          <w:rFonts w:ascii="Times New Roman" w:hAnsi="Times New Roman" w:cs="Times New Roman"/>
          <w:i/>
          <w:iCs/>
          <w:sz w:val="24"/>
          <w:szCs w:val="24"/>
        </w:rPr>
        <w:t>ELi HKS</w:t>
      </w:r>
      <w:r w:rsidR="5DBDEFEB" w:rsidRPr="003C1549">
        <w:rPr>
          <w:rFonts w:ascii="Times New Roman" w:hAnsi="Times New Roman" w:cs="Times New Roman"/>
          <w:sz w:val="24"/>
          <w:szCs w:val="24"/>
        </w:rPr>
        <w:t>), et viia see kooskõlla Euroopa Liidu kliimamääruses seatud eesmärgiga saavutada 2030. aastaks vähemalt 55% kasvuhoonegaaside heite vähendami</w:t>
      </w:r>
      <w:r w:rsidR="574368F0" w:rsidRPr="003C1549">
        <w:rPr>
          <w:rFonts w:ascii="Times New Roman" w:hAnsi="Times New Roman" w:cs="Times New Roman"/>
          <w:sz w:val="24"/>
          <w:szCs w:val="24"/>
        </w:rPr>
        <w:t>ne</w:t>
      </w:r>
      <w:r w:rsidR="5DBDEFEB" w:rsidRPr="003C1549">
        <w:rPr>
          <w:rFonts w:ascii="Times New Roman" w:hAnsi="Times New Roman" w:cs="Times New Roman"/>
          <w:sz w:val="24"/>
          <w:szCs w:val="24"/>
        </w:rPr>
        <w:t xml:space="preserve"> võrreldes 1990. aastaga. Eesmärgi saavutamiseks esitas Euroopa Komisjon seaduseelnõude paketi „Eesmärk 55“, mille üks osa oli ka ELi HKSi ajakohastamine. </w:t>
      </w:r>
      <w:r w:rsidR="74BC5E75" w:rsidRPr="003C1549">
        <w:rPr>
          <w:rFonts w:ascii="Times New Roman" w:eastAsia="Times New Roman" w:hAnsi="Times New Roman" w:cs="Times New Roman"/>
          <w:sz w:val="24"/>
          <w:szCs w:val="24"/>
        </w:rPr>
        <w:t xml:space="preserve">Olemasolevat direktiivi 2003/87/EÜ muutva direktiiviga 2023/959 </w:t>
      </w:r>
      <w:r w:rsidRPr="003C1549">
        <w:rPr>
          <w:rFonts w:ascii="Times New Roman" w:hAnsi="Times New Roman" w:cs="Times New Roman"/>
          <w:sz w:val="24"/>
          <w:szCs w:val="24"/>
        </w:rPr>
        <w:t>kehtestatakse</w:t>
      </w:r>
      <w:r w:rsidR="2117E52B" w:rsidRPr="003C1549">
        <w:rPr>
          <w:rFonts w:ascii="Times New Roman" w:hAnsi="Times New Roman" w:cs="Times New Roman"/>
          <w:sz w:val="24"/>
          <w:szCs w:val="24"/>
        </w:rPr>
        <w:t xml:space="preserve"> uuendatud</w:t>
      </w:r>
      <w:r w:rsidRPr="003C1549">
        <w:rPr>
          <w:rFonts w:ascii="Times New Roman" w:hAnsi="Times New Roman" w:cs="Times New Roman"/>
          <w:sz w:val="24"/>
          <w:szCs w:val="24"/>
        </w:rPr>
        <w:t xml:space="preserve"> reeglid </w:t>
      </w:r>
      <w:r w:rsidR="5DBDEFEB" w:rsidRPr="003C1549">
        <w:rPr>
          <w:rFonts w:ascii="Times New Roman" w:hAnsi="Times New Roman" w:cs="Times New Roman"/>
          <w:sz w:val="24"/>
          <w:szCs w:val="24"/>
        </w:rPr>
        <w:t>kä</w:t>
      </w:r>
      <w:r w:rsidR="0E152B3A" w:rsidRPr="003C1549">
        <w:rPr>
          <w:rFonts w:ascii="Times New Roman" w:hAnsi="Times New Roman" w:cs="Times New Roman"/>
          <w:sz w:val="24"/>
          <w:szCs w:val="24"/>
        </w:rPr>
        <w:t>imasolevaks</w:t>
      </w:r>
      <w:r w:rsidR="5DBDEFEB" w:rsidRPr="003C1549">
        <w:rPr>
          <w:rFonts w:ascii="Times New Roman" w:hAnsi="Times New Roman" w:cs="Times New Roman"/>
          <w:sz w:val="24"/>
          <w:szCs w:val="24"/>
        </w:rPr>
        <w:t xml:space="preserve"> kauplemisperioodiks</w:t>
      </w:r>
      <w:r w:rsidR="5EF586E9" w:rsidRPr="003C1549">
        <w:rPr>
          <w:rFonts w:ascii="Times New Roman" w:hAnsi="Times New Roman" w:cs="Times New Roman"/>
          <w:sz w:val="24"/>
          <w:szCs w:val="24"/>
        </w:rPr>
        <w:t>, st</w:t>
      </w:r>
      <w:r w:rsidR="5DBDEFEB" w:rsidRPr="003C1549">
        <w:rPr>
          <w:rFonts w:ascii="Times New Roman" w:hAnsi="Times New Roman" w:cs="Times New Roman"/>
          <w:sz w:val="24"/>
          <w:szCs w:val="24"/>
        </w:rPr>
        <w:t xml:space="preserve"> kuni 2030</w:t>
      </w:r>
      <w:r w:rsidRPr="003C1549">
        <w:rPr>
          <w:rFonts w:ascii="Times New Roman" w:hAnsi="Times New Roman" w:cs="Times New Roman"/>
          <w:sz w:val="24"/>
          <w:szCs w:val="24"/>
        </w:rPr>
        <w:t>.</w:t>
      </w:r>
      <w:r w:rsidR="574368F0" w:rsidRPr="003C1549">
        <w:rPr>
          <w:rFonts w:ascii="Times New Roman" w:hAnsi="Times New Roman" w:cs="Times New Roman"/>
          <w:sz w:val="24"/>
          <w:szCs w:val="24"/>
        </w:rPr>
        <w:t xml:space="preserve"> aastani.</w:t>
      </w:r>
      <w:r w:rsidRPr="003C1549">
        <w:rPr>
          <w:rFonts w:ascii="Times New Roman" w:hAnsi="Times New Roman" w:cs="Times New Roman"/>
          <w:sz w:val="24"/>
          <w:szCs w:val="24"/>
        </w:rPr>
        <w:t xml:space="preserve"> Direktiivis </w:t>
      </w:r>
      <w:r w:rsidR="2F615240" w:rsidRPr="003C1549">
        <w:rPr>
          <w:rFonts w:ascii="Times New Roman" w:hAnsi="Times New Roman" w:cs="Times New Roman"/>
          <w:sz w:val="24"/>
          <w:szCs w:val="24"/>
        </w:rPr>
        <w:t>2003/87</w:t>
      </w:r>
      <w:r w:rsidR="574368F0" w:rsidRPr="003C1549">
        <w:rPr>
          <w:rFonts w:ascii="Times New Roman" w:hAnsi="Times New Roman" w:cs="Times New Roman"/>
          <w:sz w:val="24"/>
          <w:szCs w:val="24"/>
        </w:rPr>
        <w:t>/EÜ</w:t>
      </w:r>
      <w:r w:rsidR="2F615240" w:rsidRPr="003C1549">
        <w:rPr>
          <w:rFonts w:ascii="Times New Roman" w:hAnsi="Times New Roman" w:cs="Times New Roman"/>
          <w:sz w:val="24"/>
          <w:szCs w:val="24"/>
        </w:rPr>
        <w:t xml:space="preserve"> </w:t>
      </w:r>
      <w:r w:rsidRPr="003C1549">
        <w:rPr>
          <w:rFonts w:ascii="Times New Roman" w:hAnsi="Times New Roman" w:cs="Times New Roman"/>
          <w:sz w:val="24"/>
          <w:szCs w:val="24"/>
        </w:rPr>
        <w:t>on täpsustatud valdkonnas kasutatava</w:t>
      </w:r>
      <w:r w:rsidR="007F3851" w:rsidRPr="003C1549">
        <w:rPr>
          <w:rFonts w:ascii="Times New Roman" w:hAnsi="Times New Roman" w:cs="Times New Roman"/>
          <w:sz w:val="24"/>
          <w:szCs w:val="24"/>
        </w:rPr>
        <w:t>te</w:t>
      </w:r>
      <w:r w:rsidRPr="003C1549">
        <w:rPr>
          <w:rFonts w:ascii="Times New Roman" w:hAnsi="Times New Roman" w:cs="Times New Roman"/>
          <w:sz w:val="24"/>
          <w:szCs w:val="24"/>
        </w:rPr>
        <w:t xml:space="preserve"> </w:t>
      </w:r>
      <w:r w:rsidR="007F3851" w:rsidRPr="003C1549">
        <w:rPr>
          <w:rFonts w:ascii="Times New Roman" w:hAnsi="Times New Roman" w:cs="Times New Roman"/>
          <w:sz w:val="24"/>
          <w:szCs w:val="24"/>
        </w:rPr>
        <w:t xml:space="preserve">terminite </w:t>
      </w:r>
      <w:r w:rsidRPr="003C1549">
        <w:rPr>
          <w:rFonts w:ascii="Times New Roman" w:hAnsi="Times New Roman" w:cs="Times New Roman"/>
          <w:sz w:val="24"/>
          <w:szCs w:val="24"/>
        </w:rPr>
        <w:t>definitsioone</w:t>
      </w:r>
      <w:r w:rsidR="5DBDEFEB" w:rsidRPr="003C1549">
        <w:rPr>
          <w:rFonts w:ascii="Times New Roman" w:hAnsi="Times New Roman" w:cs="Times New Roman"/>
          <w:sz w:val="24"/>
          <w:szCs w:val="24"/>
        </w:rPr>
        <w:t>, laienda</w:t>
      </w:r>
      <w:r w:rsidR="574368F0" w:rsidRPr="003C1549">
        <w:rPr>
          <w:rFonts w:ascii="Times New Roman" w:hAnsi="Times New Roman" w:cs="Times New Roman"/>
          <w:sz w:val="24"/>
          <w:szCs w:val="24"/>
        </w:rPr>
        <w:t>t</w:t>
      </w:r>
      <w:r w:rsidR="5DBDEFEB" w:rsidRPr="003C1549">
        <w:rPr>
          <w:rFonts w:ascii="Times New Roman" w:hAnsi="Times New Roman" w:cs="Times New Roman"/>
          <w:sz w:val="24"/>
          <w:szCs w:val="24"/>
        </w:rPr>
        <w:t>ud ELi HKSi ka meretranspordile, ajakohasta</w:t>
      </w:r>
      <w:r w:rsidR="574368F0" w:rsidRPr="003C1549">
        <w:rPr>
          <w:rFonts w:ascii="Times New Roman" w:hAnsi="Times New Roman" w:cs="Times New Roman"/>
          <w:sz w:val="24"/>
          <w:szCs w:val="24"/>
        </w:rPr>
        <w:t>t</w:t>
      </w:r>
      <w:r w:rsidR="5DBDEFEB" w:rsidRPr="003C1549">
        <w:rPr>
          <w:rFonts w:ascii="Times New Roman" w:hAnsi="Times New Roman" w:cs="Times New Roman"/>
          <w:sz w:val="24"/>
          <w:szCs w:val="24"/>
        </w:rPr>
        <w:t xml:space="preserve">ud ELi HKSi </w:t>
      </w:r>
      <w:r w:rsidR="35AC7C76" w:rsidRPr="003C1549">
        <w:rPr>
          <w:rFonts w:ascii="Times New Roman" w:hAnsi="Times New Roman" w:cs="Times New Roman"/>
          <w:sz w:val="24"/>
          <w:szCs w:val="24"/>
        </w:rPr>
        <w:t>enampakkumis</w:t>
      </w:r>
      <w:r w:rsidR="5DBDEFEB" w:rsidRPr="003C1549">
        <w:rPr>
          <w:rFonts w:ascii="Times New Roman" w:hAnsi="Times New Roman" w:cs="Times New Roman"/>
          <w:sz w:val="24"/>
          <w:szCs w:val="24"/>
        </w:rPr>
        <w:t>tulude kasutamise nõudeid</w:t>
      </w:r>
      <w:r w:rsidRPr="003C1549">
        <w:rPr>
          <w:rFonts w:ascii="Times New Roman" w:hAnsi="Times New Roman" w:cs="Times New Roman"/>
          <w:sz w:val="24"/>
          <w:szCs w:val="24"/>
        </w:rPr>
        <w:t xml:space="preserve"> ning </w:t>
      </w:r>
      <w:r w:rsidR="368E910A" w:rsidRPr="003C1549">
        <w:rPr>
          <w:rFonts w:ascii="Times New Roman" w:hAnsi="Times New Roman" w:cs="Times New Roman"/>
          <w:sz w:val="24"/>
          <w:szCs w:val="24"/>
        </w:rPr>
        <w:t>kauplemissüsteemi</w:t>
      </w:r>
      <w:r w:rsidRPr="003C1549">
        <w:rPr>
          <w:rFonts w:ascii="Times New Roman" w:hAnsi="Times New Roman" w:cs="Times New Roman"/>
          <w:sz w:val="24"/>
          <w:szCs w:val="24"/>
        </w:rPr>
        <w:t xml:space="preserve"> loa menetlusreegleid.</w:t>
      </w:r>
    </w:p>
    <w:p w14:paraId="7D9EB1D2" w14:textId="77777777" w:rsidR="007F3851" w:rsidRPr="003C1549" w:rsidRDefault="007F3851" w:rsidP="00BF3654">
      <w:pPr>
        <w:spacing w:after="0" w:line="240" w:lineRule="auto"/>
        <w:jc w:val="both"/>
        <w:rPr>
          <w:rFonts w:ascii="Times New Roman" w:hAnsi="Times New Roman" w:cs="Times New Roman"/>
          <w:sz w:val="24"/>
          <w:szCs w:val="24"/>
        </w:rPr>
      </w:pPr>
    </w:p>
    <w:p w14:paraId="240CC8C3" w14:textId="7D6C82E6" w:rsidR="00297AFA" w:rsidRPr="003C1549" w:rsidRDefault="12443DA4" w:rsidP="00BF3654">
      <w:pPr>
        <w:spacing w:line="240" w:lineRule="auto"/>
        <w:jc w:val="both"/>
        <w:rPr>
          <w:rFonts w:ascii="Times New Roman" w:hAnsi="Times New Roman" w:cs="Times New Roman"/>
          <w:sz w:val="24"/>
          <w:szCs w:val="24"/>
        </w:rPr>
      </w:pPr>
      <w:r w:rsidRPr="003C1549">
        <w:rPr>
          <w:rFonts w:ascii="Times New Roman" w:hAnsi="Times New Roman" w:cs="Times New Roman"/>
          <w:sz w:val="24"/>
          <w:szCs w:val="24"/>
        </w:rPr>
        <w:t xml:space="preserve">Lisaks luuakse direktiiviga </w:t>
      </w:r>
      <w:r w:rsidR="47132634" w:rsidRPr="003C1549">
        <w:rPr>
          <w:rFonts w:ascii="Times New Roman" w:hAnsi="Times New Roman" w:cs="Times New Roman"/>
          <w:sz w:val="24"/>
          <w:szCs w:val="24"/>
        </w:rPr>
        <w:t xml:space="preserve">2023/959 </w:t>
      </w:r>
      <w:r w:rsidR="22D1275B" w:rsidRPr="003C1549">
        <w:rPr>
          <w:rFonts w:ascii="Times New Roman" w:hAnsi="Times New Roman" w:cs="Times New Roman"/>
          <w:sz w:val="24"/>
          <w:szCs w:val="24"/>
        </w:rPr>
        <w:t>tehtavate muudatustega direktiivis 2003/87</w:t>
      </w:r>
      <w:r w:rsidR="34B80E3F" w:rsidRPr="003C1549">
        <w:rPr>
          <w:rFonts w:ascii="Times New Roman" w:hAnsi="Times New Roman" w:cs="Times New Roman"/>
          <w:sz w:val="24"/>
          <w:szCs w:val="24"/>
        </w:rPr>
        <w:t>/EÜ</w:t>
      </w:r>
      <w:r w:rsidR="22D1275B" w:rsidRPr="003C1549">
        <w:rPr>
          <w:rFonts w:ascii="Times New Roman" w:hAnsi="Times New Roman" w:cs="Times New Roman"/>
          <w:sz w:val="24"/>
          <w:szCs w:val="24"/>
        </w:rPr>
        <w:t xml:space="preserve"> </w:t>
      </w:r>
      <w:r w:rsidR="009968B6" w:rsidRPr="003C1549">
        <w:rPr>
          <w:rFonts w:ascii="Times New Roman" w:hAnsi="Times New Roman" w:cs="Times New Roman"/>
          <w:sz w:val="24"/>
          <w:szCs w:val="24"/>
        </w:rPr>
        <w:t>lisa</w:t>
      </w:r>
      <w:r w:rsidRPr="003C1549">
        <w:rPr>
          <w:rFonts w:ascii="Times New Roman" w:hAnsi="Times New Roman" w:cs="Times New Roman"/>
          <w:sz w:val="24"/>
          <w:szCs w:val="24"/>
        </w:rPr>
        <w:t xml:space="preserve">võimalused </w:t>
      </w:r>
      <w:r w:rsidR="4A5797F4" w:rsidRPr="003C1549">
        <w:rPr>
          <w:rFonts w:ascii="Times New Roman" w:eastAsia="Times New Roman" w:hAnsi="Times New Roman" w:cs="Times New Roman"/>
          <w:sz w:val="24"/>
          <w:szCs w:val="24"/>
        </w:rPr>
        <w:t>enampakkumissüsteemi tulude kasutamiseks investeeringute toetamisel</w:t>
      </w:r>
      <w:r w:rsidRPr="003C1549">
        <w:rPr>
          <w:rFonts w:ascii="Times New Roman" w:hAnsi="Times New Roman" w:cs="Times New Roman"/>
          <w:sz w:val="24"/>
          <w:szCs w:val="24"/>
        </w:rPr>
        <w:t xml:space="preserve">. </w:t>
      </w:r>
      <w:r w:rsidR="00F47B68" w:rsidRPr="003C1549">
        <w:rPr>
          <w:rFonts w:ascii="Times New Roman" w:hAnsi="Times New Roman" w:cs="Times New Roman"/>
          <w:sz w:val="24"/>
          <w:szCs w:val="24"/>
        </w:rPr>
        <w:t>Lubatud heitkoguse</w:t>
      </w:r>
      <w:r w:rsidR="5A9C262A" w:rsidRPr="003C1549">
        <w:rPr>
          <w:rFonts w:ascii="Times New Roman" w:hAnsi="Times New Roman" w:cs="Times New Roman"/>
          <w:sz w:val="24"/>
          <w:szCs w:val="24"/>
        </w:rPr>
        <w:t xml:space="preserve"> ühikute tulust rahastatavate </w:t>
      </w:r>
      <w:r w:rsidR="6FF8AA6B" w:rsidRPr="003C1549">
        <w:rPr>
          <w:rFonts w:ascii="Times New Roman" w:hAnsi="Times New Roman" w:cs="Times New Roman"/>
          <w:sz w:val="24"/>
          <w:szCs w:val="24"/>
        </w:rPr>
        <w:t xml:space="preserve">moderniseerimisfondi </w:t>
      </w:r>
      <w:r w:rsidR="6A900066" w:rsidRPr="003C1549">
        <w:rPr>
          <w:rFonts w:ascii="Times New Roman" w:hAnsi="Times New Roman" w:cs="Times New Roman"/>
          <w:sz w:val="24"/>
          <w:szCs w:val="24"/>
        </w:rPr>
        <w:t>ja</w:t>
      </w:r>
      <w:r w:rsidR="6FF8AA6B" w:rsidRPr="003C1549">
        <w:rPr>
          <w:rFonts w:ascii="Times New Roman" w:hAnsi="Times New Roman" w:cs="Times New Roman"/>
          <w:sz w:val="24"/>
          <w:szCs w:val="24"/>
        </w:rPr>
        <w:t xml:space="preserve"> innovatsioonifondi mahte suurendatakse. Moderniseerimisfondis on Eestil oma osakaal, </w:t>
      </w:r>
      <w:r w:rsidRPr="003C1549">
        <w:rPr>
          <w:rFonts w:ascii="Times New Roman" w:hAnsi="Times New Roman" w:cs="Times New Roman"/>
          <w:sz w:val="24"/>
          <w:szCs w:val="24"/>
        </w:rPr>
        <w:t xml:space="preserve">mis võimaldab Eestil toetada investeeringuid energiasüsteemide moderniseerimiseks ning </w:t>
      </w:r>
      <w:r w:rsidR="009968B6" w:rsidRPr="003C1549">
        <w:rPr>
          <w:rFonts w:ascii="Times New Roman" w:hAnsi="Times New Roman" w:cs="Times New Roman"/>
          <w:sz w:val="24"/>
          <w:szCs w:val="24"/>
        </w:rPr>
        <w:t>vähese</w:t>
      </w:r>
      <w:r w:rsidRPr="003C1549">
        <w:rPr>
          <w:rFonts w:ascii="Times New Roman" w:hAnsi="Times New Roman" w:cs="Times New Roman"/>
          <w:sz w:val="24"/>
          <w:szCs w:val="24"/>
        </w:rPr>
        <w:t xml:space="preserve"> CO</w:t>
      </w:r>
      <w:r w:rsidRPr="003C1549">
        <w:rPr>
          <w:rFonts w:ascii="Times New Roman" w:hAnsi="Times New Roman" w:cs="Times New Roman"/>
          <w:sz w:val="24"/>
          <w:szCs w:val="24"/>
          <w:vertAlign w:val="subscript"/>
        </w:rPr>
        <w:t>2</w:t>
      </w:r>
      <w:r w:rsidR="1E7B21AD" w:rsidRPr="003C1549">
        <w:rPr>
          <w:rFonts w:ascii="Times New Roman" w:hAnsi="Times New Roman" w:cs="Times New Roman"/>
          <w:sz w:val="24"/>
          <w:szCs w:val="24"/>
        </w:rPr>
        <w:t>-</w:t>
      </w:r>
      <w:r w:rsidRPr="003C1549">
        <w:rPr>
          <w:rFonts w:ascii="Times New Roman" w:hAnsi="Times New Roman" w:cs="Times New Roman"/>
          <w:sz w:val="24"/>
          <w:szCs w:val="24"/>
        </w:rPr>
        <w:t>heitega majandusele üleminekuks teistes valdkondades</w:t>
      </w:r>
      <w:r w:rsidR="1DBCAD76" w:rsidRPr="003C1549">
        <w:rPr>
          <w:rFonts w:ascii="Times New Roman" w:hAnsi="Times New Roman" w:cs="Times New Roman"/>
          <w:sz w:val="24"/>
          <w:szCs w:val="24"/>
        </w:rPr>
        <w:t>: riigi eelarvestrateegiaga kooskõlas toetatakse avaliku sektori hoonete ning ühistranspordi energiatõhususe parandamist (panustades se</w:t>
      </w:r>
      <w:r w:rsidR="009968B6" w:rsidRPr="003C1549">
        <w:rPr>
          <w:rFonts w:ascii="Times New Roman" w:hAnsi="Times New Roman" w:cs="Times New Roman"/>
          <w:sz w:val="24"/>
          <w:szCs w:val="24"/>
        </w:rPr>
        <w:t>llega</w:t>
      </w:r>
      <w:r w:rsidR="1DBCAD76" w:rsidRPr="003C1549">
        <w:rPr>
          <w:rFonts w:ascii="Times New Roman" w:hAnsi="Times New Roman" w:cs="Times New Roman"/>
          <w:sz w:val="24"/>
          <w:szCs w:val="24"/>
        </w:rPr>
        <w:t xml:space="preserve"> ka edasiste püsikulude vähendamisse)</w:t>
      </w:r>
      <w:r w:rsidRPr="003C1549">
        <w:rPr>
          <w:rFonts w:ascii="Times New Roman" w:hAnsi="Times New Roman" w:cs="Times New Roman"/>
          <w:sz w:val="24"/>
          <w:szCs w:val="24"/>
        </w:rPr>
        <w:t xml:space="preserve">. </w:t>
      </w:r>
      <w:r w:rsidR="6FF8AA6B" w:rsidRPr="003C1549">
        <w:rPr>
          <w:rFonts w:ascii="Times New Roman" w:hAnsi="Times New Roman" w:cs="Times New Roman"/>
          <w:sz w:val="24"/>
          <w:szCs w:val="24"/>
        </w:rPr>
        <w:t xml:space="preserve">Innovatsioonifond on Euroopa Liidu ülene fond, kust ettevõtetel on võimalik </w:t>
      </w:r>
      <w:r w:rsidR="245F0BF7" w:rsidRPr="003C1549">
        <w:rPr>
          <w:rFonts w:ascii="Times New Roman" w:hAnsi="Times New Roman" w:cs="Times New Roman"/>
          <w:sz w:val="24"/>
          <w:szCs w:val="24"/>
        </w:rPr>
        <w:t>EL</w:t>
      </w:r>
      <w:r w:rsidR="009968B6" w:rsidRPr="003C1549">
        <w:rPr>
          <w:rFonts w:ascii="Times New Roman" w:hAnsi="Times New Roman" w:cs="Times New Roman"/>
          <w:sz w:val="24"/>
          <w:szCs w:val="24"/>
        </w:rPr>
        <w:t>i</w:t>
      </w:r>
      <w:r w:rsidR="245F0BF7" w:rsidRPr="003C1549">
        <w:rPr>
          <w:rFonts w:ascii="Times New Roman" w:hAnsi="Times New Roman" w:cs="Times New Roman"/>
          <w:sz w:val="24"/>
          <w:szCs w:val="24"/>
        </w:rPr>
        <w:t xml:space="preserve"> taotlusvoorudes taotleda toetust</w:t>
      </w:r>
      <w:r w:rsidR="6FF8AA6B" w:rsidRPr="003C1549">
        <w:rPr>
          <w:rFonts w:ascii="Times New Roman" w:hAnsi="Times New Roman" w:cs="Times New Roman"/>
          <w:sz w:val="24"/>
          <w:szCs w:val="24"/>
        </w:rPr>
        <w:t xml:space="preserve"> investeeringuteks </w:t>
      </w:r>
      <w:r w:rsidR="007F3851" w:rsidRPr="003C1549">
        <w:rPr>
          <w:rFonts w:ascii="Times New Roman" w:hAnsi="Times New Roman" w:cs="Times New Roman"/>
          <w:sz w:val="24"/>
          <w:szCs w:val="24"/>
        </w:rPr>
        <w:t xml:space="preserve">uute </w:t>
      </w:r>
      <w:r w:rsidR="6FF8AA6B" w:rsidRPr="003C1549">
        <w:rPr>
          <w:rFonts w:ascii="Times New Roman" w:hAnsi="Times New Roman" w:cs="Times New Roman"/>
          <w:sz w:val="24"/>
          <w:szCs w:val="24"/>
        </w:rPr>
        <w:t>tehnoloogiate kasutuselevõtuks.</w:t>
      </w:r>
    </w:p>
    <w:p w14:paraId="29EFA35F" w14:textId="46236394" w:rsidR="00297AFA" w:rsidRPr="003C1549" w:rsidRDefault="0880ADBE" w:rsidP="007F3851">
      <w:pPr>
        <w:spacing w:after="0" w:line="240" w:lineRule="auto"/>
        <w:jc w:val="both"/>
        <w:rPr>
          <w:rFonts w:ascii="Times New Roman" w:hAnsi="Times New Roman" w:cs="Times New Roman"/>
          <w:sz w:val="24"/>
          <w:szCs w:val="24"/>
        </w:rPr>
      </w:pPr>
      <w:r w:rsidRPr="003C1549">
        <w:rPr>
          <w:rFonts w:ascii="Times New Roman" w:hAnsi="Times New Roman" w:cs="Times New Roman"/>
          <w:sz w:val="24"/>
          <w:szCs w:val="24"/>
        </w:rPr>
        <w:t xml:space="preserve">Direktiivi </w:t>
      </w:r>
      <w:r w:rsidR="3EC44FE1" w:rsidRPr="003C1549">
        <w:rPr>
          <w:rFonts w:ascii="Times New Roman" w:hAnsi="Times New Roman" w:cs="Times New Roman"/>
          <w:sz w:val="24"/>
          <w:szCs w:val="24"/>
        </w:rPr>
        <w:t xml:space="preserve">2023/959 </w:t>
      </w:r>
      <w:r w:rsidRPr="003C1549">
        <w:rPr>
          <w:rFonts w:ascii="Times New Roman" w:hAnsi="Times New Roman" w:cs="Times New Roman"/>
          <w:sz w:val="24"/>
          <w:szCs w:val="24"/>
        </w:rPr>
        <w:t>ülev</w:t>
      </w:r>
      <w:r w:rsidR="0C323D84" w:rsidRPr="003C1549">
        <w:rPr>
          <w:rFonts w:ascii="Times New Roman" w:hAnsi="Times New Roman" w:cs="Times New Roman"/>
          <w:sz w:val="24"/>
          <w:szCs w:val="24"/>
        </w:rPr>
        <w:t>õtmistähtaeg o</w:t>
      </w:r>
      <w:r w:rsidR="27ED18F7" w:rsidRPr="003C1549">
        <w:rPr>
          <w:rFonts w:ascii="Times New Roman" w:hAnsi="Times New Roman" w:cs="Times New Roman"/>
          <w:sz w:val="24"/>
          <w:szCs w:val="24"/>
        </w:rPr>
        <w:t>li</w:t>
      </w:r>
      <w:r w:rsidR="0C323D84" w:rsidRPr="003C1549">
        <w:rPr>
          <w:rFonts w:ascii="Times New Roman" w:hAnsi="Times New Roman" w:cs="Times New Roman"/>
          <w:sz w:val="24"/>
          <w:szCs w:val="24"/>
        </w:rPr>
        <w:t xml:space="preserve"> </w:t>
      </w:r>
      <w:r w:rsidR="5DBDEFEB" w:rsidRPr="003C1549">
        <w:rPr>
          <w:rFonts w:ascii="Times New Roman" w:hAnsi="Times New Roman" w:cs="Times New Roman"/>
          <w:sz w:val="24"/>
          <w:szCs w:val="24"/>
        </w:rPr>
        <w:t>2023. aasta 31. detsember</w:t>
      </w:r>
      <w:r w:rsidRPr="003C1549">
        <w:rPr>
          <w:rFonts w:ascii="Times New Roman" w:hAnsi="Times New Roman" w:cs="Times New Roman"/>
          <w:sz w:val="24"/>
          <w:szCs w:val="24"/>
        </w:rPr>
        <w:t xml:space="preserve">. Direktiivi ülevõtmiseks </w:t>
      </w:r>
      <w:r w:rsidR="6B47DC35" w:rsidRPr="003C1549">
        <w:rPr>
          <w:rFonts w:ascii="Times New Roman" w:hAnsi="Times New Roman" w:cs="Times New Roman"/>
          <w:sz w:val="24"/>
          <w:szCs w:val="24"/>
        </w:rPr>
        <w:t>muudetakse</w:t>
      </w:r>
      <w:r w:rsidRPr="003C1549">
        <w:rPr>
          <w:rFonts w:ascii="Times New Roman" w:hAnsi="Times New Roman" w:cs="Times New Roman"/>
          <w:sz w:val="24"/>
          <w:szCs w:val="24"/>
        </w:rPr>
        <w:t xml:space="preserve"> atmosfääriõhu kaitse seadust (edaspidi </w:t>
      </w:r>
      <w:r w:rsidRPr="003C1549">
        <w:rPr>
          <w:rFonts w:ascii="Times New Roman" w:hAnsi="Times New Roman" w:cs="Times New Roman"/>
          <w:i/>
          <w:iCs/>
          <w:sz w:val="24"/>
          <w:szCs w:val="24"/>
        </w:rPr>
        <w:t>AÕKS</w:t>
      </w:r>
      <w:r w:rsidRPr="003C1549">
        <w:rPr>
          <w:rFonts w:ascii="Times New Roman" w:hAnsi="Times New Roman" w:cs="Times New Roman"/>
          <w:sz w:val="24"/>
          <w:szCs w:val="24"/>
        </w:rPr>
        <w:t>)</w:t>
      </w:r>
      <w:r w:rsidR="009968B6" w:rsidRPr="003C1549">
        <w:rPr>
          <w:rFonts w:ascii="Times New Roman" w:hAnsi="Times New Roman" w:cs="Times New Roman"/>
          <w:sz w:val="24"/>
          <w:szCs w:val="24"/>
        </w:rPr>
        <w:t>,</w:t>
      </w:r>
      <w:r w:rsidR="007B1D09" w:rsidRPr="003C1549">
        <w:t xml:space="preserve"> </w:t>
      </w:r>
      <w:r w:rsidR="0031155E" w:rsidRPr="003C1549">
        <w:rPr>
          <w:rFonts w:ascii="Times New Roman" w:hAnsi="Times New Roman" w:cs="Times New Roman"/>
          <w:sz w:val="24"/>
          <w:szCs w:val="24"/>
        </w:rPr>
        <w:t>maksukorralduse seadust</w:t>
      </w:r>
      <w:r w:rsidR="007F3851" w:rsidRPr="003C1549">
        <w:rPr>
          <w:rFonts w:ascii="Times New Roman" w:hAnsi="Times New Roman" w:cs="Times New Roman"/>
          <w:sz w:val="24"/>
          <w:szCs w:val="24"/>
        </w:rPr>
        <w:t>,</w:t>
      </w:r>
      <w:r w:rsidR="0031155E" w:rsidRPr="003C1549">
        <w:rPr>
          <w:rFonts w:ascii="Times New Roman" w:hAnsi="Times New Roman" w:cs="Times New Roman"/>
          <w:sz w:val="24"/>
          <w:szCs w:val="24"/>
        </w:rPr>
        <w:t xml:space="preserve"> meresõiduohutuse seadust</w:t>
      </w:r>
      <w:r w:rsidR="0B1E5B59" w:rsidRPr="003C1549">
        <w:rPr>
          <w:rFonts w:ascii="Times New Roman" w:hAnsi="Times New Roman" w:cs="Times New Roman"/>
          <w:sz w:val="24"/>
          <w:szCs w:val="24"/>
        </w:rPr>
        <w:t xml:space="preserve"> ning</w:t>
      </w:r>
      <w:r w:rsidR="4FD28A5C" w:rsidRPr="003C1549">
        <w:rPr>
          <w:rFonts w:ascii="Times New Roman" w:hAnsi="Times New Roman" w:cs="Times New Roman"/>
          <w:sz w:val="24"/>
          <w:szCs w:val="24"/>
        </w:rPr>
        <w:t xml:space="preserve"> </w:t>
      </w:r>
      <w:r w:rsidR="5DBDEFEB" w:rsidRPr="003C1549">
        <w:rPr>
          <w:rFonts w:ascii="Times New Roman" w:hAnsi="Times New Roman" w:cs="Times New Roman"/>
          <w:sz w:val="24"/>
          <w:szCs w:val="24"/>
        </w:rPr>
        <w:t>riigilõivuseadust</w:t>
      </w:r>
      <w:r w:rsidRPr="003C1549">
        <w:rPr>
          <w:rFonts w:ascii="Times New Roman" w:hAnsi="Times New Roman" w:cs="Times New Roman"/>
          <w:sz w:val="24"/>
          <w:szCs w:val="24"/>
        </w:rPr>
        <w:t>.</w:t>
      </w:r>
    </w:p>
    <w:p w14:paraId="65C47117" w14:textId="77777777" w:rsidR="007F3851" w:rsidRPr="003C1549" w:rsidRDefault="007F3851" w:rsidP="00BF3654">
      <w:pPr>
        <w:spacing w:after="0" w:line="240" w:lineRule="auto"/>
        <w:jc w:val="both"/>
        <w:rPr>
          <w:rFonts w:ascii="Times New Roman" w:hAnsi="Times New Roman" w:cs="Times New Roman"/>
          <w:sz w:val="24"/>
          <w:szCs w:val="24"/>
        </w:rPr>
      </w:pPr>
    </w:p>
    <w:p w14:paraId="695B4B1A" w14:textId="7E0E713F" w:rsidR="00297AFA" w:rsidRPr="003C1549" w:rsidRDefault="36ECBFB7" w:rsidP="007F3851">
      <w:pPr>
        <w:spacing w:after="0" w:line="240" w:lineRule="auto"/>
        <w:jc w:val="both"/>
        <w:rPr>
          <w:rFonts w:ascii="Times New Roman" w:hAnsi="Times New Roman" w:cs="Times New Roman"/>
          <w:sz w:val="24"/>
          <w:szCs w:val="24"/>
        </w:rPr>
      </w:pPr>
      <w:r w:rsidRPr="003C1549">
        <w:rPr>
          <w:rFonts w:ascii="Times New Roman" w:hAnsi="Times New Roman" w:cs="Times New Roman"/>
          <w:sz w:val="24"/>
          <w:szCs w:val="24"/>
        </w:rPr>
        <w:t xml:space="preserve">Direktiivi </w:t>
      </w:r>
      <w:r w:rsidR="42E8BF15" w:rsidRPr="003C1549">
        <w:rPr>
          <w:rFonts w:ascii="Times New Roman" w:hAnsi="Times New Roman" w:cs="Times New Roman"/>
          <w:sz w:val="24"/>
          <w:szCs w:val="24"/>
        </w:rPr>
        <w:t xml:space="preserve">2023/958 ülevõtmisega </w:t>
      </w:r>
      <w:r w:rsidR="002F6B28" w:rsidRPr="003C1549">
        <w:rPr>
          <w:rFonts w:ascii="Times New Roman" w:hAnsi="Times New Roman" w:cs="Times New Roman"/>
          <w:sz w:val="24"/>
          <w:szCs w:val="24"/>
        </w:rPr>
        <w:t xml:space="preserve">(ülevõtmise tähtaeg oli 31.12.2023) </w:t>
      </w:r>
      <w:r w:rsidRPr="003C1549">
        <w:rPr>
          <w:rFonts w:ascii="Times New Roman" w:hAnsi="Times New Roman" w:cs="Times New Roman"/>
          <w:sz w:val="24"/>
          <w:szCs w:val="24"/>
        </w:rPr>
        <w:t xml:space="preserve">kaasnev </w:t>
      </w:r>
      <w:r w:rsidR="4B09CA83" w:rsidRPr="003C1549">
        <w:rPr>
          <w:rFonts w:ascii="Times New Roman" w:hAnsi="Times New Roman" w:cs="Times New Roman"/>
          <w:sz w:val="24"/>
          <w:szCs w:val="24"/>
        </w:rPr>
        <w:t>p</w:t>
      </w:r>
      <w:r w:rsidR="5CAC7E59" w:rsidRPr="003C1549">
        <w:rPr>
          <w:rFonts w:ascii="Times New Roman" w:hAnsi="Times New Roman" w:cs="Times New Roman"/>
          <w:sz w:val="24"/>
          <w:szCs w:val="24"/>
        </w:rPr>
        <w:t>eami</w:t>
      </w:r>
      <w:r w:rsidR="32C27EA8" w:rsidRPr="003C1549">
        <w:rPr>
          <w:rFonts w:ascii="Times New Roman" w:hAnsi="Times New Roman" w:cs="Times New Roman"/>
          <w:sz w:val="24"/>
          <w:szCs w:val="24"/>
        </w:rPr>
        <w:t>n</w:t>
      </w:r>
      <w:r w:rsidR="5CAC7E59" w:rsidRPr="003C1549">
        <w:rPr>
          <w:rFonts w:ascii="Times New Roman" w:hAnsi="Times New Roman" w:cs="Times New Roman"/>
          <w:sz w:val="24"/>
          <w:szCs w:val="24"/>
        </w:rPr>
        <w:t>e muudatus on õhusõiduki</w:t>
      </w:r>
      <w:r w:rsidR="4F5370E1" w:rsidRPr="003C1549">
        <w:rPr>
          <w:rFonts w:ascii="Times New Roman" w:hAnsi="Times New Roman" w:cs="Times New Roman"/>
          <w:sz w:val="24"/>
          <w:szCs w:val="24"/>
        </w:rPr>
        <w:t xml:space="preserve"> </w:t>
      </w:r>
      <w:r w:rsidR="5CAC7E59" w:rsidRPr="003C1549">
        <w:rPr>
          <w:rFonts w:ascii="Times New Roman" w:hAnsi="Times New Roman" w:cs="Times New Roman"/>
          <w:sz w:val="24"/>
          <w:szCs w:val="24"/>
        </w:rPr>
        <w:t>käitajatele lubatud heitkoguse ühikute tasuta eraldamise lõpetamine alates 2026. aastast</w:t>
      </w:r>
      <w:r w:rsidR="0880ADBE" w:rsidRPr="003C1549">
        <w:rPr>
          <w:rFonts w:ascii="Times New Roman" w:hAnsi="Times New Roman" w:cs="Times New Roman"/>
          <w:sz w:val="24"/>
          <w:szCs w:val="24"/>
        </w:rPr>
        <w:t xml:space="preserve">. </w:t>
      </w:r>
      <w:r w:rsidR="04F24A8C" w:rsidRPr="003C1549">
        <w:rPr>
          <w:rFonts w:ascii="Times New Roman" w:hAnsi="Times New Roman" w:cs="Times New Roman"/>
          <w:sz w:val="24"/>
          <w:szCs w:val="24"/>
        </w:rPr>
        <w:t xml:space="preserve">Samuti tuleb liikmesriikidel luua toetusmeede </w:t>
      </w:r>
      <w:r w:rsidR="702FD95D" w:rsidRPr="003C1549">
        <w:rPr>
          <w:rFonts w:ascii="Times New Roman" w:hAnsi="Times New Roman" w:cs="Times New Roman"/>
          <w:sz w:val="24"/>
          <w:szCs w:val="24"/>
        </w:rPr>
        <w:t xml:space="preserve">säästlike </w:t>
      </w:r>
      <w:r w:rsidR="04F24A8C" w:rsidRPr="003C1549">
        <w:rPr>
          <w:rFonts w:ascii="Times New Roman" w:hAnsi="Times New Roman" w:cs="Times New Roman"/>
          <w:sz w:val="24"/>
          <w:szCs w:val="24"/>
        </w:rPr>
        <w:t xml:space="preserve">lennukikütuste kasutuselevõtuks. Meetme eesmärk on </w:t>
      </w:r>
      <w:r w:rsidR="1078CF84" w:rsidRPr="003C1549">
        <w:rPr>
          <w:rFonts w:ascii="Times New Roman" w:hAnsi="Times New Roman" w:cs="Times New Roman"/>
          <w:sz w:val="24"/>
          <w:szCs w:val="24"/>
        </w:rPr>
        <w:t xml:space="preserve">panustada ajutiselt </w:t>
      </w:r>
      <w:r w:rsidR="04F24A8C" w:rsidRPr="003C1549">
        <w:rPr>
          <w:rFonts w:ascii="Times New Roman" w:hAnsi="Times New Roman" w:cs="Times New Roman"/>
          <w:sz w:val="24"/>
          <w:szCs w:val="24"/>
        </w:rPr>
        <w:t xml:space="preserve">hinnavahe </w:t>
      </w:r>
      <w:r w:rsidR="3CC586AA" w:rsidRPr="003C1549">
        <w:rPr>
          <w:rFonts w:ascii="Times New Roman" w:hAnsi="Times New Roman" w:cs="Times New Roman"/>
          <w:sz w:val="24"/>
          <w:szCs w:val="24"/>
        </w:rPr>
        <w:t xml:space="preserve">katmisse </w:t>
      </w:r>
      <w:r w:rsidR="166D7946" w:rsidRPr="003C1549">
        <w:rPr>
          <w:rFonts w:ascii="Times New Roman" w:hAnsi="Times New Roman" w:cs="Times New Roman"/>
          <w:sz w:val="24"/>
          <w:szCs w:val="24"/>
        </w:rPr>
        <w:t xml:space="preserve">säästliku </w:t>
      </w:r>
      <w:r w:rsidR="04F24A8C" w:rsidRPr="003C1549">
        <w:rPr>
          <w:rFonts w:ascii="Times New Roman" w:hAnsi="Times New Roman" w:cs="Times New Roman"/>
          <w:sz w:val="24"/>
          <w:szCs w:val="24"/>
        </w:rPr>
        <w:t>lennukikütuse ja fossiilsetest allikatest pärit lennukikütuse vahel.</w:t>
      </w:r>
    </w:p>
    <w:p w14:paraId="190B83AD" w14:textId="77777777" w:rsidR="007F3851" w:rsidRPr="003C1549" w:rsidRDefault="007F3851" w:rsidP="00BF3654">
      <w:pPr>
        <w:spacing w:after="0" w:line="240" w:lineRule="auto"/>
        <w:jc w:val="both"/>
        <w:rPr>
          <w:rFonts w:ascii="Times New Roman" w:hAnsi="Times New Roman" w:cs="Times New Roman"/>
          <w:sz w:val="24"/>
          <w:szCs w:val="24"/>
        </w:rPr>
      </w:pPr>
    </w:p>
    <w:p w14:paraId="02E81FCA" w14:textId="6CB9378A" w:rsidR="0D75A30A" w:rsidRPr="003C1549" w:rsidRDefault="009968B6" w:rsidP="006B4EE5">
      <w:pPr>
        <w:pStyle w:val="Standard"/>
        <w:widowControl/>
        <w:jc w:val="both"/>
        <w:rPr>
          <w:rFonts w:cs="Times New Roman"/>
        </w:rPr>
      </w:pPr>
      <w:r w:rsidRPr="003C1549">
        <w:rPr>
          <w:rFonts w:cs="Times New Roman"/>
        </w:rPr>
        <w:lastRenderedPageBreak/>
        <w:t>AÕKS</w:t>
      </w:r>
      <w:r w:rsidR="2CE0C94D" w:rsidRPr="003C1549">
        <w:rPr>
          <w:rFonts w:cs="Times New Roman"/>
        </w:rPr>
        <w:t xml:space="preserve"> viiakse kooskõlla ka Euroopa Parlamendi ja nõukogu </w:t>
      </w:r>
      <w:r w:rsidR="6E4C66A0" w:rsidRPr="003C1549">
        <w:rPr>
          <w:rFonts w:cs="Times New Roman"/>
        </w:rPr>
        <w:t xml:space="preserve">määrusega (EL) 2023/957, millega muudetakse määrust (EL) 2015/757, et </w:t>
      </w:r>
      <w:r w:rsidRPr="003C1549">
        <w:rPr>
          <w:rFonts w:cs="Times New Roman"/>
        </w:rPr>
        <w:t>liita</w:t>
      </w:r>
      <w:r w:rsidR="6E4C66A0" w:rsidRPr="003C1549">
        <w:rPr>
          <w:rFonts w:cs="Times New Roman"/>
        </w:rPr>
        <w:t xml:space="preserve"> meretransporditegevusi ELi heitkogustega kauplemise süsteemiga ning näha ette  kasvuhoonegaaside heitkoguste ja </w:t>
      </w:r>
      <w:r w:rsidRPr="003C1549">
        <w:rPr>
          <w:rFonts w:cs="Times New Roman"/>
        </w:rPr>
        <w:t>(muude)</w:t>
      </w:r>
      <w:r w:rsidR="6E4C66A0" w:rsidRPr="003C1549">
        <w:rPr>
          <w:rFonts w:cs="Times New Roman"/>
        </w:rPr>
        <w:t xml:space="preserve"> laevatüüpide tekitatud heite seire, aruandlus ja </w:t>
      </w:r>
      <w:r w:rsidR="00F47B68" w:rsidRPr="003C1549">
        <w:rPr>
          <w:rFonts w:cs="Times New Roman"/>
        </w:rPr>
        <w:t xml:space="preserve">tõendamine </w:t>
      </w:r>
      <w:r w:rsidR="6E4C66A0" w:rsidRPr="003C1549">
        <w:rPr>
          <w:rFonts w:cs="Times New Roman"/>
        </w:rPr>
        <w:t>(ELT L 130, 16.05.2023, lk 105–114). ELi HKSi meretranspordile kohalduvad nõuete täitmise üksikasjad</w:t>
      </w:r>
      <w:r w:rsidRPr="003C1549">
        <w:rPr>
          <w:rFonts w:cs="Times New Roman"/>
        </w:rPr>
        <w:t>,</w:t>
      </w:r>
      <w:r w:rsidR="6E4C66A0" w:rsidRPr="003C1549">
        <w:rPr>
          <w:rFonts w:cs="Times New Roman"/>
        </w:rPr>
        <w:t xml:space="preserve"> </w:t>
      </w:r>
      <w:r w:rsidR="709772A2" w:rsidRPr="003C1549">
        <w:rPr>
          <w:rFonts w:cs="Times New Roman"/>
        </w:rPr>
        <w:t>nagu kasvuhoonegaaside heite aruandlus, seire ja tõendamine</w:t>
      </w:r>
      <w:r w:rsidRPr="003C1549">
        <w:rPr>
          <w:rFonts w:cs="Times New Roman"/>
        </w:rPr>
        <w:t>,</w:t>
      </w:r>
      <w:r w:rsidR="709772A2" w:rsidRPr="003C1549">
        <w:rPr>
          <w:rFonts w:cs="Times New Roman"/>
        </w:rPr>
        <w:t xml:space="preserve"> </w:t>
      </w:r>
      <w:r w:rsidR="6E4C66A0" w:rsidRPr="003C1549">
        <w:rPr>
          <w:rFonts w:cs="Times New Roman"/>
        </w:rPr>
        <w:t>on sätestatud nimetatud määruses</w:t>
      </w:r>
      <w:r w:rsidR="6BB5C00E" w:rsidRPr="003C1549">
        <w:rPr>
          <w:rFonts w:cs="Times New Roman"/>
        </w:rPr>
        <w:t>, AÕKS</w:t>
      </w:r>
      <w:r w:rsidRPr="003C1549">
        <w:rPr>
          <w:rFonts w:cs="Times New Roman"/>
        </w:rPr>
        <w:t>i</w:t>
      </w:r>
      <w:r w:rsidR="6BB5C00E" w:rsidRPr="003C1549">
        <w:rPr>
          <w:rFonts w:cs="Times New Roman"/>
        </w:rPr>
        <w:t xml:space="preserve"> eelnõus </w:t>
      </w:r>
      <w:r w:rsidR="28D5C170" w:rsidRPr="003C1549">
        <w:rPr>
          <w:rFonts w:cs="Times New Roman"/>
        </w:rPr>
        <w:t>ühtlustatakse termineid</w:t>
      </w:r>
      <w:r w:rsidR="002F6B28" w:rsidRPr="003C1549">
        <w:rPr>
          <w:rFonts w:cs="Times New Roman"/>
        </w:rPr>
        <w:t xml:space="preserve"> ning</w:t>
      </w:r>
      <w:r w:rsidR="28D5C170" w:rsidRPr="003C1549">
        <w:rPr>
          <w:rFonts w:cs="Times New Roman"/>
        </w:rPr>
        <w:t xml:space="preserve"> </w:t>
      </w:r>
      <w:r w:rsidRPr="003C1549">
        <w:rPr>
          <w:rFonts w:cs="Times New Roman"/>
        </w:rPr>
        <w:t>täiendatakse</w:t>
      </w:r>
      <w:r w:rsidR="28D5C170" w:rsidRPr="003C1549">
        <w:rPr>
          <w:rFonts w:cs="Times New Roman"/>
        </w:rPr>
        <w:t xml:space="preserve"> kasvuhoonegaaside n</w:t>
      </w:r>
      <w:r w:rsidR="677AA6A1" w:rsidRPr="003C1549">
        <w:rPr>
          <w:rFonts w:cs="Times New Roman"/>
        </w:rPr>
        <w:t>imekirja</w:t>
      </w:r>
      <w:r w:rsidR="1978F447" w:rsidRPr="003C1549">
        <w:rPr>
          <w:rFonts w:cs="Times New Roman"/>
        </w:rPr>
        <w:t>.</w:t>
      </w:r>
    </w:p>
    <w:p w14:paraId="46E27B6C" w14:textId="77777777" w:rsidR="007E3CDF" w:rsidRPr="003C1549" w:rsidRDefault="007E3CDF" w:rsidP="006B4EE5">
      <w:pPr>
        <w:pStyle w:val="Standard"/>
        <w:widowControl/>
        <w:jc w:val="both"/>
        <w:rPr>
          <w:rFonts w:cs="Times New Roman"/>
        </w:rPr>
      </w:pPr>
    </w:p>
    <w:p w14:paraId="4A66D2C7" w14:textId="25246E0A" w:rsidR="00940505" w:rsidRPr="003C1549" w:rsidRDefault="0EA594A8" w:rsidP="006B4EE5">
      <w:pPr>
        <w:pStyle w:val="Standard"/>
        <w:widowControl/>
        <w:jc w:val="both"/>
        <w:rPr>
          <w:rFonts w:cs="Times New Roman"/>
        </w:rPr>
      </w:pPr>
      <w:r w:rsidRPr="003C1549">
        <w:rPr>
          <w:rFonts w:cs="Times New Roman"/>
        </w:rPr>
        <w:t>Eelnõu</w:t>
      </w:r>
      <w:r w:rsidR="009968B6" w:rsidRPr="003C1549">
        <w:rPr>
          <w:rFonts w:cs="Times New Roman"/>
        </w:rPr>
        <w:t>kohase seaduse</w:t>
      </w:r>
      <w:r w:rsidRPr="003C1549">
        <w:rPr>
          <w:rFonts w:cs="Times New Roman"/>
        </w:rPr>
        <w:t>ga määratakse</w:t>
      </w:r>
      <w:r w:rsidR="35EA3440" w:rsidRPr="003C1549">
        <w:rPr>
          <w:rFonts w:cs="Times New Roman"/>
        </w:rPr>
        <w:t xml:space="preserve"> Keskkonnaamet</w:t>
      </w:r>
      <w:r w:rsidRPr="003C1549">
        <w:rPr>
          <w:rFonts w:cs="Times New Roman"/>
        </w:rPr>
        <w:t xml:space="preserve"> pädev</w:t>
      </w:r>
      <w:r w:rsidR="1F67BC33" w:rsidRPr="003C1549">
        <w:rPr>
          <w:rFonts w:cs="Times New Roman"/>
        </w:rPr>
        <w:t>aks</w:t>
      </w:r>
      <w:r w:rsidRPr="003C1549">
        <w:rPr>
          <w:rFonts w:cs="Times New Roman"/>
        </w:rPr>
        <w:t xml:space="preserve"> asutus</w:t>
      </w:r>
      <w:r w:rsidR="76F3AB2F" w:rsidRPr="003C1549">
        <w:rPr>
          <w:rFonts w:cs="Times New Roman"/>
        </w:rPr>
        <w:t>eks</w:t>
      </w:r>
      <w:r w:rsidRPr="003C1549">
        <w:rPr>
          <w:rFonts w:cs="Times New Roman"/>
        </w:rPr>
        <w:t xml:space="preserve"> Euroopa Parlamendi ja nõukogu määruse (EL) 2023/1805, mis käsitleb taastuvkütuste ja vähese süsinikuheitega kütuste kasutamist meretranspordis ning millega muudetakse direktiivi 2009/16/EÜ (ELT L 234, 22.9.2023, lk 48–100)</w:t>
      </w:r>
      <w:r w:rsidR="009968B6" w:rsidRPr="003C1549">
        <w:rPr>
          <w:rFonts w:cs="Times New Roman"/>
        </w:rPr>
        <w:t>,</w:t>
      </w:r>
      <w:r w:rsidR="2CA65F6D" w:rsidRPr="003C1549">
        <w:rPr>
          <w:rFonts w:cs="Times New Roman"/>
        </w:rPr>
        <w:t xml:space="preserve"> ning</w:t>
      </w:r>
      <w:r w:rsidR="6409FE54" w:rsidRPr="003C1549">
        <w:rPr>
          <w:rFonts w:cs="Times New Roman"/>
        </w:rPr>
        <w:t xml:space="preserve"> Euroopa Parlamendi ja nõukogu määruse (EL) 2023/956, millega kehtestatakse süsiniku piirimeede (ELT L 130, 16.5.2023, </w:t>
      </w:r>
      <w:r w:rsidR="763C7019" w:rsidRPr="003C1549">
        <w:rPr>
          <w:rFonts w:cs="Times New Roman"/>
        </w:rPr>
        <w:t>lk 52–104)</w:t>
      </w:r>
      <w:r w:rsidR="009968B6" w:rsidRPr="003C1549">
        <w:rPr>
          <w:rFonts w:cs="Times New Roman"/>
        </w:rPr>
        <w:t>,</w:t>
      </w:r>
      <w:r w:rsidR="763C7019" w:rsidRPr="003C1549">
        <w:rPr>
          <w:rFonts w:cs="Times New Roman"/>
        </w:rPr>
        <w:t xml:space="preserve"> </w:t>
      </w:r>
      <w:r w:rsidRPr="003C1549">
        <w:rPr>
          <w:rFonts w:cs="Times New Roman"/>
        </w:rPr>
        <w:t>nõuete täitmiseks.</w:t>
      </w:r>
      <w:r w:rsidR="7BB0CF27" w:rsidRPr="003C1549">
        <w:rPr>
          <w:rFonts w:cs="Times New Roman"/>
        </w:rPr>
        <w:t xml:space="preserve"> </w:t>
      </w:r>
      <w:r w:rsidR="007F3851" w:rsidRPr="003C1549">
        <w:rPr>
          <w:rFonts w:cs="Times New Roman"/>
        </w:rPr>
        <w:t>M</w:t>
      </w:r>
      <w:r w:rsidR="7BB0CF27" w:rsidRPr="003C1549">
        <w:rPr>
          <w:rFonts w:cs="Times New Roman"/>
        </w:rPr>
        <w:t xml:space="preserve">ääruse 2023/956 nõuete täitmiseks antakse maksukorralduse seaduses Keskkonnaametile õigus saada </w:t>
      </w:r>
      <w:r w:rsidR="007F3851" w:rsidRPr="003C1549">
        <w:rPr>
          <w:rFonts w:cs="Times New Roman"/>
        </w:rPr>
        <w:t>andmeid</w:t>
      </w:r>
      <w:r w:rsidR="7BB0CF27" w:rsidRPr="003C1549">
        <w:rPr>
          <w:rFonts w:cs="Times New Roman"/>
        </w:rPr>
        <w:t xml:space="preserve"> Maksu- ja Tolliametilt.</w:t>
      </w:r>
    </w:p>
    <w:p w14:paraId="5B909AF8" w14:textId="5FF49B25" w:rsidR="102AA7C9" w:rsidRPr="003C1549" w:rsidRDefault="102AA7C9" w:rsidP="006B4EE5">
      <w:pPr>
        <w:pStyle w:val="Standard"/>
        <w:widowControl/>
        <w:jc w:val="both"/>
        <w:rPr>
          <w:rFonts w:cs="Times New Roman"/>
        </w:rPr>
      </w:pPr>
    </w:p>
    <w:p w14:paraId="4799444D" w14:textId="7CE4B21C" w:rsidR="00F80754" w:rsidRPr="003C1549" w:rsidRDefault="3AECC890" w:rsidP="006B4EE5">
      <w:pPr>
        <w:pStyle w:val="Standard"/>
        <w:widowControl/>
        <w:jc w:val="both"/>
        <w:rPr>
          <w:rFonts w:cs="Times New Roman"/>
        </w:rPr>
      </w:pPr>
      <w:r w:rsidRPr="003C1549">
        <w:rPr>
          <w:rFonts w:cs="Times New Roman"/>
        </w:rPr>
        <w:t>Eesti seisukohad direktiivi muutmise protsessis koosta</w:t>
      </w:r>
      <w:r w:rsidR="002F6B28" w:rsidRPr="003C1549">
        <w:rPr>
          <w:rFonts w:cs="Times New Roman"/>
        </w:rPr>
        <w:t>s</w:t>
      </w:r>
      <w:r w:rsidRPr="003C1549">
        <w:rPr>
          <w:rFonts w:cs="Times New Roman"/>
        </w:rPr>
        <w:t xml:space="preserve"> </w:t>
      </w:r>
      <w:r w:rsidR="002F6B28" w:rsidRPr="003C1549">
        <w:rPr>
          <w:rFonts w:cs="Times New Roman"/>
        </w:rPr>
        <w:t xml:space="preserve">tollane Keskkonnaministeerium </w:t>
      </w:r>
      <w:r w:rsidRPr="003C1549">
        <w:rPr>
          <w:rFonts w:cs="Times New Roman"/>
        </w:rPr>
        <w:t>2021</w:t>
      </w:r>
      <w:r w:rsidR="002F211F" w:rsidRPr="003C1549">
        <w:rPr>
          <w:rFonts w:cs="Times New Roman"/>
        </w:rPr>
        <w:t>.</w:t>
      </w:r>
      <w:r w:rsidRPr="003C1549">
        <w:rPr>
          <w:rFonts w:cs="Times New Roman"/>
        </w:rPr>
        <w:t xml:space="preserve"> aasta lõpus koostöös tolleaegsete Maaeluministeeriumi, Majandus- ja Kommunikatsiooniministeeriumi, Rahandusministeeriumi ja Välisministeerium</w:t>
      </w:r>
      <w:r w:rsidR="228B5AB1" w:rsidRPr="003C1549">
        <w:rPr>
          <w:rFonts w:cs="Times New Roman"/>
        </w:rPr>
        <w:t>i</w:t>
      </w:r>
      <w:r w:rsidRPr="003C1549">
        <w:rPr>
          <w:rFonts w:cs="Times New Roman"/>
        </w:rPr>
        <w:t>ga.</w:t>
      </w:r>
      <w:r w:rsidR="2A64C681" w:rsidRPr="003C1549">
        <w:rPr>
          <w:rFonts w:cs="Times New Roman"/>
        </w:rPr>
        <w:t xml:space="preserve"> Lisaks saadeti seisukohad </w:t>
      </w:r>
      <w:r w:rsidR="00AF637D" w:rsidRPr="003C1549">
        <w:rPr>
          <w:rFonts w:cs="Times New Roman"/>
        </w:rPr>
        <w:t>arvamuse</w:t>
      </w:r>
      <w:r w:rsidR="2A64C681" w:rsidRPr="003C1549">
        <w:rPr>
          <w:rFonts w:cs="Times New Roman"/>
        </w:rPr>
        <w:t xml:space="preserve"> </w:t>
      </w:r>
      <w:r w:rsidR="00AF637D" w:rsidRPr="003C1549">
        <w:rPr>
          <w:rFonts w:cs="Times New Roman"/>
        </w:rPr>
        <w:t>esitamiseks</w:t>
      </w:r>
      <w:r w:rsidR="2A64C681" w:rsidRPr="003C1549">
        <w:rPr>
          <w:rFonts w:cs="Times New Roman"/>
        </w:rPr>
        <w:t xml:space="preserve"> huvirühmade</w:t>
      </w:r>
      <w:r w:rsidR="467BBF00" w:rsidRPr="003C1549">
        <w:rPr>
          <w:rFonts w:cs="Times New Roman"/>
        </w:rPr>
        <w:t>le</w:t>
      </w:r>
      <w:commentRangeStart w:id="2"/>
      <w:r w:rsidR="467BBF00" w:rsidRPr="003C1549">
        <w:rPr>
          <w:rFonts w:cs="Times New Roman"/>
        </w:rPr>
        <w:t>.</w:t>
      </w:r>
      <w:commentRangeEnd w:id="2"/>
      <w:r>
        <w:commentReference w:id="2"/>
      </w:r>
    </w:p>
    <w:p w14:paraId="7329334C" w14:textId="4B0B9BDD" w:rsidR="13919EB3" w:rsidRPr="003C1549" w:rsidRDefault="13919EB3" w:rsidP="006B4EE5">
      <w:pPr>
        <w:pStyle w:val="Standard"/>
        <w:widowControl/>
        <w:jc w:val="both"/>
        <w:rPr>
          <w:rFonts w:cs="Times New Roman"/>
        </w:rPr>
      </w:pPr>
    </w:p>
    <w:p w14:paraId="08AD0FF3" w14:textId="7A560B8D" w:rsidR="00FA2EB8" w:rsidRPr="003C1549" w:rsidRDefault="1E1C80CE" w:rsidP="006B4EE5">
      <w:pPr>
        <w:pStyle w:val="Standard"/>
        <w:widowControl/>
        <w:jc w:val="both"/>
        <w:rPr>
          <w:rFonts w:cs="Times New Roman"/>
        </w:rPr>
      </w:pPr>
      <w:r w:rsidRPr="003C1549">
        <w:rPr>
          <w:rFonts w:cs="Times New Roman"/>
        </w:rPr>
        <w:t>Seaduste muutmise e</w:t>
      </w:r>
      <w:r w:rsidR="74658682" w:rsidRPr="003C1549">
        <w:rPr>
          <w:rFonts w:cs="Times New Roman"/>
        </w:rPr>
        <w:t>elnõud</w:t>
      </w:r>
      <w:r w:rsidR="10E63093" w:rsidRPr="003C1549">
        <w:rPr>
          <w:rFonts w:cs="Times New Roman"/>
        </w:rPr>
        <w:t xml:space="preserve"> saadeti 26. jaanuaril 2024 tagasiside küsimiseks peamistele puudutatud asutustele ja organisatsioonidele. Tagasiside andmise tähtaeg o</w:t>
      </w:r>
      <w:r w:rsidR="17EFCF00" w:rsidRPr="003C1549">
        <w:rPr>
          <w:rFonts w:cs="Times New Roman"/>
        </w:rPr>
        <w:t>li</w:t>
      </w:r>
      <w:r w:rsidR="10E63093" w:rsidRPr="003C1549">
        <w:rPr>
          <w:rFonts w:cs="Times New Roman"/>
        </w:rPr>
        <w:t xml:space="preserve"> 9. veebruar 2024</w:t>
      </w:r>
      <w:r w:rsidR="122F8513" w:rsidRPr="003C1549">
        <w:rPr>
          <w:rFonts w:cs="Times New Roman"/>
        </w:rPr>
        <w:t xml:space="preserve">. Kommentaaridele esitati kirjalikud vastused ning </w:t>
      </w:r>
      <w:r w:rsidR="00AF637D" w:rsidRPr="003C1549">
        <w:rPr>
          <w:rFonts w:cs="Times New Roman"/>
        </w:rPr>
        <w:t>peeti</w:t>
      </w:r>
      <w:r w:rsidR="122F8513" w:rsidRPr="003C1549">
        <w:rPr>
          <w:rFonts w:cs="Times New Roman"/>
        </w:rPr>
        <w:t xml:space="preserve"> ka valdkondlikud arutelud</w:t>
      </w:r>
      <w:r w:rsidR="186FF080" w:rsidRPr="003C1549">
        <w:rPr>
          <w:rFonts w:cs="Times New Roman"/>
        </w:rPr>
        <w:t>.</w:t>
      </w:r>
    </w:p>
    <w:p w14:paraId="39EE1BF2" w14:textId="37E3D8F9" w:rsidR="7EAE2237" w:rsidRPr="003C1549" w:rsidRDefault="7EAE2237" w:rsidP="006B4EE5">
      <w:pPr>
        <w:pStyle w:val="Standard"/>
        <w:widowControl/>
        <w:jc w:val="both"/>
        <w:rPr>
          <w:rFonts w:cs="Times New Roman"/>
        </w:rPr>
      </w:pPr>
    </w:p>
    <w:p w14:paraId="402E71AD" w14:textId="77777777" w:rsidR="00007506" w:rsidRPr="003C1549" w:rsidRDefault="00007506" w:rsidP="006B4EE5">
      <w:pPr>
        <w:pStyle w:val="Standard"/>
        <w:widowControl/>
        <w:jc w:val="both"/>
        <w:rPr>
          <w:b/>
          <w:bCs/>
        </w:rPr>
      </w:pPr>
      <w:r w:rsidRPr="003C1549">
        <w:rPr>
          <w:b/>
          <w:bCs/>
        </w:rPr>
        <w:t>Eelnõu ettevalmistaja</w:t>
      </w:r>
    </w:p>
    <w:p w14:paraId="50CBCD18" w14:textId="77777777" w:rsidR="00007506" w:rsidRPr="003C1549" w:rsidRDefault="00007506" w:rsidP="006B4EE5">
      <w:pPr>
        <w:pStyle w:val="Standard"/>
        <w:widowControl/>
        <w:jc w:val="both"/>
        <w:rPr>
          <w:b/>
          <w:bCs/>
        </w:rPr>
      </w:pPr>
    </w:p>
    <w:p w14:paraId="3587E3FE" w14:textId="2DA91E1E" w:rsidR="00007506" w:rsidRPr="003C1549" w:rsidRDefault="00AF637D" w:rsidP="006B4EE5">
      <w:pPr>
        <w:pStyle w:val="Standard"/>
        <w:widowControl/>
        <w:jc w:val="both"/>
        <w:rPr>
          <w:rFonts w:eastAsia="Times New Roman" w:cs="Times New Roman"/>
        </w:rPr>
      </w:pPr>
      <w:r w:rsidRPr="003C1549">
        <w:t>E</w:t>
      </w:r>
      <w:r w:rsidR="2DED3EEE" w:rsidRPr="003C1549">
        <w:t xml:space="preserve">elnõu on koostanud </w:t>
      </w:r>
      <w:r w:rsidR="45A7AC38" w:rsidRPr="003C1549">
        <w:rPr>
          <w:rFonts w:eastAsia="Times New Roman" w:cs="Times New Roman"/>
        </w:rPr>
        <w:t>Kliimaministeeriumi</w:t>
      </w:r>
      <w:r w:rsidR="2DED3EEE" w:rsidRPr="003C1549">
        <w:rPr>
          <w:rFonts w:eastAsia="Times New Roman" w:cs="Times New Roman"/>
        </w:rPr>
        <w:t xml:space="preserve"> kliimaosakonna </w:t>
      </w:r>
      <w:r w:rsidR="45A7AC38" w:rsidRPr="003C1549">
        <w:rPr>
          <w:rFonts w:eastAsia="Times New Roman" w:cs="Times New Roman"/>
        </w:rPr>
        <w:t>nõunik</w:t>
      </w:r>
      <w:r w:rsidR="3D964697" w:rsidRPr="003C1549">
        <w:rPr>
          <w:rFonts w:eastAsia="Times New Roman" w:cs="Times New Roman"/>
        </w:rPr>
        <w:t>ud</w:t>
      </w:r>
      <w:r w:rsidR="4946B3A2" w:rsidRPr="003C1549">
        <w:rPr>
          <w:rFonts w:eastAsia="Times New Roman" w:cs="Times New Roman"/>
        </w:rPr>
        <w:t xml:space="preserve"> Annika Varik</w:t>
      </w:r>
      <w:r w:rsidR="52857F4D" w:rsidRPr="003C1549">
        <w:rPr>
          <w:rFonts w:eastAsia="Times New Roman" w:cs="Times New Roman"/>
        </w:rPr>
        <w:t xml:space="preserve"> (</w:t>
      </w:r>
      <w:hyperlink r:id="rId15">
        <w:r w:rsidR="59BD4491" w:rsidRPr="003C1549">
          <w:rPr>
            <w:rStyle w:val="Hperlink"/>
            <w:rFonts w:eastAsia="Times New Roman" w:cs="Times New Roman"/>
          </w:rPr>
          <w:t>annika.varik@kliimaministeerium.ee</w:t>
        </w:r>
      </w:hyperlink>
      <w:r w:rsidR="52857F4D" w:rsidRPr="003C1549">
        <w:rPr>
          <w:rFonts w:eastAsia="Times New Roman" w:cs="Times New Roman"/>
        </w:rPr>
        <w:t xml:space="preserve">), </w:t>
      </w:r>
      <w:r w:rsidRPr="003C1549">
        <w:rPr>
          <w:rFonts w:eastAsia="Times New Roman" w:cs="Times New Roman"/>
        </w:rPr>
        <w:t xml:space="preserve">Imre Banyasz, </w:t>
      </w:r>
      <w:r w:rsidR="52857F4D" w:rsidRPr="003C1549">
        <w:rPr>
          <w:rFonts w:eastAsia="Times New Roman" w:cs="Times New Roman"/>
        </w:rPr>
        <w:t>Brit-Beatrice Peri (</w:t>
      </w:r>
      <w:hyperlink r:id="rId16">
        <w:r w:rsidR="52857F4D" w:rsidRPr="003C1549">
          <w:rPr>
            <w:rStyle w:val="Hperlink"/>
            <w:rFonts w:eastAsia="Times New Roman" w:cs="Times New Roman"/>
          </w:rPr>
          <w:t>brit-beatrice.peri@kliimaministeerium.ee</w:t>
        </w:r>
      </w:hyperlink>
      <w:r w:rsidR="52857F4D" w:rsidRPr="003C1549">
        <w:rPr>
          <w:rFonts w:eastAsia="Times New Roman" w:cs="Times New Roman"/>
        </w:rPr>
        <w:t xml:space="preserve">), </w:t>
      </w:r>
      <w:r w:rsidR="6F4509CE" w:rsidRPr="003C1549">
        <w:rPr>
          <w:rFonts w:eastAsia="Times New Roman" w:cs="Times New Roman"/>
        </w:rPr>
        <w:t>ja Silver Sillak</w:t>
      </w:r>
      <w:r w:rsidR="2DED3EEE" w:rsidRPr="003C1549">
        <w:rPr>
          <w:rFonts w:eastAsia="Times New Roman" w:cs="Times New Roman"/>
        </w:rPr>
        <w:t>. Eelnõu keeletoimetaja ol</w:t>
      </w:r>
      <w:r w:rsidR="451295FC" w:rsidRPr="003C1549">
        <w:rPr>
          <w:rFonts w:eastAsia="Times New Roman" w:cs="Times New Roman"/>
        </w:rPr>
        <w:t xml:space="preserve">i </w:t>
      </w:r>
      <w:r w:rsidR="001B45AE" w:rsidRPr="003C1549">
        <w:rPr>
          <w:rFonts w:eastAsia="Times New Roman" w:cs="Times New Roman"/>
        </w:rPr>
        <w:t>Justiits</w:t>
      </w:r>
      <w:ins w:id="3" w:author="Kärt Voor - JUSTDIGI" w:date="2025-02-03T09:32:00Z">
        <w:r w:rsidR="795022FE" w:rsidRPr="003C1549">
          <w:rPr>
            <w:rFonts w:eastAsia="Times New Roman" w:cs="Times New Roman"/>
          </w:rPr>
          <w:t>- ja Digi</w:t>
        </w:r>
      </w:ins>
      <w:r w:rsidR="001B45AE" w:rsidRPr="003C1549">
        <w:rPr>
          <w:rFonts w:eastAsia="Times New Roman" w:cs="Times New Roman"/>
        </w:rPr>
        <w:t>ministeeriumi õigusloome korralduse talituse toimetaja Aili Sandre (</w:t>
      </w:r>
      <w:ins w:id="4" w:author="Kärt Voor - JUSTDIGI" w:date="2025-02-13T09:29:00Z" w16du:dateUtc="2025-02-13T07:29:00Z">
        <w:r w:rsidR="008D73EF">
          <w:rPr>
            <w:rFonts w:eastAsia="Times New Roman" w:cs="Times New Roman"/>
          </w:rPr>
          <w:fldChar w:fldCharType="begin"/>
        </w:r>
        <w:r w:rsidR="008D73EF">
          <w:rPr>
            <w:rFonts w:eastAsia="Times New Roman" w:cs="Times New Roman"/>
          </w:rPr>
          <w:instrText>HYPERLINK "mailto:</w:instrText>
        </w:r>
      </w:ins>
      <w:r w:rsidR="008D73EF" w:rsidRPr="008D73EF">
        <w:rPr>
          <w:rFonts w:eastAsia="Times New Roman" w:cs="Times New Roman"/>
          <w:rPrChange w:id="5" w:author="Kärt Voor - JUSTDIGI" w:date="2025-02-13T09:29:00Z" w16du:dateUtc="2025-02-13T07:29:00Z">
            <w:rPr>
              <w:rStyle w:val="Hperlink"/>
              <w:rFonts w:eastAsia="Times New Roman" w:cs="Times New Roman"/>
            </w:rPr>
          </w:rPrChange>
        </w:rPr>
        <w:instrText>aili.sandre@just</w:instrText>
      </w:r>
      <w:ins w:id="6" w:author="Kärt Voor - JUSTDIGI" w:date="2025-02-13T09:29:00Z" w16du:dateUtc="2025-02-13T07:29:00Z">
        <w:r w:rsidR="008D73EF" w:rsidRPr="008D73EF">
          <w:rPr>
            <w:rFonts w:eastAsia="Times New Roman" w:cs="Times New Roman"/>
            <w:rPrChange w:id="7" w:author="Kärt Voor - JUSTDIGI" w:date="2025-02-13T09:29:00Z" w16du:dateUtc="2025-02-13T07:29:00Z">
              <w:rPr>
                <w:rStyle w:val="Hperlink"/>
                <w:rFonts w:eastAsia="Times New Roman" w:cs="Times New Roman"/>
              </w:rPr>
            </w:rPrChange>
          </w:rPr>
          <w:instrText>digi</w:instrText>
        </w:r>
      </w:ins>
      <w:r w:rsidR="008D73EF" w:rsidRPr="008D73EF">
        <w:rPr>
          <w:rFonts w:eastAsia="Times New Roman" w:cs="Times New Roman"/>
          <w:rPrChange w:id="8" w:author="Kärt Voor - JUSTDIGI" w:date="2025-02-13T09:29:00Z" w16du:dateUtc="2025-02-13T07:29:00Z">
            <w:rPr>
              <w:rStyle w:val="Hperlink"/>
              <w:rFonts w:eastAsia="Times New Roman" w:cs="Times New Roman"/>
            </w:rPr>
          </w:rPrChange>
        </w:rPr>
        <w:instrText>.ee</w:instrText>
      </w:r>
      <w:ins w:id="9" w:author="Kärt Voor - JUSTDIGI" w:date="2025-02-13T09:29:00Z" w16du:dateUtc="2025-02-13T07:29:00Z">
        <w:r w:rsidR="008D73EF">
          <w:rPr>
            <w:rFonts w:eastAsia="Times New Roman" w:cs="Times New Roman"/>
          </w:rPr>
          <w:instrText>"</w:instrText>
        </w:r>
        <w:r w:rsidR="008D73EF">
          <w:rPr>
            <w:rFonts w:eastAsia="Times New Roman" w:cs="Times New Roman"/>
          </w:rPr>
          <w:fldChar w:fldCharType="separate"/>
        </w:r>
      </w:ins>
      <w:r w:rsidR="008D73EF" w:rsidRPr="004009B9">
        <w:rPr>
          <w:rStyle w:val="Hperlink"/>
          <w:rFonts w:eastAsia="Times New Roman" w:cs="Times New Roman"/>
          <w:rPrChange w:id="10" w:author="Kärt Voor - JUSTDIGI" w:date="2025-02-13T09:29:00Z" w16du:dateUtc="2025-02-13T07:29:00Z">
            <w:rPr>
              <w:rStyle w:val="Hperlink"/>
              <w:rFonts w:eastAsia="Times New Roman" w:cs="Times New Roman"/>
            </w:rPr>
          </w:rPrChange>
        </w:rPr>
        <w:t>aili.sandre@just</w:t>
      </w:r>
      <w:ins w:id="11" w:author="Kärt Voor - JUSTDIGI" w:date="2025-02-13T09:29:00Z" w16du:dateUtc="2025-02-13T07:29:00Z">
        <w:r w:rsidR="008D73EF" w:rsidRPr="004009B9">
          <w:rPr>
            <w:rStyle w:val="Hperlink"/>
            <w:rFonts w:eastAsia="Times New Roman" w:cs="Times New Roman"/>
            <w:rPrChange w:id="12" w:author="Kärt Voor - JUSTDIGI" w:date="2025-02-13T09:29:00Z" w16du:dateUtc="2025-02-13T07:29:00Z">
              <w:rPr>
                <w:rStyle w:val="Hperlink"/>
                <w:rFonts w:eastAsia="Times New Roman" w:cs="Times New Roman"/>
              </w:rPr>
            </w:rPrChange>
          </w:rPr>
          <w:t>digi</w:t>
        </w:r>
      </w:ins>
      <w:r w:rsidR="008D73EF" w:rsidRPr="004009B9">
        <w:rPr>
          <w:rStyle w:val="Hperlink"/>
          <w:rFonts w:eastAsia="Times New Roman" w:cs="Times New Roman"/>
          <w:rPrChange w:id="13" w:author="Kärt Voor - JUSTDIGI" w:date="2025-02-13T09:29:00Z" w16du:dateUtc="2025-02-13T07:29:00Z">
            <w:rPr>
              <w:rStyle w:val="Hperlink"/>
              <w:rFonts w:eastAsia="Times New Roman" w:cs="Times New Roman"/>
            </w:rPr>
          </w:rPrChange>
        </w:rPr>
        <w:t>.ee</w:t>
      </w:r>
      <w:ins w:id="14" w:author="Kärt Voor - JUSTDIGI" w:date="2025-02-13T09:29:00Z" w16du:dateUtc="2025-02-13T07:29:00Z">
        <w:r w:rsidR="008D73EF">
          <w:rPr>
            <w:rFonts w:eastAsia="Times New Roman" w:cs="Times New Roman"/>
          </w:rPr>
          <w:fldChar w:fldCharType="end"/>
        </w:r>
      </w:ins>
      <w:r w:rsidR="001B45AE" w:rsidRPr="003C1549">
        <w:rPr>
          <w:rFonts w:eastAsia="Times New Roman" w:cs="Times New Roman"/>
        </w:rPr>
        <w:t>).</w:t>
      </w:r>
      <w:r w:rsidR="2DED3EEE" w:rsidRPr="003C1549">
        <w:t xml:space="preserve"> </w:t>
      </w:r>
      <w:r w:rsidRPr="003C1549">
        <w:t>E</w:t>
      </w:r>
      <w:r w:rsidR="2DED3EEE" w:rsidRPr="003C1549">
        <w:t xml:space="preserve">elnõu õigusekspertiisi on teinud </w:t>
      </w:r>
      <w:r w:rsidR="45A7AC38" w:rsidRPr="003C1549">
        <w:rPr>
          <w:rFonts w:eastAsia="Times New Roman" w:cs="Times New Roman"/>
        </w:rPr>
        <w:t>Kliimaministeeriumi</w:t>
      </w:r>
      <w:r w:rsidR="2DED3EEE" w:rsidRPr="003C1549">
        <w:rPr>
          <w:rFonts w:eastAsia="Times New Roman" w:cs="Times New Roman"/>
        </w:rPr>
        <w:t xml:space="preserve"> õigusosakonna nõunik</w:t>
      </w:r>
      <w:r w:rsidR="001B45AE" w:rsidRPr="003C1549">
        <w:rPr>
          <w:rFonts w:eastAsia="Times New Roman" w:cs="Times New Roman"/>
        </w:rPr>
        <w:t>ud</w:t>
      </w:r>
      <w:r w:rsidR="2DED3EEE" w:rsidRPr="003C1549">
        <w:rPr>
          <w:rFonts w:eastAsia="Times New Roman" w:cs="Times New Roman"/>
        </w:rPr>
        <w:t xml:space="preserve"> </w:t>
      </w:r>
      <w:r w:rsidR="45A7AC38" w:rsidRPr="003C1549">
        <w:rPr>
          <w:rFonts w:eastAsia="Times New Roman" w:cs="Times New Roman"/>
        </w:rPr>
        <w:t>Triin Nymann</w:t>
      </w:r>
      <w:r w:rsidR="2DED3EEE" w:rsidRPr="003C1549">
        <w:rPr>
          <w:rFonts w:eastAsia="Times New Roman" w:cs="Times New Roman"/>
        </w:rPr>
        <w:t xml:space="preserve"> </w:t>
      </w:r>
      <w:r w:rsidR="45A7AC38" w:rsidRPr="003C1549">
        <w:rPr>
          <w:rFonts w:eastAsia="Times New Roman" w:cs="Times New Roman"/>
        </w:rPr>
        <w:t>(</w:t>
      </w:r>
      <w:r w:rsidR="006C17BC" w:rsidRPr="003C1549">
        <w:rPr>
          <w:rFonts w:eastAsia="Times New Roman" w:cs="Times New Roman"/>
        </w:rPr>
        <w:t>triin.nymann@kliimaministeerium</w:t>
      </w:r>
      <w:del w:id="15" w:author="Karen Alamets - JUSTDIGI" w:date="2025-01-29T17:06:00Z" w16du:dateUtc="2025-01-29T15:06:00Z">
        <w:r w:rsidRPr="373A1A43" w:rsidDel="006C17BC">
          <w:rPr>
            <w:rFonts w:eastAsia="Times New Roman" w:cs="Times New Roman"/>
          </w:rPr>
          <w:delText>.</w:delText>
        </w:r>
      </w:del>
      <w:ins w:id="16" w:author="Karen Alamets - JUSTDIGI" w:date="2025-01-30T09:58:00Z" w16du:dateUtc="2025-01-30T07:58:00Z">
        <w:r w:rsidR="001572D7" w:rsidRPr="373A1A43">
          <w:rPr>
            <w:rFonts w:eastAsia="Times New Roman" w:cs="Times New Roman"/>
          </w:rPr>
          <w:t xml:space="preserve">ee </w:t>
        </w:r>
      </w:ins>
      <w:del w:id="17" w:author="Karen Alamets - JUSTDIGI" w:date="2025-01-29T17:06:00Z" w16du:dateUtc="2025-01-29T15:06:00Z">
        <w:r w:rsidRPr="373A1A43" w:rsidDel="006C17BC">
          <w:rPr>
            <w:rFonts w:eastAsia="Times New Roman" w:cs="Times New Roman"/>
          </w:rPr>
          <w:delText>ee</w:delText>
        </w:r>
        <w:r>
          <w:fldChar w:fldCharType="begin"/>
        </w:r>
        <w:r>
          <w:delInstrText>HYPERLINK "mailto:"</w:delInstrText>
        </w:r>
        <w:r>
          <w:fldChar w:fldCharType="separate"/>
        </w:r>
        <w:r w:rsidDel="00AF637D">
          <w:delText>mailto:</w:delText>
        </w:r>
        <w:r>
          <w:fldChar w:fldCharType="end"/>
        </w:r>
      </w:del>
      <w:r w:rsidR="2DED3EEE" w:rsidRPr="003C1549">
        <w:rPr>
          <w:rFonts w:eastAsia="Times New Roman" w:cs="Times New Roman"/>
        </w:rPr>
        <w:t>)</w:t>
      </w:r>
      <w:r w:rsidR="5F81BEFB" w:rsidRPr="003C1549">
        <w:rPr>
          <w:rFonts w:eastAsia="Times New Roman" w:cs="Times New Roman"/>
        </w:rPr>
        <w:t xml:space="preserve"> ja Mari-Liis Kupri (mari</w:t>
      </w:r>
      <w:r w:rsidR="00F80754" w:rsidRPr="003C1549">
        <w:rPr>
          <w:rFonts w:eastAsia="Times New Roman" w:cs="Times New Roman"/>
        </w:rPr>
        <w:noBreakHyphen/>
      </w:r>
      <w:r w:rsidR="5F81BEFB" w:rsidRPr="003C1549">
        <w:rPr>
          <w:rFonts w:eastAsia="Times New Roman" w:cs="Times New Roman"/>
        </w:rPr>
        <w:t>liis.kupri@kliimaministeerium.ee)</w:t>
      </w:r>
      <w:r w:rsidR="2DED3EEE" w:rsidRPr="373A1A43">
        <w:rPr>
          <w:rFonts w:eastAsia="Times New Roman" w:cs="Times New Roman"/>
        </w:rPr>
        <w:t>.</w:t>
      </w:r>
    </w:p>
    <w:p w14:paraId="39424BAF" w14:textId="77777777" w:rsidR="00007506" w:rsidRPr="003C1549" w:rsidRDefault="00007506" w:rsidP="006B4EE5">
      <w:pPr>
        <w:pStyle w:val="Standard"/>
        <w:widowControl/>
        <w:jc w:val="both"/>
        <w:rPr>
          <w:rFonts w:eastAsia="Times New Roman" w:cs="Times New Roman"/>
        </w:rPr>
      </w:pPr>
    </w:p>
    <w:p w14:paraId="3F5E4C32" w14:textId="7CD870F4" w:rsidR="00007506" w:rsidRPr="003C1549" w:rsidRDefault="00007506" w:rsidP="006B4EE5">
      <w:pPr>
        <w:pStyle w:val="Standard"/>
        <w:widowControl/>
        <w:jc w:val="both"/>
        <w:rPr>
          <w:rFonts w:eastAsia="Times New Roman" w:cs="Times New Roman"/>
          <w:b/>
          <w:bCs/>
        </w:rPr>
      </w:pPr>
      <w:r w:rsidRPr="003C1549">
        <w:rPr>
          <w:rFonts w:eastAsia="Times New Roman" w:cs="Times New Roman"/>
          <w:b/>
          <w:bCs/>
        </w:rPr>
        <w:t>Märkused</w:t>
      </w:r>
    </w:p>
    <w:p w14:paraId="1F9DE8EA" w14:textId="27EBFC01" w:rsidR="00007506" w:rsidRPr="003C1549" w:rsidRDefault="00007506" w:rsidP="006B4EE5">
      <w:pPr>
        <w:pStyle w:val="Standard"/>
        <w:widowControl/>
        <w:jc w:val="both"/>
        <w:rPr>
          <w:rFonts w:eastAsia="Arial" w:cs="Times New Roman"/>
          <w:color w:val="202020"/>
        </w:rPr>
      </w:pPr>
    </w:p>
    <w:p w14:paraId="23811D8F" w14:textId="3F5BC9A1" w:rsidR="00CE4BF3" w:rsidRPr="003C1549" w:rsidRDefault="00007506" w:rsidP="006B4EE5">
      <w:pPr>
        <w:pStyle w:val="Standard"/>
        <w:widowControl/>
        <w:jc w:val="both"/>
        <w:rPr>
          <w:rFonts w:eastAsia="Times New Roman" w:cs="Times New Roman"/>
        </w:rPr>
      </w:pPr>
      <w:r w:rsidRPr="003C1549">
        <w:rPr>
          <w:rFonts w:eastAsia="Times New Roman" w:cs="Times New Roman"/>
        </w:rPr>
        <w:t>Eelnõu ei ole seotud ühegi teise menetluses oleva eelnõuga</w:t>
      </w:r>
      <w:r w:rsidR="009951E0" w:rsidRPr="003C1549">
        <w:rPr>
          <w:rFonts w:eastAsia="Times New Roman" w:cs="Times New Roman"/>
        </w:rPr>
        <w:t>.</w:t>
      </w:r>
    </w:p>
    <w:p w14:paraId="3E560F30" w14:textId="77777777" w:rsidR="00686D9D" w:rsidRPr="003C1549" w:rsidRDefault="00686D9D" w:rsidP="006B4EE5">
      <w:pPr>
        <w:pStyle w:val="Standard"/>
        <w:widowControl/>
        <w:jc w:val="both"/>
        <w:rPr>
          <w:rFonts w:eastAsia="Times New Roman" w:cs="Times New Roman"/>
        </w:rPr>
      </w:pPr>
    </w:p>
    <w:p w14:paraId="215D4D9A" w14:textId="2FF876AF" w:rsidR="00CE4BF3" w:rsidRPr="003C1549" w:rsidRDefault="77BFB552" w:rsidP="006B4EE5">
      <w:pPr>
        <w:pStyle w:val="Standard"/>
        <w:widowControl/>
        <w:jc w:val="both"/>
        <w:rPr>
          <w:rFonts w:eastAsia="Times New Roman" w:cs="Times New Roman"/>
        </w:rPr>
      </w:pPr>
      <w:r w:rsidRPr="003C1549">
        <w:rPr>
          <w:rFonts w:eastAsia="Times New Roman" w:cs="Times New Roman"/>
        </w:rPr>
        <w:t>Eelnõu</w:t>
      </w:r>
      <w:r w:rsidR="002F211F" w:rsidRPr="003C1549">
        <w:rPr>
          <w:rFonts w:eastAsia="Times New Roman" w:cs="Times New Roman"/>
        </w:rPr>
        <w:t>kohase seaduse</w:t>
      </w:r>
      <w:r w:rsidR="1DDEDCCF" w:rsidRPr="003C1549">
        <w:rPr>
          <w:rFonts w:eastAsia="Times New Roman" w:cs="Times New Roman"/>
        </w:rPr>
        <w:t>ga võetakse üle</w:t>
      </w:r>
      <w:r w:rsidRPr="003C1549">
        <w:rPr>
          <w:rFonts w:eastAsia="Times New Roman" w:cs="Times New Roman"/>
        </w:rPr>
        <w:t xml:space="preserve"> </w:t>
      </w:r>
      <w:r w:rsidR="1DDEDCCF" w:rsidRPr="003C1549">
        <w:rPr>
          <w:rFonts w:eastAsia="Times New Roman" w:cs="Times New Roman"/>
        </w:rPr>
        <w:t>Euroopa Parlamendi ja nõukogu direktiiv (EL) 2023/959, millega muudetakse direktiivi 2003/87/EÜ, millega luuakse liidus kasvuhoonegaaside lubatud heitkoguse ühikutega kauplemise süsteem, ja otsus</w:t>
      </w:r>
      <w:r w:rsidR="448834E1" w:rsidRPr="003C1549">
        <w:rPr>
          <w:rFonts w:eastAsia="Times New Roman" w:cs="Times New Roman"/>
        </w:rPr>
        <w:t>t</w:t>
      </w:r>
      <w:r w:rsidR="1DDEDCCF" w:rsidRPr="003C1549">
        <w:rPr>
          <w:rFonts w:eastAsia="Times New Roman" w:cs="Times New Roman"/>
        </w:rPr>
        <w:t xml:space="preserve"> (EL) 2015/1814, mis käsitleb ELi kasvuhoonegaaside heitkogustega kauplemise süsteemi turustabiilsusreservi loomist ja toimimist</w:t>
      </w:r>
      <w:r w:rsidR="002F211F" w:rsidRPr="003C1549">
        <w:rPr>
          <w:rFonts w:eastAsia="Times New Roman" w:cs="Times New Roman"/>
        </w:rPr>
        <w:t>,</w:t>
      </w:r>
      <w:r w:rsidR="1DDEDCCF" w:rsidRPr="003C1549">
        <w:rPr>
          <w:rFonts w:eastAsia="Times New Roman" w:cs="Times New Roman"/>
        </w:rPr>
        <w:t xml:space="preserve"> </w:t>
      </w:r>
      <w:r w:rsidR="39DEC870" w:rsidRPr="003C1549">
        <w:rPr>
          <w:rFonts w:eastAsia="Times New Roman" w:cs="Times New Roman"/>
        </w:rPr>
        <w:t xml:space="preserve">ning </w:t>
      </w:r>
      <w:r w:rsidR="39DEC870" w:rsidRPr="003C1549">
        <w:rPr>
          <w:rFonts w:cs="Times New Roman"/>
        </w:rPr>
        <w:t>Euroopa Parlamendi ja nõukogu direktiiv (EL) 2023/958, millega muudetakse direktiivi 2003/87/EÜ seoses lennunduse panusega kogu liidu majandust hõlmavasse heitkoguste vähendamise eesmärki ja üleilmse turupõhise meetme asjakohase rakendamisega</w:t>
      </w:r>
      <w:r w:rsidR="1DDEDCCF" w:rsidRPr="003C1549">
        <w:rPr>
          <w:rFonts w:eastAsia="Times New Roman" w:cs="Times New Roman"/>
        </w:rPr>
        <w:t>.</w:t>
      </w:r>
    </w:p>
    <w:p w14:paraId="2AA06BE5" w14:textId="77777777" w:rsidR="00CE4BF3" w:rsidRPr="003C1549" w:rsidRDefault="00CE4BF3" w:rsidP="006B4EE5">
      <w:pPr>
        <w:pStyle w:val="Standard"/>
        <w:widowControl/>
        <w:jc w:val="both"/>
        <w:rPr>
          <w:rFonts w:eastAsia="Times New Roman" w:cs="Times New Roman"/>
        </w:rPr>
      </w:pPr>
    </w:p>
    <w:p w14:paraId="6BA7B6FE" w14:textId="4AE7D667" w:rsidR="00CE4BF3" w:rsidRPr="003C1549" w:rsidRDefault="2DE6CBD0" w:rsidP="006B4EE5">
      <w:pPr>
        <w:pStyle w:val="Standard"/>
        <w:widowControl/>
        <w:jc w:val="both"/>
        <w:rPr>
          <w:rFonts w:eastAsia="Times New Roman" w:cs="Times New Roman"/>
        </w:rPr>
      </w:pPr>
      <w:r w:rsidRPr="003C1549">
        <w:rPr>
          <w:rFonts w:eastAsia="Times New Roman" w:cs="Times New Roman"/>
        </w:rPr>
        <w:t xml:space="preserve">Eelnõu </w:t>
      </w:r>
      <w:r w:rsidR="1EB2942B" w:rsidRPr="003C1549">
        <w:rPr>
          <w:rFonts w:eastAsia="Times New Roman" w:cs="Times New Roman"/>
        </w:rPr>
        <w:t xml:space="preserve">panustab </w:t>
      </w:r>
      <w:r w:rsidRPr="003C1549">
        <w:rPr>
          <w:rFonts w:eastAsia="Times New Roman" w:cs="Times New Roman"/>
        </w:rPr>
        <w:t>Vabariigi Valitsuse tegevusprogrammi</w:t>
      </w:r>
      <w:r w:rsidR="1EB2942B" w:rsidRPr="003C1549">
        <w:rPr>
          <w:rFonts w:eastAsia="Times New Roman" w:cs="Times New Roman"/>
        </w:rPr>
        <w:t xml:space="preserve"> elluviimisesse kliimaeesmärkide saavutamise ning </w:t>
      </w:r>
      <w:r w:rsidR="76BA5B15" w:rsidRPr="003C1549">
        <w:rPr>
          <w:rFonts w:eastAsia="Times New Roman" w:cs="Times New Roman"/>
        </w:rPr>
        <w:t>kaudselt riigieelarve ühe tuluosa aluste muutmise kaudu</w:t>
      </w:r>
      <w:r w:rsidR="7F997F1B" w:rsidRPr="003C1549">
        <w:rPr>
          <w:rFonts w:eastAsia="Times New Roman" w:cs="Times New Roman"/>
        </w:rPr>
        <w:t>.</w:t>
      </w:r>
    </w:p>
    <w:p w14:paraId="1707A6D8" w14:textId="77777777" w:rsidR="00007506" w:rsidRPr="003C1549" w:rsidRDefault="00007506" w:rsidP="006B4EE5">
      <w:pPr>
        <w:pStyle w:val="Standard"/>
        <w:widowControl/>
        <w:autoSpaceDE w:val="0"/>
        <w:jc w:val="both"/>
        <w:rPr>
          <w:rFonts w:eastAsia="Times New Roman" w:cs="Times New Roman"/>
        </w:rPr>
      </w:pPr>
    </w:p>
    <w:p w14:paraId="1B98699D" w14:textId="77777777" w:rsidR="00007506" w:rsidRPr="003C1549" w:rsidRDefault="00007506" w:rsidP="006B4EE5">
      <w:pPr>
        <w:pStyle w:val="Standard"/>
        <w:widowControl/>
        <w:autoSpaceDE w:val="0"/>
        <w:jc w:val="both"/>
        <w:rPr>
          <w:rFonts w:eastAsia="Times New Roman" w:cs="Times New Roman"/>
        </w:rPr>
      </w:pPr>
      <w:r w:rsidRPr="003C1549">
        <w:rPr>
          <w:rFonts w:eastAsia="Times New Roman" w:cs="Times New Roman"/>
        </w:rPr>
        <w:lastRenderedPageBreak/>
        <w:t>Eelnõu seadusena vastuvõtmiseks on vajalik Riigikogu poolthäälte enamus.</w:t>
      </w:r>
    </w:p>
    <w:p w14:paraId="411867E7" w14:textId="77777777" w:rsidR="00007506" w:rsidRPr="003C1549" w:rsidRDefault="00007506" w:rsidP="006B4EE5">
      <w:pPr>
        <w:pStyle w:val="Standard"/>
        <w:widowControl/>
        <w:autoSpaceDE w:val="0"/>
        <w:jc w:val="both"/>
        <w:rPr>
          <w:rFonts w:eastAsia="Times New Roman" w:cs="Times New Roman"/>
        </w:rPr>
      </w:pPr>
    </w:p>
    <w:p w14:paraId="6056E7C7" w14:textId="640D9939" w:rsidR="00007506" w:rsidRPr="003C1549" w:rsidRDefault="1DD69F80" w:rsidP="006B4EE5">
      <w:pPr>
        <w:pStyle w:val="Standard"/>
        <w:widowControl/>
        <w:autoSpaceDE w:val="0"/>
        <w:jc w:val="both"/>
        <w:rPr>
          <w:rFonts w:cs="Times New Roman"/>
          <w:color w:val="202020"/>
          <w:shd w:val="clear" w:color="auto" w:fill="FFFFFF"/>
        </w:rPr>
      </w:pPr>
      <w:commentRangeStart w:id="18"/>
      <w:r w:rsidRPr="003C1549">
        <w:rPr>
          <w:rFonts w:eastAsia="Times New Roman" w:cs="Times New Roman"/>
        </w:rPr>
        <w:t xml:space="preserve">Eelnõukohase seadusega muudetakse atmosfääriõhu kaitse seaduse </w:t>
      </w:r>
      <w:r w:rsidR="002F6B28" w:rsidRPr="003C1549">
        <w:rPr>
          <w:rFonts w:eastAsia="Times New Roman" w:cs="Times New Roman"/>
        </w:rPr>
        <w:t>21.06.2024</w:t>
      </w:r>
      <w:r w:rsidRPr="003C1549">
        <w:rPr>
          <w:rFonts w:eastAsia="Times New Roman" w:cs="Times New Roman"/>
        </w:rPr>
        <w:t xml:space="preserve"> jõustunud redaktsiooni (</w:t>
      </w:r>
      <w:r w:rsidRPr="003C1549">
        <w:rPr>
          <w:rFonts w:cs="Times New Roman"/>
          <w:color w:val="202020"/>
          <w:shd w:val="clear" w:color="auto" w:fill="FFFFFF"/>
        </w:rPr>
        <w:t xml:space="preserve">RT I, </w:t>
      </w:r>
      <w:r w:rsidR="002F6B28" w:rsidRPr="003C1549">
        <w:rPr>
          <w:rFonts w:cs="Times New Roman"/>
          <w:color w:val="202020"/>
          <w:shd w:val="clear" w:color="auto" w:fill="FFFFFF"/>
        </w:rPr>
        <w:t>11.06.2024, 2</w:t>
      </w:r>
      <w:r w:rsidRPr="003C1549">
        <w:rPr>
          <w:rFonts w:cs="Times New Roman"/>
          <w:color w:val="202020"/>
          <w:shd w:val="clear" w:color="auto" w:fill="FFFFFF"/>
        </w:rPr>
        <w:t>)</w:t>
      </w:r>
      <w:r w:rsidR="6890ED6C" w:rsidRPr="003C1549">
        <w:rPr>
          <w:rFonts w:cs="Times New Roman"/>
          <w:color w:val="202020"/>
          <w:shd w:val="clear" w:color="auto" w:fill="FFFFFF"/>
        </w:rPr>
        <w:t xml:space="preserve">, riigilõivuseaduse </w:t>
      </w:r>
      <w:r w:rsidR="7E54F142" w:rsidRPr="003C1549">
        <w:rPr>
          <w:rFonts w:cs="Times New Roman"/>
          <w:color w:val="202020"/>
          <w:shd w:val="clear" w:color="auto" w:fill="FFFFFF"/>
        </w:rPr>
        <w:t>01.07.2024 jõustu</w:t>
      </w:r>
      <w:r w:rsidR="002F6B28" w:rsidRPr="003C1549">
        <w:rPr>
          <w:rFonts w:cs="Times New Roman"/>
          <w:color w:val="202020"/>
          <w:shd w:val="clear" w:color="auto" w:fill="FFFFFF"/>
        </w:rPr>
        <w:t>nud</w:t>
      </w:r>
      <w:r w:rsidR="7E54F142" w:rsidRPr="003C1549">
        <w:rPr>
          <w:rFonts w:cs="Times New Roman"/>
          <w:color w:val="202020"/>
          <w:shd w:val="clear" w:color="auto" w:fill="FFFFFF"/>
        </w:rPr>
        <w:t xml:space="preserve"> redaktsiooni (RT I, 30.04.2024, 9),</w:t>
      </w:r>
      <w:r w:rsidR="2D6B60C7" w:rsidRPr="003C1549">
        <w:rPr>
          <w:rFonts w:cs="Times New Roman"/>
          <w:color w:val="202020"/>
          <w:shd w:val="clear" w:color="auto" w:fill="FFFFFF"/>
        </w:rPr>
        <w:t xml:space="preserve"> meresõiduohutuse seaduse 01.07.</w:t>
      </w:r>
      <w:r w:rsidR="121DF074" w:rsidRPr="003C1549">
        <w:rPr>
          <w:rFonts w:cs="Times New Roman"/>
          <w:color w:val="202020"/>
          <w:shd w:val="clear" w:color="auto" w:fill="FFFFFF"/>
        </w:rPr>
        <w:t>2024 jõ</w:t>
      </w:r>
      <w:r w:rsidR="2D6B60C7" w:rsidRPr="003C1549">
        <w:rPr>
          <w:rFonts w:cs="Times New Roman"/>
          <w:color w:val="202020"/>
          <w:shd w:val="clear" w:color="auto" w:fill="FFFFFF"/>
        </w:rPr>
        <w:t>ustu</w:t>
      </w:r>
      <w:r w:rsidR="002F6B28" w:rsidRPr="003C1549">
        <w:rPr>
          <w:rFonts w:cs="Times New Roman"/>
          <w:color w:val="202020"/>
          <w:shd w:val="clear" w:color="auto" w:fill="FFFFFF"/>
        </w:rPr>
        <w:t>nud</w:t>
      </w:r>
      <w:r w:rsidR="2D6B60C7" w:rsidRPr="003C1549">
        <w:rPr>
          <w:rFonts w:cs="Times New Roman"/>
          <w:color w:val="202020"/>
          <w:shd w:val="clear" w:color="auto" w:fill="FFFFFF"/>
        </w:rPr>
        <w:t xml:space="preserve"> redaktsiooni (RT I, 30.12.2023, 3)</w:t>
      </w:r>
      <w:r w:rsidR="7E54F142" w:rsidRPr="003C1549">
        <w:rPr>
          <w:rFonts w:cs="Times New Roman"/>
          <w:color w:val="202020"/>
          <w:shd w:val="clear" w:color="auto" w:fill="FFFFFF"/>
        </w:rPr>
        <w:t xml:space="preserve"> </w:t>
      </w:r>
      <w:r w:rsidR="28283F2F" w:rsidRPr="003C1549">
        <w:rPr>
          <w:rFonts w:cs="Times New Roman"/>
          <w:color w:val="202020"/>
          <w:shd w:val="clear" w:color="auto" w:fill="FFFFFF"/>
        </w:rPr>
        <w:t>ning maksukorralduse seaduse 01.07.2024 jõustu</w:t>
      </w:r>
      <w:r w:rsidR="002F6B28" w:rsidRPr="003C1549">
        <w:rPr>
          <w:rFonts w:cs="Times New Roman"/>
          <w:color w:val="202020"/>
          <w:shd w:val="clear" w:color="auto" w:fill="FFFFFF"/>
        </w:rPr>
        <w:t>nud</w:t>
      </w:r>
      <w:r w:rsidR="28283F2F" w:rsidRPr="003C1549">
        <w:rPr>
          <w:rFonts w:cs="Times New Roman"/>
          <w:color w:val="202020"/>
          <w:shd w:val="clear" w:color="auto" w:fill="FFFFFF"/>
        </w:rPr>
        <w:t xml:space="preserve"> redaktsiooni (RT I, 02.05.2024, 11)</w:t>
      </w:r>
      <w:r w:rsidRPr="003C1549">
        <w:rPr>
          <w:rFonts w:cs="Times New Roman"/>
          <w:color w:val="202020"/>
          <w:shd w:val="clear" w:color="auto" w:fill="FFFFFF"/>
        </w:rPr>
        <w:t>.</w:t>
      </w:r>
      <w:commentRangeEnd w:id="18"/>
      <w:r>
        <w:commentReference w:id="18"/>
      </w:r>
    </w:p>
    <w:p w14:paraId="0106957D" w14:textId="77777777" w:rsidR="00007506" w:rsidRPr="003C1549" w:rsidRDefault="00007506" w:rsidP="006B4EE5">
      <w:pPr>
        <w:pStyle w:val="Standard"/>
        <w:widowControl/>
        <w:jc w:val="both"/>
        <w:rPr>
          <w:rFonts w:eastAsia="Times New Roman" w:cs="Times New Roman"/>
        </w:rPr>
      </w:pPr>
    </w:p>
    <w:p w14:paraId="74A187DE" w14:textId="77777777" w:rsidR="00007506" w:rsidRPr="003C1549" w:rsidRDefault="00007506" w:rsidP="006B4EE5">
      <w:pPr>
        <w:pStyle w:val="Standard"/>
        <w:keepNext/>
        <w:widowControl/>
        <w:tabs>
          <w:tab w:val="left" w:pos="720"/>
        </w:tabs>
        <w:autoSpaceDE w:val="0"/>
        <w:jc w:val="both"/>
        <w:rPr>
          <w:rFonts w:eastAsia="Calibri, 'Century Gothic'" w:cs="Calibri, 'Century Gothic'"/>
          <w:b/>
          <w:bCs/>
        </w:rPr>
      </w:pPr>
      <w:r w:rsidRPr="2EA4B866">
        <w:rPr>
          <w:rFonts w:eastAsia="Calibri, 'Century Gothic'" w:cs="Calibri, 'Century Gothic'"/>
          <w:b/>
          <w:bCs/>
        </w:rPr>
        <w:t xml:space="preserve">2. Seaduse </w:t>
      </w:r>
      <w:commentRangeStart w:id="19"/>
      <w:r w:rsidRPr="2EA4B866">
        <w:rPr>
          <w:rFonts w:eastAsia="Calibri, 'Century Gothic'" w:cs="Calibri, 'Century Gothic'"/>
          <w:b/>
          <w:bCs/>
        </w:rPr>
        <w:t>eesmärk</w:t>
      </w:r>
      <w:commentRangeEnd w:id="19"/>
      <w:r>
        <w:commentReference w:id="19"/>
      </w:r>
    </w:p>
    <w:p w14:paraId="73E636F9" w14:textId="77777777" w:rsidR="00007506" w:rsidRPr="003C1549" w:rsidRDefault="00007506" w:rsidP="006B4EE5">
      <w:pPr>
        <w:pStyle w:val="Standard"/>
        <w:widowControl/>
        <w:tabs>
          <w:tab w:val="left" w:pos="720"/>
        </w:tabs>
        <w:autoSpaceDE w:val="0"/>
        <w:jc w:val="both"/>
        <w:rPr>
          <w:rFonts w:eastAsia="Calibri, 'Century Gothic'" w:cs="Calibri, 'Century Gothic'"/>
          <w:b/>
          <w:bCs/>
        </w:rPr>
      </w:pPr>
    </w:p>
    <w:p w14:paraId="61D7E66A" w14:textId="730ECF53" w:rsidR="00007506" w:rsidRPr="003C1549" w:rsidRDefault="31B0A8DD" w:rsidP="006B4EE5">
      <w:pPr>
        <w:pStyle w:val="Standard"/>
        <w:widowControl/>
        <w:tabs>
          <w:tab w:val="left" w:pos="720"/>
        </w:tabs>
        <w:autoSpaceDE w:val="0"/>
        <w:jc w:val="both"/>
        <w:rPr>
          <w:rFonts w:eastAsia="Times New Roman" w:cs="Times New Roman"/>
        </w:rPr>
      </w:pPr>
      <w:r w:rsidRPr="003C1549">
        <w:rPr>
          <w:rFonts w:eastAsia="Times New Roman" w:cs="Times New Roman"/>
        </w:rPr>
        <w:t>Seaduse eesmärk on võtta üle d</w:t>
      </w:r>
      <w:r w:rsidR="6F970D0D" w:rsidRPr="003C1549">
        <w:rPr>
          <w:rFonts w:eastAsia="Times New Roman" w:cs="Times New Roman"/>
        </w:rPr>
        <w:t xml:space="preserve">irektiiv </w:t>
      </w:r>
      <w:r w:rsidR="503192C8" w:rsidRPr="003C1549">
        <w:rPr>
          <w:rFonts w:eastAsia="Times New Roman" w:cs="Times New Roman"/>
        </w:rPr>
        <w:t>2023/959</w:t>
      </w:r>
      <w:r w:rsidR="2D472FAB" w:rsidRPr="003C1549">
        <w:rPr>
          <w:rFonts w:eastAsia="Times New Roman" w:cs="Times New Roman"/>
        </w:rPr>
        <w:t>, millega</w:t>
      </w:r>
      <w:r w:rsidR="503192C8" w:rsidRPr="003C1549">
        <w:rPr>
          <w:rFonts w:eastAsia="Times New Roman" w:cs="Times New Roman"/>
        </w:rPr>
        <w:t xml:space="preserve"> </w:t>
      </w:r>
      <w:r w:rsidR="6F970D0D" w:rsidRPr="003C1549">
        <w:rPr>
          <w:rFonts w:eastAsia="Times New Roman" w:cs="Times New Roman"/>
        </w:rPr>
        <w:t>muud</w:t>
      </w:r>
      <w:r w:rsidR="0C87F936" w:rsidRPr="003C1549">
        <w:rPr>
          <w:rFonts w:eastAsia="Times New Roman" w:cs="Times New Roman"/>
        </w:rPr>
        <w:t>etakse</w:t>
      </w:r>
      <w:r w:rsidR="6F970D0D" w:rsidRPr="003C1549">
        <w:rPr>
          <w:rFonts w:eastAsia="Times New Roman" w:cs="Times New Roman"/>
        </w:rPr>
        <w:t xml:space="preserve"> ELi HKS</w:t>
      </w:r>
      <w:r w:rsidR="7C6D0014" w:rsidRPr="003C1549">
        <w:rPr>
          <w:rFonts w:eastAsia="Times New Roman" w:cs="Times New Roman"/>
        </w:rPr>
        <w:t>i</w:t>
      </w:r>
      <w:r w:rsidR="6F970D0D" w:rsidRPr="003C1549">
        <w:rPr>
          <w:rFonts w:eastAsia="Times New Roman" w:cs="Times New Roman"/>
        </w:rPr>
        <w:t xml:space="preserve"> reegleid </w:t>
      </w:r>
      <w:r w:rsidR="2CED49B5" w:rsidRPr="003C1549">
        <w:rPr>
          <w:rFonts w:eastAsia="Times New Roman" w:cs="Times New Roman"/>
        </w:rPr>
        <w:t xml:space="preserve">käimasoleval </w:t>
      </w:r>
      <w:r w:rsidR="6F970D0D" w:rsidRPr="003C1549">
        <w:rPr>
          <w:rFonts w:eastAsia="Times New Roman" w:cs="Times New Roman"/>
        </w:rPr>
        <w:t>kauplemisperioodi</w:t>
      </w:r>
      <w:r w:rsidR="2CED49B5" w:rsidRPr="003C1549">
        <w:rPr>
          <w:rFonts w:eastAsia="Times New Roman" w:cs="Times New Roman"/>
        </w:rPr>
        <w:t>l. Direktiiv</w:t>
      </w:r>
      <w:r w:rsidR="6846F7D6" w:rsidRPr="003C1549">
        <w:rPr>
          <w:rFonts w:eastAsia="Times New Roman" w:cs="Times New Roman"/>
        </w:rPr>
        <w:t>i</w:t>
      </w:r>
      <w:r w:rsidR="002F211F" w:rsidRPr="003C1549">
        <w:rPr>
          <w:rFonts w:eastAsia="Times New Roman" w:cs="Times New Roman"/>
        </w:rPr>
        <w:t xml:space="preserve">s on </w:t>
      </w:r>
      <w:r w:rsidR="6F970D0D" w:rsidRPr="003C1549">
        <w:rPr>
          <w:rFonts w:eastAsia="Times New Roman" w:cs="Times New Roman"/>
        </w:rPr>
        <w:t>sätesta</w:t>
      </w:r>
      <w:r w:rsidR="21DC4E15" w:rsidRPr="003C1549">
        <w:rPr>
          <w:rFonts w:eastAsia="Times New Roman" w:cs="Times New Roman"/>
        </w:rPr>
        <w:t>t</w:t>
      </w:r>
      <w:r w:rsidR="002F211F" w:rsidRPr="003C1549">
        <w:rPr>
          <w:rFonts w:eastAsia="Times New Roman" w:cs="Times New Roman"/>
        </w:rPr>
        <w:t>ud</w:t>
      </w:r>
      <w:r w:rsidR="6F970D0D" w:rsidRPr="003C1549">
        <w:rPr>
          <w:rFonts w:eastAsia="Times New Roman" w:cs="Times New Roman"/>
        </w:rPr>
        <w:t xml:space="preserve"> täpsemad tingimused ELi HKSis osalejatele ning lubatud heitkoguse ühikute (edaspidi ka </w:t>
      </w:r>
      <w:r w:rsidR="6F970D0D" w:rsidRPr="003C1549">
        <w:rPr>
          <w:rFonts w:eastAsia="Times New Roman" w:cs="Times New Roman"/>
          <w:i/>
          <w:iCs/>
        </w:rPr>
        <w:t>LHÜd</w:t>
      </w:r>
      <w:r w:rsidR="6F970D0D" w:rsidRPr="003C1549">
        <w:rPr>
          <w:rFonts w:eastAsia="Times New Roman" w:cs="Times New Roman"/>
        </w:rPr>
        <w:t xml:space="preserve">) </w:t>
      </w:r>
      <w:r w:rsidR="00692AE2" w:rsidRPr="003C1549">
        <w:rPr>
          <w:rFonts w:eastAsia="Times New Roman" w:cs="Times New Roman"/>
        </w:rPr>
        <w:t xml:space="preserve">eraldamisele ning enampakkumistulu </w:t>
      </w:r>
      <w:r w:rsidR="6F970D0D" w:rsidRPr="003C1549">
        <w:rPr>
          <w:rFonts w:eastAsia="Times New Roman" w:cs="Times New Roman"/>
        </w:rPr>
        <w:t xml:space="preserve">kasutamisele. Eelnõukohase seadusega võetakse Eesti õigussüsteemi üle direktiivist </w:t>
      </w:r>
      <w:r w:rsidR="3763A1E1" w:rsidRPr="003C1549">
        <w:rPr>
          <w:rFonts w:eastAsia="Times New Roman" w:cs="Times New Roman"/>
        </w:rPr>
        <w:t xml:space="preserve">2023/959 </w:t>
      </w:r>
      <w:r w:rsidR="6F970D0D" w:rsidRPr="003C1549">
        <w:rPr>
          <w:rFonts w:eastAsia="Times New Roman" w:cs="Times New Roman"/>
        </w:rPr>
        <w:t xml:space="preserve">tulenevad </w:t>
      </w:r>
      <w:r w:rsidR="72C2C578" w:rsidRPr="003C1549">
        <w:rPr>
          <w:rFonts w:eastAsia="Times New Roman" w:cs="Times New Roman"/>
        </w:rPr>
        <w:t>muudatused direktiivis 2003/87</w:t>
      </w:r>
      <w:r w:rsidR="57BFE8DD" w:rsidRPr="003C1549">
        <w:rPr>
          <w:rFonts w:eastAsia="Times New Roman" w:cs="Times New Roman"/>
        </w:rPr>
        <w:t>/EÜ</w:t>
      </w:r>
      <w:r w:rsidR="72C2C578" w:rsidRPr="003C1549">
        <w:rPr>
          <w:rFonts w:eastAsia="Times New Roman" w:cs="Times New Roman"/>
        </w:rPr>
        <w:t xml:space="preserve"> </w:t>
      </w:r>
      <w:r w:rsidR="6F970D0D" w:rsidRPr="003C1549">
        <w:rPr>
          <w:rFonts w:eastAsia="Times New Roman" w:cs="Times New Roman"/>
        </w:rPr>
        <w:t xml:space="preserve">ning ajakohastatakse kehtivat </w:t>
      </w:r>
      <w:r w:rsidR="002F211F" w:rsidRPr="003C1549">
        <w:rPr>
          <w:rFonts w:eastAsia="Times New Roman" w:cs="Times New Roman"/>
        </w:rPr>
        <w:t>AÕKSi,</w:t>
      </w:r>
      <w:r w:rsidR="628B9095" w:rsidRPr="003C1549">
        <w:rPr>
          <w:rFonts w:cs="Times New Roman"/>
        </w:rPr>
        <w:t xml:space="preserve"> mis reguleerib ELi HKSi toimimist Eestis. </w:t>
      </w:r>
      <w:r w:rsidR="6F970D0D" w:rsidRPr="003C1549">
        <w:rPr>
          <w:rFonts w:eastAsia="Times New Roman" w:cs="Times New Roman"/>
        </w:rPr>
        <w:t xml:space="preserve">Lisaks </w:t>
      </w:r>
      <w:r w:rsidR="771DDA71" w:rsidRPr="003C1549">
        <w:rPr>
          <w:rFonts w:eastAsia="Times New Roman" w:cs="Times New Roman"/>
        </w:rPr>
        <w:t xml:space="preserve">võetakse </w:t>
      </w:r>
      <w:r w:rsidR="6F970D0D" w:rsidRPr="003C1549">
        <w:rPr>
          <w:rFonts w:eastAsia="Times New Roman" w:cs="Times New Roman"/>
        </w:rPr>
        <w:t>seadus</w:t>
      </w:r>
      <w:r w:rsidR="58D732AE" w:rsidRPr="003C1549">
        <w:rPr>
          <w:rFonts w:eastAsia="Times New Roman" w:cs="Times New Roman"/>
        </w:rPr>
        <w:t>ega</w:t>
      </w:r>
      <w:r w:rsidR="6F970D0D" w:rsidRPr="003C1549">
        <w:rPr>
          <w:rFonts w:eastAsia="Times New Roman" w:cs="Times New Roman"/>
        </w:rPr>
        <w:t xml:space="preserve"> </w:t>
      </w:r>
      <w:r w:rsidR="455EE105" w:rsidRPr="003C1549">
        <w:rPr>
          <w:rFonts w:eastAsia="Times New Roman" w:cs="Times New Roman"/>
        </w:rPr>
        <w:t xml:space="preserve">üle </w:t>
      </w:r>
      <w:r w:rsidR="6364B4F2" w:rsidRPr="003C1549">
        <w:rPr>
          <w:rFonts w:eastAsia="Times New Roman" w:cs="Times New Roman"/>
        </w:rPr>
        <w:t xml:space="preserve">direktiiv </w:t>
      </w:r>
      <w:r w:rsidR="6F970D0D" w:rsidRPr="003C1549">
        <w:rPr>
          <w:rFonts w:eastAsia="Times New Roman" w:cs="Times New Roman"/>
        </w:rPr>
        <w:t>(EL) 20</w:t>
      </w:r>
      <w:r w:rsidR="45AA77A1" w:rsidRPr="003C1549">
        <w:rPr>
          <w:rFonts w:eastAsia="Times New Roman" w:cs="Times New Roman"/>
        </w:rPr>
        <w:t>23</w:t>
      </w:r>
      <w:r w:rsidR="6F970D0D" w:rsidRPr="003C1549">
        <w:rPr>
          <w:rFonts w:eastAsia="Times New Roman" w:cs="Times New Roman"/>
        </w:rPr>
        <w:t>/</w:t>
      </w:r>
      <w:r w:rsidR="07AEA161" w:rsidRPr="003C1549">
        <w:rPr>
          <w:rFonts w:eastAsia="Times New Roman" w:cs="Times New Roman"/>
        </w:rPr>
        <w:t>958</w:t>
      </w:r>
      <w:r w:rsidR="6F970D0D" w:rsidRPr="003C1549">
        <w:rPr>
          <w:rFonts w:eastAsia="Times New Roman" w:cs="Times New Roman"/>
        </w:rPr>
        <w:t xml:space="preserve"> </w:t>
      </w:r>
      <w:r w:rsidR="0973A5E7" w:rsidRPr="003C1549">
        <w:rPr>
          <w:rFonts w:eastAsia="Times New Roman" w:cs="Times New Roman"/>
        </w:rPr>
        <w:t xml:space="preserve">ja </w:t>
      </w:r>
      <w:r w:rsidR="7476B6EC" w:rsidRPr="003C1549">
        <w:rPr>
          <w:rFonts w:eastAsia="Times New Roman" w:cs="Times New Roman"/>
        </w:rPr>
        <w:t xml:space="preserve">viiakse Eesti õigus kooskõlla </w:t>
      </w:r>
      <w:r w:rsidR="0973A5E7" w:rsidRPr="003C1549">
        <w:rPr>
          <w:rFonts w:cs="Times New Roman"/>
        </w:rPr>
        <w:t xml:space="preserve">Euroopa Parlamendi ja nõukogu </w:t>
      </w:r>
      <w:r w:rsidR="2CED49B5" w:rsidRPr="003C1549">
        <w:rPr>
          <w:rFonts w:cs="Times New Roman"/>
        </w:rPr>
        <w:t>määrusega</w:t>
      </w:r>
      <w:r w:rsidR="0973A5E7" w:rsidRPr="003C1549">
        <w:rPr>
          <w:rFonts w:cs="Times New Roman"/>
        </w:rPr>
        <w:t xml:space="preserve"> </w:t>
      </w:r>
      <w:r w:rsidR="2CED49B5" w:rsidRPr="003C1549">
        <w:rPr>
          <w:rFonts w:cs="Times New Roman"/>
        </w:rPr>
        <w:t>(EL) 2023/957</w:t>
      </w:r>
      <w:r w:rsidR="16BAB11E" w:rsidRPr="003C1549">
        <w:rPr>
          <w:rFonts w:cs="Times New Roman"/>
        </w:rPr>
        <w:t>.</w:t>
      </w:r>
    </w:p>
    <w:p w14:paraId="32AF695E" w14:textId="77777777" w:rsidR="00007506" w:rsidRPr="003C1549" w:rsidRDefault="00007506" w:rsidP="006B4EE5">
      <w:pPr>
        <w:pStyle w:val="Standard"/>
        <w:widowControl/>
        <w:tabs>
          <w:tab w:val="left" w:pos="720"/>
        </w:tabs>
        <w:autoSpaceDE w:val="0"/>
        <w:jc w:val="both"/>
        <w:rPr>
          <w:rFonts w:eastAsia="Times New Roman" w:cs="Times New Roman"/>
        </w:rPr>
      </w:pPr>
    </w:p>
    <w:p w14:paraId="169FE07D" w14:textId="6DFA886C" w:rsidR="00007506" w:rsidRPr="003C1549" w:rsidRDefault="00007506" w:rsidP="006B4EE5">
      <w:pPr>
        <w:pStyle w:val="Standard"/>
        <w:widowControl/>
        <w:jc w:val="both"/>
        <w:rPr>
          <w:rFonts w:eastAsia="Times New Roman" w:cs="Times New Roman"/>
        </w:rPr>
      </w:pPr>
      <w:r w:rsidRPr="003C1549">
        <w:rPr>
          <w:rFonts w:eastAsia="Times New Roman" w:cs="Times New Roman"/>
        </w:rPr>
        <w:t>Kuna eelnõukohase seadusega ra</w:t>
      </w:r>
      <w:r w:rsidR="0048563F" w:rsidRPr="003C1549">
        <w:rPr>
          <w:rFonts w:eastAsia="Times New Roman" w:cs="Times New Roman"/>
        </w:rPr>
        <w:t>kendatakse Euroopa Liidu õigust</w:t>
      </w:r>
      <w:r w:rsidR="00B87E8F" w:rsidRPr="003C1549">
        <w:rPr>
          <w:rFonts w:cs="Times New Roman"/>
        </w:rPr>
        <w:t xml:space="preserve">, </w:t>
      </w:r>
      <w:r w:rsidR="00560741" w:rsidRPr="003C1549">
        <w:rPr>
          <w:rFonts w:cs="Times New Roman"/>
        </w:rPr>
        <w:t>ei ole eelnõu kohta koostatud väljatöötamiskavatsust</w:t>
      </w:r>
      <w:r w:rsidR="002F6B28" w:rsidRPr="003C1549">
        <w:rPr>
          <w:rFonts w:cs="Times New Roman"/>
        </w:rPr>
        <w:t xml:space="preserve"> </w:t>
      </w:r>
      <w:r w:rsidR="002F6B28" w:rsidRPr="003C1549">
        <w:rPr>
          <w:rFonts w:eastAsia="Times New Roman" w:cs="Times New Roman"/>
        </w:rPr>
        <w:t xml:space="preserve">(alus Vabariigi Valitsuse 22.12.2011. a määrus nr 180 „Hea õigusloome ja normitehnika eeskiri“ </w:t>
      </w:r>
      <w:r w:rsidR="002F6B28" w:rsidRPr="003C1549">
        <w:rPr>
          <w:rFonts w:cs="Times New Roman"/>
        </w:rPr>
        <w:t>§ 1 lg 2 p 2)</w:t>
      </w:r>
      <w:r w:rsidR="00560741" w:rsidRPr="003C1549">
        <w:rPr>
          <w:rFonts w:cs="Times New Roman"/>
        </w:rPr>
        <w:t>.</w:t>
      </w:r>
    </w:p>
    <w:p w14:paraId="1F5FCDF7" w14:textId="77777777" w:rsidR="003C55C3" w:rsidRPr="003C1549" w:rsidRDefault="003C55C3" w:rsidP="006B4EE5">
      <w:pPr>
        <w:pStyle w:val="Standard"/>
        <w:widowControl/>
        <w:autoSpaceDE w:val="0"/>
        <w:jc w:val="both"/>
        <w:rPr>
          <w:rFonts w:eastAsia="Times New Roman" w:cs="Times New Roman"/>
        </w:rPr>
      </w:pPr>
    </w:p>
    <w:p w14:paraId="0E73EB49" w14:textId="77777777" w:rsidR="00007506" w:rsidRPr="003C1549" w:rsidRDefault="00007506" w:rsidP="006B4EE5">
      <w:pPr>
        <w:pStyle w:val="Standard"/>
        <w:widowControl/>
        <w:autoSpaceDE w:val="0"/>
        <w:jc w:val="both"/>
        <w:rPr>
          <w:rFonts w:eastAsia="Times New Roman" w:cs="Times New Roman"/>
          <w:b/>
          <w:bCs/>
        </w:rPr>
      </w:pPr>
      <w:r w:rsidRPr="003C1549">
        <w:rPr>
          <w:rFonts w:eastAsia="Times New Roman" w:cs="Times New Roman"/>
          <w:b/>
          <w:bCs/>
        </w:rPr>
        <w:t>3. Eelnõu sisu ja võrdlev analüüs</w:t>
      </w:r>
    </w:p>
    <w:p w14:paraId="32BEB1B4" w14:textId="18537DF5" w:rsidR="49C439F3" w:rsidRPr="003C1549" w:rsidRDefault="49C439F3" w:rsidP="006B4EE5">
      <w:pPr>
        <w:pStyle w:val="Standard"/>
        <w:widowControl/>
        <w:jc w:val="both"/>
        <w:rPr>
          <w:rFonts w:eastAsia="Times New Roman" w:cs="Times New Roman"/>
          <w:b/>
          <w:bCs/>
        </w:rPr>
      </w:pPr>
    </w:p>
    <w:p w14:paraId="4B65CFF2" w14:textId="1FF3B245" w:rsidR="002F211F" w:rsidRPr="003C1549" w:rsidRDefault="002F211F" w:rsidP="006B4EE5">
      <w:pPr>
        <w:pStyle w:val="Standard"/>
        <w:widowControl/>
        <w:jc w:val="both"/>
        <w:rPr>
          <w:rFonts w:eastAsia="Times New Roman" w:cs="Times New Roman"/>
          <w:b/>
          <w:bCs/>
        </w:rPr>
      </w:pPr>
      <w:r w:rsidRPr="003C1549">
        <w:rPr>
          <w:rFonts w:eastAsia="Times New Roman" w:cs="Times New Roman"/>
          <w:b/>
          <w:bCs/>
        </w:rPr>
        <w:t>Paragrahviga 1 muudetakse atmosfääriõhu kaitse seadust.</w:t>
      </w:r>
    </w:p>
    <w:p w14:paraId="626621CC" w14:textId="77777777" w:rsidR="002F211F" w:rsidRPr="003C1549" w:rsidRDefault="002F211F" w:rsidP="006B4EE5">
      <w:pPr>
        <w:pStyle w:val="Standard"/>
        <w:widowControl/>
        <w:jc w:val="both"/>
        <w:rPr>
          <w:rFonts w:eastAsia="Times New Roman" w:cs="Times New Roman"/>
          <w:b/>
          <w:bCs/>
        </w:rPr>
      </w:pPr>
    </w:p>
    <w:p w14:paraId="7C7156DC" w14:textId="1E4B6C85" w:rsidR="5D3B8E43" w:rsidRPr="003C1549" w:rsidRDefault="03F119D5" w:rsidP="00AF637D">
      <w:pPr>
        <w:spacing w:after="0" w:line="257" w:lineRule="auto"/>
        <w:jc w:val="both"/>
        <w:rPr>
          <w:rFonts w:ascii="Times New Roman" w:eastAsia="Times New Roman" w:hAnsi="Times New Roman" w:cs="Times New Roman"/>
          <w:b/>
          <w:bCs/>
          <w:sz w:val="24"/>
          <w:szCs w:val="24"/>
        </w:rPr>
      </w:pPr>
      <w:r w:rsidRPr="003C1549">
        <w:rPr>
          <w:rFonts w:ascii="Times New Roman" w:eastAsia="Times New Roman" w:hAnsi="Times New Roman" w:cs="Times New Roman"/>
          <w:b/>
          <w:bCs/>
          <w:sz w:val="24"/>
          <w:szCs w:val="24"/>
        </w:rPr>
        <w:t>P</w:t>
      </w:r>
      <w:r w:rsidR="1D0DEBC1" w:rsidRPr="003C1549">
        <w:rPr>
          <w:rFonts w:ascii="Times New Roman" w:eastAsia="Times New Roman" w:hAnsi="Times New Roman" w:cs="Times New Roman"/>
          <w:b/>
          <w:bCs/>
          <w:sz w:val="24"/>
          <w:szCs w:val="24"/>
        </w:rPr>
        <w:t>unktiga 1</w:t>
      </w:r>
      <w:r w:rsidR="5E0325CF" w:rsidRPr="003C1549">
        <w:rPr>
          <w:rFonts w:ascii="Times New Roman" w:eastAsia="Times New Roman" w:hAnsi="Times New Roman" w:cs="Times New Roman"/>
          <w:sz w:val="24"/>
          <w:szCs w:val="24"/>
        </w:rPr>
        <w:t xml:space="preserve"> muudetakse seaduses</w:t>
      </w:r>
      <w:r w:rsidR="7085FE10" w:rsidRPr="003C1549">
        <w:rPr>
          <w:rFonts w:ascii="Times New Roman" w:eastAsia="Times New Roman" w:hAnsi="Times New Roman" w:cs="Times New Roman"/>
          <w:sz w:val="24"/>
          <w:szCs w:val="24"/>
        </w:rPr>
        <w:t xml:space="preserve"> </w:t>
      </w:r>
      <w:r w:rsidR="28A51F80" w:rsidRPr="003C1549">
        <w:rPr>
          <w:rFonts w:ascii="Times New Roman" w:eastAsia="Times New Roman" w:hAnsi="Times New Roman" w:cs="Times New Roman"/>
          <w:sz w:val="24"/>
          <w:szCs w:val="24"/>
        </w:rPr>
        <w:t xml:space="preserve">läbivalt </w:t>
      </w:r>
      <w:r w:rsidR="7085FE10" w:rsidRPr="003C1549">
        <w:rPr>
          <w:rFonts w:ascii="Times New Roman" w:eastAsia="Times New Roman" w:hAnsi="Times New Roman" w:cs="Times New Roman"/>
          <w:sz w:val="24"/>
          <w:szCs w:val="24"/>
        </w:rPr>
        <w:t xml:space="preserve">termin </w:t>
      </w:r>
      <w:r w:rsidR="00AF637D" w:rsidRPr="003C1549">
        <w:rPr>
          <w:rFonts w:ascii="Times New Roman" w:eastAsia="Times New Roman" w:hAnsi="Times New Roman" w:cs="Times New Roman"/>
          <w:sz w:val="24"/>
          <w:szCs w:val="24"/>
        </w:rPr>
        <w:t>„</w:t>
      </w:r>
      <w:r w:rsidR="7085FE10" w:rsidRPr="003C1549">
        <w:rPr>
          <w:rFonts w:ascii="Times New Roman" w:eastAsia="Times New Roman" w:hAnsi="Times New Roman" w:cs="Times New Roman"/>
          <w:sz w:val="24"/>
          <w:szCs w:val="24"/>
        </w:rPr>
        <w:t>kauplemissüsteemi luba</w:t>
      </w:r>
      <w:r w:rsidR="00AF637D" w:rsidRPr="003C1549">
        <w:rPr>
          <w:rFonts w:ascii="Times New Roman" w:eastAsia="Times New Roman" w:hAnsi="Times New Roman" w:cs="Times New Roman"/>
          <w:sz w:val="24"/>
          <w:szCs w:val="24"/>
        </w:rPr>
        <w:t>“</w:t>
      </w:r>
      <w:r w:rsidR="7085FE10" w:rsidRPr="003C1549">
        <w:rPr>
          <w:rFonts w:ascii="Times New Roman" w:eastAsia="Times New Roman" w:hAnsi="Times New Roman" w:cs="Times New Roman"/>
          <w:sz w:val="24"/>
          <w:szCs w:val="24"/>
        </w:rPr>
        <w:t xml:space="preserve"> terminiks </w:t>
      </w:r>
      <w:r w:rsidR="00AF637D" w:rsidRPr="003C1549">
        <w:rPr>
          <w:rFonts w:ascii="Times New Roman" w:eastAsia="Times New Roman" w:hAnsi="Times New Roman" w:cs="Times New Roman"/>
          <w:sz w:val="24"/>
          <w:szCs w:val="24"/>
        </w:rPr>
        <w:t>„</w:t>
      </w:r>
      <w:r w:rsidR="7085FE10" w:rsidRPr="003C1549">
        <w:rPr>
          <w:rFonts w:ascii="Times New Roman" w:eastAsia="Times New Roman" w:hAnsi="Times New Roman" w:cs="Times New Roman"/>
          <w:sz w:val="24"/>
          <w:szCs w:val="24"/>
        </w:rPr>
        <w:t>esimese kauplemissüsteemi luba</w:t>
      </w:r>
      <w:r w:rsidR="00AF637D" w:rsidRPr="003C1549">
        <w:rPr>
          <w:rFonts w:ascii="Times New Roman" w:eastAsia="Times New Roman" w:hAnsi="Times New Roman" w:cs="Times New Roman"/>
          <w:sz w:val="24"/>
          <w:szCs w:val="24"/>
        </w:rPr>
        <w:t>“</w:t>
      </w:r>
      <w:r w:rsidR="44914FA8" w:rsidRPr="003C1549">
        <w:rPr>
          <w:rFonts w:ascii="Times New Roman" w:eastAsia="Times New Roman" w:hAnsi="Times New Roman" w:cs="Times New Roman"/>
          <w:sz w:val="24"/>
          <w:szCs w:val="24"/>
        </w:rPr>
        <w:t>.</w:t>
      </w:r>
      <w:r w:rsidR="187B1AC4" w:rsidRPr="003C1549">
        <w:rPr>
          <w:rFonts w:ascii="Times New Roman" w:eastAsia="Times New Roman" w:hAnsi="Times New Roman" w:cs="Times New Roman"/>
          <w:sz w:val="24"/>
          <w:szCs w:val="24"/>
        </w:rPr>
        <w:t xml:space="preserve"> </w:t>
      </w:r>
      <w:r w:rsidR="28554326" w:rsidRPr="003C1549">
        <w:rPr>
          <w:rFonts w:ascii="Times New Roman" w:eastAsia="Times New Roman" w:hAnsi="Times New Roman" w:cs="Times New Roman"/>
          <w:sz w:val="24"/>
          <w:szCs w:val="24"/>
        </w:rPr>
        <w:t>Kasvuhoonegaaside heitkoguse d</w:t>
      </w:r>
      <w:r w:rsidR="187B1AC4" w:rsidRPr="003C1549">
        <w:rPr>
          <w:rFonts w:ascii="Times New Roman" w:eastAsia="Times New Roman" w:hAnsi="Times New Roman" w:cs="Times New Roman"/>
          <w:sz w:val="24"/>
          <w:szCs w:val="24"/>
        </w:rPr>
        <w:t xml:space="preserve">efinitsiooni täiendatakse </w:t>
      </w:r>
      <w:r w:rsidR="199ADDBD" w:rsidRPr="003C1549">
        <w:rPr>
          <w:rFonts w:ascii="Times New Roman" w:eastAsia="Times New Roman" w:hAnsi="Times New Roman" w:cs="Times New Roman"/>
          <w:sz w:val="24"/>
          <w:szCs w:val="24"/>
        </w:rPr>
        <w:t>eelnõu</w:t>
      </w:r>
      <w:r w:rsidR="64C4244B" w:rsidRPr="003C1549">
        <w:rPr>
          <w:rFonts w:ascii="Times New Roman" w:eastAsia="Times New Roman" w:hAnsi="Times New Roman" w:cs="Times New Roman"/>
          <w:sz w:val="24"/>
          <w:szCs w:val="24"/>
        </w:rPr>
        <w:t xml:space="preserve"> </w:t>
      </w:r>
      <w:r w:rsidR="187B1AC4" w:rsidRPr="003C1549">
        <w:rPr>
          <w:rFonts w:ascii="Times New Roman" w:eastAsia="Times New Roman" w:hAnsi="Times New Roman" w:cs="Times New Roman"/>
          <w:sz w:val="24"/>
          <w:szCs w:val="24"/>
        </w:rPr>
        <w:t>punkti</w:t>
      </w:r>
      <w:r w:rsidR="0652000C" w:rsidRPr="003C1549">
        <w:rPr>
          <w:rFonts w:ascii="Times New Roman" w:eastAsia="Times New Roman" w:hAnsi="Times New Roman" w:cs="Times New Roman"/>
          <w:sz w:val="24"/>
          <w:szCs w:val="24"/>
        </w:rPr>
        <w:t>ga</w:t>
      </w:r>
      <w:r w:rsidR="187B1AC4" w:rsidRPr="003C1549">
        <w:rPr>
          <w:rFonts w:ascii="Times New Roman" w:eastAsia="Times New Roman" w:hAnsi="Times New Roman" w:cs="Times New Roman"/>
          <w:sz w:val="24"/>
          <w:szCs w:val="24"/>
        </w:rPr>
        <w:t xml:space="preserve"> 3 nii, et see hõlmaks kogu kasvuhoonegaaside heidet, mis tekib </w:t>
      </w:r>
      <w:r w:rsidR="05C4FFBF" w:rsidRPr="003C1549">
        <w:rPr>
          <w:rFonts w:ascii="Times New Roman" w:eastAsia="Times New Roman" w:hAnsi="Times New Roman" w:cs="Times New Roman"/>
          <w:sz w:val="24"/>
          <w:szCs w:val="24"/>
        </w:rPr>
        <w:t xml:space="preserve">praeguse </w:t>
      </w:r>
      <w:r w:rsidR="187B1AC4" w:rsidRPr="003C1549">
        <w:rPr>
          <w:rFonts w:ascii="Times New Roman" w:eastAsia="Times New Roman" w:hAnsi="Times New Roman" w:cs="Times New Roman"/>
          <w:sz w:val="24"/>
          <w:szCs w:val="24"/>
        </w:rPr>
        <w:t>ELi HKSi (</w:t>
      </w:r>
      <w:r w:rsidR="13F7035B" w:rsidRPr="003C1549">
        <w:rPr>
          <w:rFonts w:ascii="Times New Roman" w:eastAsia="Times New Roman" w:hAnsi="Times New Roman" w:cs="Times New Roman"/>
          <w:sz w:val="24"/>
          <w:szCs w:val="24"/>
        </w:rPr>
        <w:t xml:space="preserve">edaspidi </w:t>
      </w:r>
      <w:r w:rsidR="187B1AC4" w:rsidRPr="003C1549">
        <w:rPr>
          <w:rFonts w:ascii="Times New Roman" w:eastAsia="Times New Roman" w:hAnsi="Times New Roman" w:cs="Times New Roman"/>
          <w:i/>
          <w:iCs/>
          <w:sz w:val="24"/>
          <w:szCs w:val="24"/>
        </w:rPr>
        <w:t>esimene kauplemissüsteem</w:t>
      </w:r>
      <w:r w:rsidR="187B1AC4" w:rsidRPr="003C1549">
        <w:rPr>
          <w:rFonts w:ascii="Times New Roman" w:eastAsia="Times New Roman" w:hAnsi="Times New Roman" w:cs="Times New Roman"/>
          <w:sz w:val="24"/>
          <w:szCs w:val="24"/>
        </w:rPr>
        <w:t>) laiendamise</w:t>
      </w:r>
      <w:r w:rsidR="00883205" w:rsidRPr="003C1549">
        <w:rPr>
          <w:rFonts w:ascii="Times New Roman" w:eastAsia="Times New Roman" w:hAnsi="Times New Roman" w:cs="Times New Roman"/>
          <w:sz w:val="24"/>
          <w:szCs w:val="24"/>
        </w:rPr>
        <w:t>ga.</w:t>
      </w:r>
      <w:r w:rsidR="187B1AC4" w:rsidRPr="003C1549">
        <w:rPr>
          <w:rFonts w:ascii="Times New Roman" w:eastAsia="Times New Roman" w:hAnsi="Times New Roman" w:cs="Times New Roman"/>
          <w:sz w:val="24"/>
          <w:szCs w:val="24"/>
        </w:rPr>
        <w:t xml:space="preserve"> </w:t>
      </w:r>
      <w:r w:rsidR="4DFF3989" w:rsidRPr="003C1549">
        <w:rPr>
          <w:rFonts w:ascii="Times New Roman" w:eastAsia="Times New Roman" w:hAnsi="Times New Roman" w:cs="Times New Roman"/>
          <w:sz w:val="24"/>
          <w:szCs w:val="24"/>
        </w:rPr>
        <w:t xml:space="preserve">Kuna </w:t>
      </w:r>
      <w:r w:rsidR="00883205" w:rsidRPr="003C1549">
        <w:rPr>
          <w:rFonts w:ascii="Times New Roman" w:eastAsia="Times New Roman" w:hAnsi="Times New Roman" w:cs="Times New Roman"/>
          <w:sz w:val="24"/>
          <w:szCs w:val="24"/>
        </w:rPr>
        <w:t xml:space="preserve">direktiiviga </w:t>
      </w:r>
      <w:r w:rsidR="00883205" w:rsidRPr="003C1549">
        <w:rPr>
          <w:rFonts w:ascii="Times New Roman" w:hAnsi="Times New Roman" w:cs="Times New Roman"/>
          <w:sz w:val="24"/>
          <w:szCs w:val="24"/>
        </w:rPr>
        <w:t>2023/959 luuakse uus kauplemise süsteem hoonetele, maanteetranspordile ja muudele sektoritele</w:t>
      </w:r>
      <w:r w:rsidR="72D809B9" w:rsidRPr="003C1549">
        <w:rPr>
          <w:rFonts w:ascii="Times New Roman" w:eastAsia="Times New Roman" w:hAnsi="Times New Roman" w:cs="Times New Roman"/>
          <w:sz w:val="24"/>
          <w:szCs w:val="24"/>
        </w:rPr>
        <w:t>, siis muudetakse selguse huvides senise kauplemissüsteemi loa nimetust.</w:t>
      </w:r>
      <w:r w:rsidR="00883205" w:rsidRPr="003C1549">
        <w:rPr>
          <w:rFonts w:ascii="Times New Roman" w:eastAsia="Times New Roman" w:hAnsi="Times New Roman" w:cs="Times New Roman"/>
          <w:sz w:val="24"/>
          <w:szCs w:val="24"/>
        </w:rPr>
        <w:t xml:space="preserve"> Uut kauplemissüsteemi reguleerivate sätete ülevõtmine on </w:t>
      </w:r>
      <w:r w:rsidR="00A76C0A" w:rsidRPr="003C1549">
        <w:rPr>
          <w:rFonts w:ascii="Times New Roman" w:eastAsia="Times New Roman" w:hAnsi="Times New Roman" w:cs="Times New Roman"/>
          <w:sz w:val="24"/>
          <w:szCs w:val="24"/>
        </w:rPr>
        <w:t>menetluses eraldi protsessina.</w:t>
      </w:r>
    </w:p>
    <w:p w14:paraId="53181FAA" w14:textId="77777777" w:rsidR="00711A87" w:rsidRPr="003C1549" w:rsidRDefault="00711A87" w:rsidP="00EC5457">
      <w:pPr>
        <w:spacing w:after="0" w:line="240" w:lineRule="auto"/>
        <w:jc w:val="both"/>
        <w:rPr>
          <w:rFonts w:ascii="Times New Roman" w:eastAsia="Times New Roman" w:hAnsi="Times New Roman" w:cs="Times New Roman"/>
          <w:b/>
          <w:bCs/>
          <w:sz w:val="24"/>
          <w:szCs w:val="24"/>
        </w:rPr>
      </w:pPr>
    </w:p>
    <w:p w14:paraId="18739C8A" w14:textId="08878AC9" w:rsidR="5D3B8E43" w:rsidRPr="003C1549" w:rsidRDefault="6D9A3C77" w:rsidP="00EC5457">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b/>
          <w:bCs/>
          <w:sz w:val="24"/>
          <w:szCs w:val="24"/>
        </w:rPr>
        <w:t>P</w:t>
      </w:r>
      <w:r w:rsidR="1B488AC4" w:rsidRPr="003C1549">
        <w:rPr>
          <w:rFonts w:ascii="Times New Roman" w:eastAsia="Times New Roman" w:hAnsi="Times New Roman" w:cs="Times New Roman"/>
          <w:b/>
          <w:bCs/>
          <w:sz w:val="24"/>
          <w:szCs w:val="24"/>
        </w:rPr>
        <w:t xml:space="preserve">unktiga </w:t>
      </w:r>
      <w:r w:rsidR="4BB3EA3A" w:rsidRPr="003C1549">
        <w:rPr>
          <w:rFonts w:ascii="Times New Roman" w:eastAsia="Times New Roman" w:hAnsi="Times New Roman" w:cs="Times New Roman"/>
          <w:b/>
          <w:bCs/>
          <w:sz w:val="24"/>
          <w:szCs w:val="24"/>
        </w:rPr>
        <w:t>2</w:t>
      </w:r>
      <w:r w:rsidR="1B488AC4" w:rsidRPr="003C1549">
        <w:rPr>
          <w:rFonts w:ascii="Times New Roman" w:eastAsia="Times New Roman" w:hAnsi="Times New Roman" w:cs="Times New Roman"/>
          <w:b/>
          <w:bCs/>
          <w:sz w:val="24"/>
          <w:szCs w:val="24"/>
        </w:rPr>
        <w:t xml:space="preserve"> </w:t>
      </w:r>
      <w:r w:rsidR="1B488AC4" w:rsidRPr="003C1549">
        <w:rPr>
          <w:rFonts w:ascii="Times New Roman" w:eastAsia="Times New Roman" w:hAnsi="Times New Roman" w:cs="Times New Roman"/>
          <w:sz w:val="24"/>
          <w:szCs w:val="24"/>
        </w:rPr>
        <w:t>täiendatakse seadust §-ga 12</w:t>
      </w:r>
      <w:r w:rsidR="0143C47D" w:rsidRPr="003C1549">
        <w:rPr>
          <w:rFonts w:ascii="Times New Roman" w:eastAsia="Times New Roman" w:hAnsi="Times New Roman" w:cs="Times New Roman"/>
          <w:sz w:val="24"/>
          <w:szCs w:val="24"/>
        </w:rPr>
        <w:t>2</w:t>
      </w:r>
      <w:r w:rsidR="11B94BBD" w:rsidRPr="003C1549">
        <w:rPr>
          <w:rFonts w:ascii="Times New Roman" w:eastAsia="Times New Roman" w:hAnsi="Times New Roman" w:cs="Times New Roman"/>
          <w:color w:val="000000" w:themeColor="text1"/>
          <w:sz w:val="24"/>
          <w:szCs w:val="24"/>
          <w:vertAlign w:val="superscript"/>
        </w:rPr>
        <w:t>1</w:t>
      </w:r>
      <w:r w:rsidR="1B488AC4" w:rsidRPr="003C1549">
        <w:rPr>
          <w:rFonts w:ascii="Times New Roman" w:eastAsia="Times New Roman" w:hAnsi="Times New Roman" w:cs="Times New Roman"/>
          <w:sz w:val="24"/>
          <w:szCs w:val="24"/>
        </w:rPr>
        <w:t xml:space="preserve">, mis reguleerib Euroopa Parlamendi ja nõukogu määruse (EL) 2023/1805, mis käsitleb taastuvkütuste ja vähese süsinikuheitega kütuste kasutamist meretranspordis ning millega muudetakse direktiivi 2009/16/EÜ (edaspidi </w:t>
      </w:r>
      <w:r w:rsidR="1B488AC4" w:rsidRPr="003C1549">
        <w:rPr>
          <w:rFonts w:ascii="Times New Roman" w:eastAsia="Times New Roman" w:hAnsi="Times New Roman" w:cs="Times New Roman"/>
          <w:i/>
          <w:iCs/>
          <w:sz w:val="24"/>
          <w:szCs w:val="24"/>
        </w:rPr>
        <w:t>FuelEU määrus</w:t>
      </w:r>
      <w:r w:rsidR="1B488AC4" w:rsidRPr="003C1549">
        <w:rPr>
          <w:rFonts w:ascii="Times New Roman" w:eastAsia="Times New Roman" w:hAnsi="Times New Roman" w:cs="Times New Roman"/>
          <w:sz w:val="24"/>
          <w:szCs w:val="24"/>
        </w:rPr>
        <w:t>), nõuete täitmist. Kuivõrd sisulised nõuded on sätestatud EL</w:t>
      </w:r>
      <w:r w:rsidR="00AD51E5" w:rsidRPr="003C1549">
        <w:rPr>
          <w:rFonts w:ascii="Times New Roman" w:eastAsia="Times New Roman" w:hAnsi="Times New Roman" w:cs="Times New Roman"/>
          <w:sz w:val="24"/>
          <w:szCs w:val="24"/>
        </w:rPr>
        <w:t>i</w:t>
      </w:r>
      <w:r w:rsidR="1B488AC4" w:rsidRPr="003C1549">
        <w:rPr>
          <w:rFonts w:ascii="Times New Roman" w:eastAsia="Times New Roman" w:hAnsi="Times New Roman" w:cs="Times New Roman"/>
          <w:sz w:val="24"/>
          <w:szCs w:val="24"/>
        </w:rPr>
        <w:t xml:space="preserve"> määruse tasandil, ei ole vaja neid riigisiseselt üle võtta, küll aga peavad liikmesriigid määrama FuelEU määruse artikli</w:t>
      </w:r>
      <w:r w:rsidR="00AD51E5" w:rsidRPr="003C1549">
        <w:rPr>
          <w:rFonts w:ascii="Times New Roman" w:eastAsia="Times New Roman" w:hAnsi="Times New Roman" w:cs="Times New Roman"/>
          <w:sz w:val="24"/>
          <w:szCs w:val="24"/>
        </w:rPr>
        <w:t> </w:t>
      </w:r>
      <w:r w:rsidR="1B488AC4" w:rsidRPr="003C1549">
        <w:rPr>
          <w:rFonts w:ascii="Times New Roman" w:eastAsia="Times New Roman" w:hAnsi="Times New Roman" w:cs="Times New Roman"/>
          <w:sz w:val="24"/>
          <w:szCs w:val="24"/>
        </w:rPr>
        <w:t xml:space="preserve">27 alusel pädeva asutuse, mis vastutab määruse täitmise eest. </w:t>
      </w:r>
      <w:r w:rsidR="03E2CAED" w:rsidRPr="003C1549">
        <w:rPr>
          <w:rFonts w:ascii="Times New Roman" w:eastAsia="Times New Roman" w:hAnsi="Times New Roman" w:cs="Times New Roman"/>
          <w:sz w:val="24"/>
          <w:szCs w:val="24"/>
        </w:rPr>
        <w:t>FuelEU määrus võeti vastu 13. septembril 2023. a ning see jõustub 1. jaanuari</w:t>
      </w:r>
      <w:r w:rsidR="00AD51E5" w:rsidRPr="003C1549">
        <w:rPr>
          <w:rFonts w:ascii="Times New Roman" w:eastAsia="Times New Roman" w:hAnsi="Times New Roman" w:cs="Times New Roman"/>
          <w:sz w:val="24"/>
          <w:szCs w:val="24"/>
        </w:rPr>
        <w:t>l</w:t>
      </w:r>
      <w:r w:rsidR="03E2CAED" w:rsidRPr="003C1549">
        <w:rPr>
          <w:rFonts w:ascii="Times New Roman" w:eastAsia="Times New Roman" w:hAnsi="Times New Roman" w:cs="Times New Roman"/>
          <w:sz w:val="24"/>
          <w:szCs w:val="24"/>
        </w:rPr>
        <w:t xml:space="preserve"> 2025, välja arvatud artiklid 8 ja 9, mida kohaldatakse alates 31. augustist 2024. FuelEU määruse eesmärk on suurendada taastuvkütuste ja vähese süsinikuheitega kütuste ja asendusenergiaallikate järjepidevat kasutamist meretranspordis kogu liidus kooskõlas eesmärgiga saavutada hiljemalt 2050. aastaks kogu liidus kliimaneutraalsus, tagades samal ajal meretranspordi sujuva toimimise, luues õiguskindluse taastuvkütuste ja vähese süsinikuheitega kütuste ja säästva tehnoloogia kasutuselevõtuks </w:t>
      </w:r>
      <w:r w:rsidR="00AD51E5" w:rsidRPr="003C1549">
        <w:rPr>
          <w:rFonts w:ascii="Times New Roman" w:eastAsia="Times New Roman" w:hAnsi="Times New Roman" w:cs="Times New Roman"/>
          <w:sz w:val="24"/>
          <w:szCs w:val="24"/>
        </w:rPr>
        <w:t>ning</w:t>
      </w:r>
      <w:r w:rsidR="03E2CAED" w:rsidRPr="003C1549">
        <w:rPr>
          <w:rFonts w:ascii="Times New Roman" w:eastAsia="Times New Roman" w:hAnsi="Times New Roman" w:cs="Times New Roman"/>
          <w:sz w:val="24"/>
          <w:szCs w:val="24"/>
        </w:rPr>
        <w:t xml:space="preserve"> vältides siseturu moonutusi.</w:t>
      </w:r>
    </w:p>
    <w:p w14:paraId="223EC6BB" w14:textId="77777777" w:rsidR="00711A87" w:rsidRPr="003C1549" w:rsidRDefault="00711A87" w:rsidP="00EC5457">
      <w:pPr>
        <w:spacing w:after="0" w:line="240" w:lineRule="auto"/>
        <w:jc w:val="both"/>
        <w:rPr>
          <w:rFonts w:ascii="Times New Roman" w:eastAsia="Times New Roman" w:hAnsi="Times New Roman" w:cs="Times New Roman"/>
          <w:sz w:val="24"/>
          <w:szCs w:val="24"/>
        </w:rPr>
      </w:pPr>
    </w:p>
    <w:p w14:paraId="12E4FF81" w14:textId="1D9500FC" w:rsidR="5D3B8E43" w:rsidRPr="003C1549" w:rsidRDefault="3DA570E6" w:rsidP="00EC5457">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lastRenderedPageBreak/>
        <w:t>FuelEU määrust kohaldatakse kõikide laevade suhtes, mille kogumahutavus</w:t>
      </w:r>
      <w:r w:rsidR="001D13E2" w:rsidRPr="003C1549">
        <w:rPr>
          <w:rStyle w:val="Allmrkuseviide"/>
          <w:rFonts w:ascii="Times New Roman" w:eastAsia="Times New Roman" w:hAnsi="Times New Roman" w:cs="Times New Roman"/>
          <w:sz w:val="24"/>
          <w:szCs w:val="24"/>
        </w:rPr>
        <w:footnoteReference w:id="2"/>
      </w:r>
      <w:r w:rsidRPr="003C1549">
        <w:rPr>
          <w:rFonts w:ascii="Times New Roman" w:eastAsia="Times New Roman" w:hAnsi="Times New Roman" w:cs="Times New Roman"/>
          <w:sz w:val="24"/>
          <w:szCs w:val="24"/>
        </w:rPr>
        <w:t xml:space="preserve"> on üle 5000 ja mille otstarve on reisijate või kauba vedu ärieesmärkidel, olenemata laeva lipuriigist. Määrusega kehtestatakse laeva pardal kasutatava energia kasvuhoonegaaside heitemahu</w:t>
      </w:r>
      <w:r w:rsidR="2B1C1756" w:rsidRPr="003C1549">
        <w:rPr>
          <w:rFonts w:ascii="Times New Roman" w:eastAsia="Times New Roman" w:hAnsi="Times New Roman" w:cs="Times New Roman"/>
          <w:sz w:val="24"/>
          <w:szCs w:val="24"/>
        </w:rPr>
        <w:t>k</w:t>
      </w:r>
      <w:r w:rsidRPr="003C1549">
        <w:rPr>
          <w:rFonts w:ascii="Times New Roman" w:eastAsia="Times New Roman" w:hAnsi="Times New Roman" w:cs="Times New Roman"/>
          <w:sz w:val="24"/>
          <w:szCs w:val="24"/>
        </w:rPr>
        <w:t xml:space="preserve">use piirmäärad, mida vähendatakse iga </w:t>
      </w:r>
      <w:r w:rsidR="6CC84C03" w:rsidRPr="003C1549">
        <w:rPr>
          <w:rFonts w:ascii="Times New Roman" w:eastAsia="Times New Roman" w:hAnsi="Times New Roman" w:cs="Times New Roman"/>
          <w:sz w:val="24"/>
          <w:szCs w:val="24"/>
        </w:rPr>
        <w:t>viie</w:t>
      </w:r>
      <w:r w:rsidRPr="003C1549">
        <w:rPr>
          <w:rFonts w:ascii="Times New Roman" w:eastAsia="Times New Roman" w:hAnsi="Times New Roman" w:cs="Times New Roman"/>
          <w:sz w:val="24"/>
          <w:szCs w:val="24"/>
        </w:rPr>
        <w:t xml:space="preserve"> aasta järel.</w:t>
      </w:r>
    </w:p>
    <w:p w14:paraId="3AB58FD5" w14:textId="77777777" w:rsidR="00711A87" w:rsidRPr="003C1549" w:rsidRDefault="00711A87" w:rsidP="00EC5457">
      <w:pPr>
        <w:spacing w:after="0" w:line="240" w:lineRule="auto"/>
        <w:jc w:val="both"/>
        <w:rPr>
          <w:rFonts w:ascii="Times New Roman" w:eastAsia="Times New Roman" w:hAnsi="Times New Roman" w:cs="Times New Roman"/>
          <w:sz w:val="24"/>
          <w:szCs w:val="24"/>
        </w:rPr>
      </w:pPr>
    </w:p>
    <w:p w14:paraId="336606DF" w14:textId="17F7E1DE" w:rsidR="5D3B8E43" w:rsidRPr="003C1549" w:rsidRDefault="5D3B8E43" w:rsidP="00EC5457">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Lisaks sätestab FuelEU määrus seire ja aruandluse üldpõhimõtted. Ettevõtjatel tekib kohustus teha aruandeperioodil iga oma laeva andmete seiret ja esitada sellekohane aruanne. 31. augustiks 2024. a esitavad ettevõtjad akrediteeritud tõendajatele seirekava iga oma laeva kohta, näidates ära meetodi, mis on valitud laeva pardal kasutatava energia hulga, liigi ja heitekoefitsiendi ning muu asjakohase teabe seireks ja aruandluseks.</w:t>
      </w:r>
    </w:p>
    <w:p w14:paraId="1403932D" w14:textId="77777777" w:rsidR="00711A87" w:rsidRPr="003C1549" w:rsidRDefault="00711A87" w:rsidP="00EC5457">
      <w:pPr>
        <w:spacing w:after="0" w:line="240" w:lineRule="auto"/>
        <w:jc w:val="both"/>
        <w:rPr>
          <w:rFonts w:ascii="Times New Roman" w:eastAsia="Times New Roman" w:hAnsi="Times New Roman" w:cs="Times New Roman"/>
          <w:sz w:val="24"/>
          <w:szCs w:val="24"/>
        </w:rPr>
      </w:pPr>
    </w:p>
    <w:p w14:paraId="54068D94" w14:textId="3F389E94" w:rsidR="5D3B8E43" w:rsidRPr="003C1549" w:rsidRDefault="03E2CAED" w:rsidP="00EC5457">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Esitatud seirekava vastavust määruse nõuetele hindab akrediteeritud tõendaja. See on ettevõtjast või laeva käitajast sõltumatu juriidiline isik või muu õigussubjekt, kes te</w:t>
      </w:r>
      <w:r w:rsidR="00AD51E5" w:rsidRPr="003C1549">
        <w:rPr>
          <w:rFonts w:ascii="Times New Roman" w:eastAsia="Times New Roman" w:hAnsi="Times New Roman" w:cs="Times New Roman"/>
          <w:sz w:val="24"/>
          <w:szCs w:val="24"/>
        </w:rPr>
        <w:t>eb</w:t>
      </w:r>
      <w:r w:rsidRPr="003C1549">
        <w:rPr>
          <w:rFonts w:ascii="Times New Roman" w:eastAsia="Times New Roman" w:hAnsi="Times New Roman" w:cs="Times New Roman"/>
          <w:sz w:val="24"/>
          <w:szCs w:val="24"/>
        </w:rPr>
        <w:t xml:space="preserve"> tõendamistoimingud FuelEU määruse</w:t>
      </w:r>
      <w:r w:rsidR="00AD51E5" w:rsidRPr="003C1549">
        <w:rPr>
          <w:rFonts w:ascii="Times New Roman" w:eastAsia="Times New Roman" w:hAnsi="Times New Roman" w:cs="Times New Roman"/>
          <w:sz w:val="24"/>
          <w:szCs w:val="24"/>
        </w:rPr>
        <w:t xml:space="preserve"> kohaselt</w:t>
      </w:r>
      <w:r w:rsidRPr="003C1549">
        <w:rPr>
          <w:rFonts w:ascii="Times New Roman" w:eastAsia="Times New Roman" w:hAnsi="Times New Roman" w:cs="Times New Roman"/>
          <w:sz w:val="24"/>
          <w:szCs w:val="24"/>
        </w:rPr>
        <w:t xml:space="preserve"> ja kellel on tõendamisaruande väljaandmise ajal määruse (EÜ) nr 765/2008 ja FuelEU määruse kohane riikliku akrediteerimisasutuse akrediteering. Eestis on riiklik akrediteerimisasutus Eesti Akrediteerimiskeskus. </w:t>
      </w:r>
      <w:r w:rsidR="58ABA7C9" w:rsidRPr="003C1549">
        <w:rPr>
          <w:rFonts w:ascii="Times New Roman" w:eastAsia="Times New Roman" w:hAnsi="Times New Roman" w:cs="Times New Roman"/>
          <w:sz w:val="24"/>
          <w:szCs w:val="24"/>
        </w:rPr>
        <w:t>Praeguse seisuga ei ole Eestis tõendajaid</w:t>
      </w:r>
      <w:r w:rsidR="2FC26966" w:rsidRPr="003C1549">
        <w:rPr>
          <w:rFonts w:ascii="Times New Roman" w:eastAsia="Times New Roman" w:hAnsi="Times New Roman" w:cs="Times New Roman"/>
          <w:sz w:val="24"/>
          <w:szCs w:val="24"/>
        </w:rPr>
        <w:t>,</w:t>
      </w:r>
      <w:r w:rsidR="58ABA7C9" w:rsidRPr="003C1549">
        <w:rPr>
          <w:rFonts w:ascii="Times New Roman" w:eastAsia="Times New Roman" w:hAnsi="Times New Roman" w:cs="Times New Roman"/>
          <w:sz w:val="24"/>
          <w:szCs w:val="24"/>
        </w:rPr>
        <w:t xml:space="preserve"> kellel</w:t>
      </w:r>
      <w:r w:rsidR="00AF637D" w:rsidRPr="003C1549">
        <w:rPr>
          <w:rFonts w:ascii="Times New Roman" w:eastAsia="Times New Roman" w:hAnsi="Times New Roman" w:cs="Times New Roman"/>
          <w:sz w:val="24"/>
          <w:szCs w:val="24"/>
        </w:rPr>
        <w:t>e</w:t>
      </w:r>
      <w:r w:rsidR="58ABA7C9" w:rsidRPr="003C1549">
        <w:rPr>
          <w:rFonts w:ascii="Times New Roman" w:eastAsia="Times New Roman" w:hAnsi="Times New Roman" w:cs="Times New Roman"/>
          <w:sz w:val="24"/>
          <w:szCs w:val="24"/>
        </w:rPr>
        <w:t xml:space="preserve"> oleks Eesti Akrediteerimiskeskus välja an</w:t>
      </w:r>
      <w:r w:rsidR="00AF637D" w:rsidRPr="003C1549">
        <w:rPr>
          <w:rFonts w:ascii="Times New Roman" w:eastAsia="Times New Roman" w:hAnsi="Times New Roman" w:cs="Times New Roman"/>
          <w:sz w:val="24"/>
          <w:szCs w:val="24"/>
        </w:rPr>
        <w:t>dnud</w:t>
      </w:r>
      <w:r w:rsidR="58ABA7C9" w:rsidRPr="003C1549">
        <w:rPr>
          <w:rFonts w:ascii="Times New Roman" w:eastAsia="Times New Roman" w:hAnsi="Times New Roman" w:cs="Times New Roman"/>
          <w:sz w:val="24"/>
          <w:szCs w:val="24"/>
        </w:rPr>
        <w:t xml:space="preserve"> </w:t>
      </w:r>
      <w:r w:rsidR="00AD51E5" w:rsidRPr="003C1549">
        <w:rPr>
          <w:rFonts w:ascii="Times New Roman" w:eastAsia="Times New Roman" w:hAnsi="Times New Roman" w:cs="Times New Roman"/>
          <w:sz w:val="24"/>
          <w:szCs w:val="24"/>
        </w:rPr>
        <w:t>sellekoha</w:t>
      </w:r>
      <w:r w:rsidR="00AF637D" w:rsidRPr="003C1549">
        <w:rPr>
          <w:rFonts w:ascii="Times New Roman" w:eastAsia="Times New Roman" w:hAnsi="Times New Roman" w:cs="Times New Roman"/>
          <w:sz w:val="24"/>
          <w:szCs w:val="24"/>
        </w:rPr>
        <w:t>s</w:t>
      </w:r>
      <w:r w:rsidR="00AD51E5" w:rsidRPr="003C1549">
        <w:rPr>
          <w:rFonts w:ascii="Times New Roman" w:eastAsia="Times New Roman" w:hAnsi="Times New Roman" w:cs="Times New Roman"/>
          <w:sz w:val="24"/>
          <w:szCs w:val="24"/>
        </w:rPr>
        <w:t>e</w:t>
      </w:r>
      <w:r w:rsidR="58ABA7C9" w:rsidRPr="003C1549">
        <w:rPr>
          <w:rFonts w:ascii="Times New Roman" w:eastAsia="Times New Roman" w:hAnsi="Times New Roman" w:cs="Times New Roman"/>
          <w:sz w:val="24"/>
          <w:szCs w:val="24"/>
        </w:rPr>
        <w:t xml:space="preserve"> akrediteering</w:t>
      </w:r>
      <w:r w:rsidR="395DD9EC" w:rsidRPr="003C1549">
        <w:rPr>
          <w:rFonts w:ascii="Times New Roman" w:eastAsia="Times New Roman" w:hAnsi="Times New Roman" w:cs="Times New Roman"/>
          <w:sz w:val="24"/>
          <w:szCs w:val="24"/>
        </w:rPr>
        <w:t>, küll aga on võimalus kasutada teistes liikmesriikides akrediteeritud tõendajaid.</w:t>
      </w:r>
      <w:r w:rsidR="58ABA7C9" w:rsidRPr="003C1549">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Tõendaja ülesanded on FuelEU määruse kohaselt järgmised:</w:t>
      </w:r>
    </w:p>
    <w:p w14:paraId="63B5251C" w14:textId="77777777" w:rsidR="00711A87" w:rsidRPr="003C1549" w:rsidRDefault="00711A87" w:rsidP="00EC5457">
      <w:pPr>
        <w:spacing w:after="0" w:line="240" w:lineRule="auto"/>
        <w:jc w:val="both"/>
        <w:rPr>
          <w:rFonts w:ascii="Times New Roman" w:eastAsia="Times New Roman" w:hAnsi="Times New Roman" w:cs="Times New Roman"/>
          <w:sz w:val="24"/>
          <w:szCs w:val="24"/>
        </w:rPr>
      </w:pPr>
    </w:p>
    <w:p w14:paraId="36A88BD2" w14:textId="1DF3B0D4" w:rsidR="001D13E2" w:rsidRPr="003C1549" w:rsidRDefault="001D13E2"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hinnata seirekava korrektsust ja vastavust </w:t>
      </w:r>
      <w:r w:rsidR="00AD51E5" w:rsidRPr="003C1549">
        <w:rPr>
          <w:rFonts w:ascii="Times New Roman" w:eastAsia="Times New Roman" w:hAnsi="Times New Roman" w:cs="Times New Roman"/>
          <w:sz w:val="24"/>
          <w:szCs w:val="24"/>
        </w:rPr>
        <w:t>tegelikkusele</w:t>
      </w:r>
      <w:r w:rsidRPr="003C1549">
        <w:rPr>
          <w:rFonts w:ascii="Times New Roman" w:eastAsia="Times New Roman" w:hAnsi="Times New Roman" w:cs="Times New Roman"/>
          <w:sz w:val="24"/>
          <w:szCs w:val="24"/>
        </w:rPr>
        <w:t xml:space="preserve"> ja registreerida see FuelEU andmebaasis (määruse art 11)</w:t>
      </w:r>
      <w:r w:rsidR="008E3518" w:rsidRPr="003C1549">
        <w:rPr>
          <w:rFonts w:ascii="Times New Roman" w:eastAsia="Times New Roman" w:hAnsi="Times New Roman" w:cs="Times New Roman"/>
          <w:sz w:val="24"/>
          <w:szCs w:val="24"/>
        </w:rPr>
        <w:t>;</w:t>
      </w:r>
    </w:p>
    <w:p w14:paraId="7B08D027" w14:textId="6C35510B" w:rsidR="001D13E2" w:rsidRPr="003C1549" w:rsidRDefault="5F736253" w:rsidP="00EC5457">
      <w:pPr>
        <w:pStyle w:val="Loendilik"/>
        <w:numPr>
          <w:ilvl w:val="0"/>
          <w:numId w:val="7"/>
        </w:numPr>
        <w:spacing w:after="0" w:line="240" w:lineRule="auto"/>
        <w:jc w:val="both"/>
        <w:rPr>
          <w:rFonts w:ascii="Times New Roman" w:eastAsia="Times New Roman" w:hAnsi="Times New Roman" w:cs="Times New Roman"/>
          <w:sz w:val="24"/>
          <w:szCs w:val="24"/>
        </w:rPr>
      </w:pPr>
      <w:bookmarkStart w:id="20" w:name="_Hlk152076871"/>
      <w:r w:rsidRPr="003C1549">
        <w:rPr>
          <w:rFonts w:ascii="Times New Roman" w:hAnsi="Times New Roman" w:cs="Times New Roman"/>
          <w:sz w:val="24"/>
          <w:szCs w:val="24"/>
        </w:rPr>
        <w:t>hin</w:t>
      </w:r>
      <w:r w:rsidR="008E3518" w:rsidRPr="003C1549">
        <w:rPr>
          <w:rFonts w:ascii="Times New Roman" w:hAnsi="Times New Roman" w:cs="Times New Roman"/>
          <w:sz w:val="24"/>
          <w:szCs w:val="24"/>
        </w:rPr>
        <w:t>nata</w:t>
      </w:r>
      <w:r w:rsidRPr="003C1549">
        <w:rPr>
          <w:rFonts w:ascii="Times New Roman" w:hAnsi="Times New Roman" w:cs="Times New Roman"/>
          <w:sz w:val="24"/>
          <w:szCs w:val="24"/>
        </w:rPr>
        <w:t xml:space="preserve"> laeva pardal kasutatava energia hulga, liigi ja heitekoefitsiendiga seotud andmete ja teabe usaldusväärsust, usutavust, täpsust ja täielikkust (art 12)</w:t>
      </w:r>
      <w:r w:rsidR="008E3518" w:rsidRPr="003C1549">
        <w:rPr>
          <w:rFonts w:ascii="Times New Roman" w:hAnsi="Times New Roman" w:cs="Times New Roman"/>
          <w:sz w:val="24"/>
          <w:szCs w:val="24"/>
        </w:rPr>
        <w:t>;</w:t>
      </w:r>
    </w:p>
    <w:bookmarkEnd w:id="20"/>
    <w:p w14:paraId="1C265258" w14:textId="75965A2C" w:rsidR="001D13E2" w:rsidRPr="003C1549" w:rsidRDefault="37303B28"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hAnsi="Times New Roman" w:cs="Times New Roman"/>
          <w:sz w:val="24"/>
          <w:szCs w:val="24"/>
        </w:rPr>
        <w:t xml:space="preserve"> </w:t>
      </w:r>
      <w:r w:rsidR="5F736253" w:rsidRPr="003C1549">
        <w:rPr>
          <w:rFonts w:ascii="Times New Roman" w:hAnsi="Times New Roman" w:cs="Times New Roman"/>
          <w:sz w:val="24"/>
          <w:szCs w:val="24"/>
        </w:rPr>
        <w:t>te</w:t>
      </w:r>
      <w:r w:rsidR="008E3518" w:rsidRPr="003C1549">
        <w:rPr>
          <w:rFonts w:ascii="Times New Roman" w:hAnsi="Times New Roman" w:cs="Times New Roman"/>
          <w:sz w:val="24"/>
          <w:szCs w:val="24"/>
        </w:rPr>
        <w:t>ha</w:t>
      </w:r>
      <w:r w:rsidR="5F736253" w:rsidRPr="003C1549">
        <w:rPr>
          <w:rFonts w:ascii="Times New Roman" w:hAnsi="Times New Roman" w:cs="Times New Roman"/>
          <w:sz w:val="24"/>
          <w:szCs w:val="24"/>
        </w:rPr>
        <w:t xml:space="preserve"> kindlaks seire ja aruandlusega seotud võimalikud riskid, võrreldes aruandes esitatud laeva pardal kasutatava energia hulka, liiki ja heitekoefitsiente hinnanguliste andmetega, mis põhinevad sellistel laeva jälgimisandmetel ja omadustel nagu paigaldatud mootori võimsus. Oluliste lahknevuste leidmise korral teeb tõendaja </w:t>
      </w:r>
      <w:r w:rsidR="008E3518" w:rsidRPr="003C1549">
        <w:rPr>
          <w:rFonts w:ascii="Times New Roman" w:hAnsi="Times New Roman" w:cs="Times New Roman"/>
          <w:sz w:val="24"/>
          <w:szCs w:val="24"/>
        </w:rPr>
        <w:t>lisa</w:t>
      </w:r>
      <w:r w:rsidR="5F736253" w:rsidRPr="003C1549">
        <w:rPr>
          <w:rFonts w:ascii="Times New Roman" w:hAnsi="Times New Roman" w:cs="Times New Roman"/>
          <w:sz w:val="24"/>
          <w:szCs w:val="24"/>
        </w:rPr>
        <w:t>analüüse (art 13)</w:t>
      </w:r>
      <w:r w:rsidR="008E3518" w:rsidRPr="003C1549">
        <w:rPr>
          <w:rFonts w:ascii="Times New Roman" w:hAnsi="Times New Roman" w:cs="Times New Roman"/>
          <w:sz w:val="24"/>
          <w:szCs w:val="24"/>
        </w:rPr>
        <w:t>;</w:t>
      </w:r>
    </w:p>
    <w:p w14:paraId="0531BC49" w14:textId="1B88BABD" w:rsidR="001D13E2" w:rsidRPr="003C1549" w:rsidRDefault="5F736253"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kontrollida reederi koostatud FuelEU aruan</w:t>
      </w:r>
      <w:r w:rsidR="008E3518" w:rsidRPr="003C1549">
        <w:rPr>
          <w:rFonts w:ascii="Times New Roman" w:eastAsia="Times New Roman" w:hAnsi="Times New Roman" w:cs="Times New Roman"/>
          <w:sz w:val="24"/>
          <w:szCs w:val="24"/>
        </w:rPr>
        <w:t>net</w:t>
      </w:r>
      <w:r w:rsidRPr="003C1549">
        <w:rPr>
          <w:rFonts w:ascii="Times New Roman" w:eastAsia="Times New Roman" w:hAnsi="Times New Roman" w:cs="Times New Roman"/>
          <w:sz w:val="24"/>
          <w:szCs w:val="24"/>
        </w:rPr>
        <w:t xml:space="preserve"> ning koostada selle põhjal tõendamisaruanne reederile (art 16)</w:t>
      </w:r>
      <w:r w:rsidR="008E3518" w:rsidRPr="003C1549">
        <w:rPr>
          <w:rFonts w:ascii="Times New Roman" w:eastAsia="Times New Roman" w:hAnsi="Times New Roman" w:cs="Times New Roman"/>
          <w:sz w:val="24"/>
          <w:szCs w:val="24"/>
        </w:rPr>
        <w:t>;</w:t>
      </w:r>
    </w:p>
    <w:p w14:paraId="6010E67A" w14:textId="68F8E0D0" w:rsidR="001D13E2" w:rsidRPr="003C1549" w:rsidRDefault="001D13E2"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sisestada ja registreerida FuelEU andmebaasis tõendamisaruanne ja arvutused</w:t>
      </w:r>
      <w:r w:rsidR="008E3518" w:rsidRPr="003C1549">
        <w:rPr>
          <w:rFonts w:ascii="Times New Roman" w:eastAsia="Times New Roman" w:hAnsi="Times New Roman" w:cs="Times New Roman"/>
          <w:sz w:val="24"/>
          <w:szCs w:val="24"/>
        </w:rPr>
        <w:t>;</w:t>
      </w:r>
    </w:p>
    <w:p w14:paraId="0366CBBD" w14:textId="2ED569E6" w:rsidR="001D13E2" w:rsidRPr="003C1549" w:rsidRDefault="001D13E2"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väljastada FuelEU vastavustunnistus ja registreerida see FuelEU andmebaasis</w:t>
      </w:r>
      <w:r w:rsidR="008E3518" w:rsidRPr="003C1549">
        <w:rPr>
          <w:rFonts w:ascii="Times New Roman" w:eastAsia="Times New Roman" w:hAnsi="Times New Roman" w:cs="Times New Roman"/>
          <w:sz w:val="24"/>
          <w:szCs w:val="24"/>
        </w:rPr>
        <w:t>;</w:t>
      </w:r>
    </w:p>
    <w:p w14:paraId="19A2B6FA" w14:textId="283C7489" w:rsidR="001D13E2" w:rsidRPr="003C1549" w:rsidRDefault="0031155E"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vajaduse</w:t>
      </w:r>
      <w:r w:rsidR="006F31ED" w:rsidRPr="003C1549">
        <w:rPr>
          <w:rFonts w:ascii="Times New Roman" w:eastAsia="Times New Roman" w:hAnsi="Times New Roman" w:cs="Times New Roman"/>
          <w:sz w:val="24"/>
          <w:szCs w:val="24"/>
        </w:rPr>
        <w:t xml:space="preserve"> korra</w:t>
      </w:r>
      <w:r w:rsidRPr="003C1549">
        <w:rPr>
          <w:rFonts w:ascii="Times New Roman" w:eastAsia="Times New Roman" w:hAnsi="Times New Roman" w:cs="Times New Roman"/>
          <w:sz w:val="24"/>
          <w:szCs w:val="24"/>
        </w:rPr>
        <w:t xml:space="preserve">l </w:t>
      </w:r>
      <w:r w:rsidR="001D13E2" w:rsidRPr="003C1549">
        <w:rPr>
          <w:rFonts w:ascii="Times New Roman" w:eastAsia="Times New Roman" w:hAnsi="Times New Roman" w:cs="Times New Roman"/>
          <w:sz w:val="24"/>
          <w:szCs w:val="24"/>
        </w:rPr>
        <w:t>arvutada rikkumise korral sanktsioonide summa (art 23 lg 1 II osa).</w:t>
      </w:r>
    </w:p>
    <w:p w14:paraId="125259D5" w14:textId="77777777" w:rsidR="001D13E2" w:rsidRPr="003C1549" w:rsidRDefault="001D13E2" w:rsidP="00EC5457">
      <w:pPr>
        <w:spacing w:after="0" w:line="240" w:lineRule="auto"/>
        <w:jc w:val="both"/>
        <w:rPr>
          <w:rFonts w:ascii="Times New Roman" w:eastAsia="Times New Roman" w:hAnsi="Times New Roman" w:cs="Times New Roman"/>
          <w:sz w:val="24"/>
          <w:szCs w:val="24"/>
        </w:rPr>
      </w:pPr>
    </w:p>
    <w:p w14:paraId="7C4CFF04" w14:textId="37B24979" w:rsidR="001D13E2" w:rsidRPr="003C1549" w:rsidRDefault="575337DA" w:rsidP="00EC5457">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FuelEU määruse artikli</w:t>
      </w:r>
      <w:r w:rsidR="006F31ED" w:rsidRPr="003C1549">
        <w:rPr>
          <w:rFonts w:ascii="Times New Roman" w:eastAsia="Times New Roman" w:hAnsi="Times New Roman" w:cs="Times New Roman"/>
          <w:sz w:val="24"/>
          <w:szCs w:val="24"/>
        </w:rPr>
        <w:t>s</w:t>
      </w:r>
      <w:r w:rsidRPr="003C1549">
        <w:rPr>
          <w:rFonts w:ascii="Times New Roman" w:eastAsia="Times New Roman" w:hAnsi="Times New Roman" w:cs="Times New Roman"/>
          <w:sz w:val="24"/>
          <w:szCs w:val="24"/>
        </w:rPr>
        <w:t xml:space="preserve"> 27 nähakse liikmesriigile ette kohustus määrata pädev asutus, kes vastutab määruse kohaldamise ja täitmise tagamise eest. </w:t>
      </w:r>
      <w:r w:rsidR="006F31ED" w:rsidRPr="003C1549">
        <w:rPr>
          <w:rFonts w:ascii="Times New Roman" w:eastAsia="Times New Roman" w:hAnsi="Times New Roman" w:cs="Times New Roman"/>
          <w:sz w:val="24"/>
          <w:szCs w:val="24"/>
        </w:rPr>
        <w:t>AÕKSi</w:t>
      </w:r>
      <w:r w:rsidRPr="003C1549">
        <w:rPr>
          <w:rFonts w:ascii="Times New Roman" w:eastAsia="Times New Roman" w:hAnsi="Times New Roman" w:cs="Times New Roman"/>
          <w:sz w:val="24"/>
          <w:szCs w:val="24"/>
        </w:rPr>
        <w:t xml:space="preserve"> täiendatakse §-ga </w:t>
      </w:r>
      <w:r w:rsidR="26B8C50E" w:rsidRPr="003C1549">
        <w:rPr>
          <w:rFonts w:ascii="Times New Roman" w:eastAsia="Times New Roman" w:hAnsi="Times New Roman" w:cs="Times New Roman"/>
          <w:sz w:val="24"/>
          <w:szCs w:val="24"/>
        </w:rPr>
        <w:t>122</w:t>
      </w:r>
      <w:r w:rsidR="26B8C50E" w:rsidRPr="003C1549">
        <w:rPr>
          <w:rFonts w:ascii="Times New Roman" w:eastAsia="Times New Roman" w:hAnsi="Times New Roman" w:cs="Times New Roman"/>
          <w:sz w:val="24"/>
          <w:szCs w:val="24"/>
          <w:vertAlign w:val="superscript"/>
        </w:rPr>
        <w:t>1</w:t>
      </w:r>
      <w:r w:rsidR="26B8C50E" w:rsidRPr="003C1549">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ning määratakse</w:t>
      </w:r>
      <w:r w:rsidR="00325278" w:rsidRPr="003C1549">
        <w:t xml:space="preserve"> </w:t>
      </w:r>
      <w:r w:rsidR="00325278" w:rsidRPr="003C1549">
        <w:rPr>
          <w:rFonts w:ascii="Times New Roman" w:eastAsia="Times New Roman" w:hAnsi="Times New Roman" w:cs="Times New Roman"/>
          <w:sz w:val="24"/>
          <w:szCs w:val="24"/>
        </w:rPr>
        <w:t>pädevaks asutuseks Keskkonnaamet ja Transpordiamet vastavalt oma ülesannetele asutusena</w:t>
      </w:r>
      <w:r w:rsidRPr="003C1549">
        <w:rPr>
          <w:rFonts w:ascii="Times New Roman" w:eastAsia="Times New Roman" w:hAnsi="Times New Roman" w:cs="Times New Roman"/>
          <w:sz w:val="24"/>
          <w:szCs w:val="24"/>
        </w:rPr>
        <w:t>. Pädeval asutusel on sarnaselt tõendajaga ligipääs Maritime Fuel andmebaasile ning tema peamised ülesanded on FuelEU määruse artikli 17 kohaselt järgmised:</w:t>
      </w:r>
    </w:p>
    <w:p w14:paraId="08ED52A8" w14:textId="77777777" w:rsidR="00711A87" w:rsidRPr="003C1549" w:rsidRDefault="00711A87" w:rsidP="00EC5457">
      <w:pPr>
        <w:spacing w:after="0" w:line="240" w:lineRule="auto"/>
        <w:jc w:val="both"/>
        <w:rPr>
          <w:rFonts w:ascii="Times New Roman" w:eastAsia="Times New Roman" w:hAnsi="Times New Roman" w:cs="Times New Roman"/>
          <w:sz w:val="24"/>
          <w:szCs w:val="24"/>
        </w:rPr>
      </w:pPr>
    </w:p>
    <w:p w14:paraId="30E036F6" w14:textId="53A1E87B" w:rsidR="001D13E2" w:rsidRPr="003C1549" w:rsidRDefault="5F736253"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vajaduse korral kontrollida kõiki Maritime Fuel EU andmebaasi esitatud dokumente (</w:t>
      </w:r>
      <w:r w:rsidR="00692AE2" w:rsidRPr="003C1549">
        <w:rPr>
          <w:rFonts w:ascii="Times New Roman" w:eastAsia="Times New Roman" w:hAnsi="Times New Roman" w:cs="Times New Roman"/>
          <w:sz w:val="24"/>
          <w:szCs w:val="24"/>
        </w:rPr>
        <w:t xml:space="preserve">seirekava, </w:t>
      </w:r>
      <w:r w:rsidRPr="003C1549">
        <w:rPr>
          <w:rFonts w:ascii="Times New Roman" w:eastAsia="Times New Roman" w:hAnsi="Times New Roman" w:cs="Times New Roman"/>
          <w:sz w:val="24"/>
          <w:szCs w:val="24"/>
        </w:rPr>
        <w:t>reederi koostatud Fuel EU aruanne, tõendaja koostatud tõendamisaruanne, tõendaja koostatud arvutused)</w:t>
      </w:r>
      <w:r w:rsidR="7AE6EAB0" w:rsidRPr="003C1549">
        <w:rPr>
          <w:rFonts w:ascii="Times New Roman" w:eastAsia="Times New Roman" w:hAnsi="Times New Roman" w:cs="Times New Roman"/>
          <w:sz w:val="24"/>
          <w:szCs w:val="24"/>
        </w:rPr>
        <w:t>,</w:t>
      </w:r>
      <w:r w:rsidRPr="003C1549">
        <w:rPr>
          <w:rFonts w:ascii="Times New Roman" w:eastAsia="Times New Roman" w:hAnsi="Times New Roman" w:cs="Times New Roman"/>
          <w:sz w:val="24"/>
          <w:szCs w:val="24"/>
        </w:rPr>
        <w:t xml:space="preserve"> </w:t>
      </w:r>
      <w:r w:rsidR="006F31ED" w:rsidRPr="003C1549">
        <w:rPr>
          <w:rFonts w:ascii="Times New Roman" w:eastAsia="Times New Roman" w:hAnsi="Times New Roman" w:cs="Times New Roman"/>
          <w:sz w:val="24"/>
          <w:szCs w:val="24"/>
        </w:rPr>
        <w:t>(</w:t>
      </w:r>
      <w:r w:rsidRPr="003C1549">
        <w:rPr>
          <w:rFonts w:ascii="Times New Roman" w:eastAsia="Times New Roman" w:hAnsi="Times New Roman" w:cs="Times New Roman"/>
          <w:sz w:val="24"/>
          <w:szCs w:val="24"/>
        </w:rPr>
        <w:t>määruse art 17 lg</w:t>
      </w:r>
      <w:r w:rsidR="0E5CC1AB" w:rsidRPr="003C1549">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1</w:t>
      </w:r>
      <w:r w:rsidR="006F31ED" w:rsidRPr="003C1549">
        <w:rPr>
          <w:rFonts w:ascii="Times New Roman" w:eastAsia="Times New Roman" w:hAnsi="Times New Roman" w:cs="Times New Roman"/>
          <w:sz w:val="24"/>
          <w:szCs w:val="24"/>
        </w:rPr>
        <w:t>)</w:t>
      </w:r>
      <w:r w:rsidR="008E3518" w:rsidRPr="003C1549">
        <w:rPr>
          <w:rFonts w:ascii="Times New Roman" w:eastAsia="Times New Roman" w:hAnsi="Times New Roman" w:cs="Times New Roman"/>
          <w:sz w:val="24"/>
          <w:szCs w:val="24"/>
        </w:rPr>
        <w:t>;</w:t>
      </w:r>
    </w:p>
    <w:p w14:paraId="24A9549C" w14:textId="456159F3" w:rsidR="001D13E2" w:rsidRPr="003C1549" w:rsidRDefault="5F736253"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teha täiendavaid järelevalvetoiminguid reederi üle</w:t>
      </w:r>
      <w:r w:rsidR="006F31ED" w:rsidRPr="003C1549">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art 17 lg 2</w:t>
      </w:r>
      <w:r w:rsidR="006F31ED" w:rsidRPr="003C1549">
        <w:rPr>
          <w:rFonts w:ascii="Times New Roman" w:eastAsia="Times New Roman" w:hAnsi="Times New Roman" w:cs="Times New Roman"/>
          <w:sz w:val="24"/>
          <w:szCs w:val="24"/>
        </w:rPr>
        <w:t>)</w:t>
      </w:r>
      <w:r w:rsidR="008E3518" w:rsidRPr="003C1549">
        <w:rPr>
          <w:rFonts w:ascii="Times New Roman" w:eastAsia="Times New Roman" w:hAnsi="Times New Roman" w:cs="Times New Roman"/>
          <w:sz w:val="24"/>
          <w:szCs w:val="24"/>
        </w:rPr>
        <w:t>;</w:t>
      </w:r>
    </w:p>
    <w:p w14:paraId="0F1FA4F7" w14:textId="59698992" w:rsidR="001D13E2" w:rsidRPr="003C1549" w:rsidRDefault="5F736253"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esitada täiendava järelevalvetoimingute aruanne</w:t>
      </w:r>
      <w:r w:rsidR="006F31ED" w:rsidRPr="003C1549">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art 17 lg 3</w:t>
      </w:r>
      <w:r w:rsidR="006F31ED" w:rsidRPr="003C1549">
        <w:rPr>
          <w:rFonts w:ascii="Times New Roman" w:eastAsia="Times New Roman" w:hAnsi="Times New Roman" w:cs="Times New Roman"/>
          <w:sz w:val="24"/>
          <w:szCs w:val="24"/>
        </w:rPr>
        <w:t>)</w:t>
      </w:r>
      <w:r w:rsidR="008E3518" w:rsidRPr="003C1549">
        <w:rPr>
          <w:rFonts w:ascii="Times New Roman" w:eastAsia="Times New Roman" w:hAnsi="Times New Roman" w:cs="Times New Roman"/>
          <w:sz w:val="24"/>
          <w:szCs w:val="24"/>
        </w:rPr>
        <w:t>;</w:t>
      </w:r>
    </w:p>
    <w:p w14:paraId="4C08455D" w14:textId="5CC69048" w:rsidR="001D13E2" w:rsidRPr="003C1549" w:rsidRDefault="5F736253"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lastRenderedPageBreak/>
        <w:t>teatada rikkumise korral ettevõtjale Fuel EU sanktsiooni uus summa, kui ta on tuvastanud, et tõendaja on arvutanud summa valesti</w:t>
      </w:r>
      <w:r w:rsidR="006F31ED" w:rsidRPr="003C1549">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art 17 lg 4</w:t>
      </w:r>
      <w:r w:rsidR="006F31ED" w:rsidRPr="003C1549">
        <w:rPr>
          <w:rFonts w:ascii="Times New Roman" w:eastAsia="Times New Roman" w:hAnsi="Times New Roman" w:cs="Times New Roman"/>
          <w:sz w:val="24"/>
          <w:szCs w:val="24"/>
        </w:rPr>
        <w:t>)</w:t>
      </w:r>
      <w:r w:rsidR="008E3518" w:rsidRPr="003C1549">
        <w:rPr>
          <w:rFonts w:ascii="Times New Roman" w:eastAsia="Times New Roman" w:hAnsi="Times New Roman" w:cs="Times New Roman"/>
          <w:sz w:val="24"/>
          <w:szCs w:val="24"/>
        </w:rPr>
        <w:t>;</w:t>
      </w:r>
    </w:p>
    <w:p w14:paraId="7459CC03" w14:textId="565D41DC" w:rsidR="001D13E2" w:rsidRPr="003C1549" w:rsidRDefault="00B3FE77" w:rsidP="00EC5457">
      <w:pPr>
        <w:pStyle w:val="Loendilik"/>
        <w:numPr>
          <w:ilvl w:val="0"/>
          <w:numId w:val="7"/>
        </w:num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eemaldada Maritime Fuel EU andmebaasist Compliance Fuel EU vastavustunnistus, kui sanktsioonisummad ei ole õigeks ajaks tasutud. Väljastada uus vastavustunnistus, kui summad on tasutud</w:t>
      </w:r>
      <w:r w:rsidR="006F31ED" w:rsidRPr="003C1549">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art 17 lg 5</w:t>
      </w:r>
      <w:r w:rsidR="006F31ED" w:rsidRPr="003C1549">
        <w:rPr>
          <w:rFonts w:ascii="Times New Roman" w:eastAsia="Times New Roman" w:hAnsi="Times New Roman" w:cs="Times New Roman"/>
          <w:sz w:val="24"/>
          <w:szCs w:val="24"/>
        </w:rPr>
        <w:t>)</w:t>
      </w:r>
      <w:r w:rsidR="008E3518" w:rsidRPr="003C1549">
        <w:rPr>
          <w:rFonts w:ascii="Times New Roman" w:eastAsia="Times New Roman" w:hAnsi="Times New Roman" w:cs="Times New Roman"/>
          <w:sz w:val="24"/>
          <w:szCs w:val="24"/>
        </w:rPr>
        <w:t>.</w:t>
      </w:r>
    </w:p>
    <w:p w14:paraId="7876A2CC" w14:textId="488F856A" w:rsidR="54063650" w:rsidRPr="003C1549" w:rsidRDefault="54063650" w:rsidP="00EC5457">
      <w:pPr>
        <w:spacing w:after="0" w:line="240" w:lineRule="auto"/>
        <w:jc w:val="both"/>
        <w:rPr>
          <w:rFonts w:ascii="Times New Roman" w:eastAsia="Times New Roman" w:hAnsi="Times New Roman" w:cs="Times New Roman"/>
          <w:sz w:val="24"/>
          <w:szCs w:val="24"/>
        </w:rPr>
      </w:pPr>
    </w:p>
    <w:p w14:paraId="0F82B8A6" w14:textId="0194965B" w:rsidR="34C9E0C5" w:rsidRPr="003C1549" w:rsidRDefault="34C9E0C5" w:rsidP="00EC5457">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Lisatav säte ei ole seotud AÕKS</w:t>
      </w:r>
      <w:r w:rsidR="008E3518" w:rsidRPr="003C1549">
        <w:rPr>
          <w:rFonts w:ascii="Times New Roman" w:eastAsia="Times New Roman" w:hAnsi="Times New Roman" w:cs="Times New Roman"/>
          <w:sz w:val="24"/>
          <w:szCs w:val="24"/>
        </w:rPr>
        <w:t>i</w:t>
      </w:r>
      <w:r w:rsidRPr="003C1549">
        <w:rPr>
          <w:rFonts w:ascii="Times New Roman" w:eastAsia="Times New Roman" w:hAnsi="Times New Roman" w:cs="Times New Roman"/>
          <w:sz w:val="24"/>
          <w:szCs w:val="24"/>
        </w:rPr>
        <w:t xml:space="preserve"> §-de</w:t>
      </w:r>
      <w:r w:rsidR="006F31ED" w:rsidRPr="003C1549">
        <w:rPr>
          <w:rFonts w:ascii="Times New Roman" w:eastAsia="Times New Roman" w:hAnsi="Times New Roman" w:cs="Times New Roman"/>
          <w:sz w:val="24"/>
          <w:szCs w:val="24"/>
        </w:rPr>
        <w:t>ga</w:t>
      </w:r>
      <w:r w:rsidRPr="003C1549">
        <w:rPr>
          <w:rFonts w:ascii="Times New Roman" w:eastAsia="Times New Roman" w:hAnsi="Times New Roman" w:cs="Times New Roman"/>
          <w:sz w:val="24"/>
          <w:szCs w:val="24"/>
        </w:rPr>
        <w:t xml:space="preserve"> 121 ja 122. Kõnealused sätted reguleerivad Eestis müüdavate vedelkütuste kvaliteeti ja koguseid ning nende seiret, kuid FuelEU määrus on suunatud eelkõige laevandusettevõtjatele, kelle laevadega </w:t>
      </w:r>
      <w:r w:rsidR="006F31ED" w:rsidRPr="003C1549">
        <w:rPr>
          <w:rFonts w:ascii="Times New Roman" w:eastAsia="Times New Roman" w:hAnsi="Times New Roman" w:cs="Times New Roman"/>
          <w:sz w:val="24"/>
          <w:szCs w:val="24"/>
        </w:rPr>
        <w:t>veetakse</w:t>
      </w:r>
      <w:r w:rsidRPr="003C1549">
        <w:rPr>
          <w:rFonts w:ascii="Times New Roman" w:eastAsia="Times New Roman" w:hAnsi="Times New Roman" w:cs="Times New Roman"/>
          <w:sz w:val="24"/>
          <w:szCs w:val="24"/>
        </w:rPr>
        <w:t xml:space="preserve"> reisija</w:t>
      </w:r>
      <w:r w:rsidR="006F31ED" w:rsidRPr="003C1549">
        <w:rPr>
          <w:rFonts w:ascii="Times New Roman" w:eastAsia="Times New Roman" w:hAnsi="Times New Roman" w:cs="Times New Roman"/>
          <w:sz w:val="24"/>
          <w:szCs w:val="24"/>
        </w:rPr>
        <w:t>id</w:t>
      </w:r>
      <w:r w:rsidRPr="003C1549">
        <w:rPr>
          <w:rFonts w:ascii="Times New Roman" w:eastAsia="Times New Roman" w:hAnsi="Times New Roman" w:cs="Times New Roman"/>
          <w:sz w:val="24"/>
          <w:szCs w:val="24"/>
        </w:rPr>
        <w:t xml:space="preserve"> või kau</w:t>
      </w:r>
      <w:r w:rsidR="006F31ED" w:rsidRPr="003C1549">
        <w:rPr>
          <w:rFonts w:ascii="Times New Roman" w:eastAsia="Times New Roman" w:hAnsi="Times New Roman" w:cs="Times New Roman"/>
          <w:sz w:val="24"/>
          <w:szCs w:val="24"/>
        </w:rPr>
        <w:t>p</w:t>
      </w:r>
      <w:r w:rsidRPr="003C1549">
        <w:rPr>
          <w:rFonts w:ascii="Times New Roman" w:eastAsia="Times New Roman" w:hAnsi="Times New Roman" w:cs="Times New Roman"/>
          <w:sz w:val="24"/>
          <w:szCs w:val="24"/>
        </w:rPr>
        <w:t xml:space="preserve">a </w:t>
      </w:r>
      <w:r w:rsidR="006F31ED" w:rsidRPr="003C1549">
        <w:rPr>
          <w:rFonts w:ascii="Times New Roman" w:eastAsia="Times New Roman" w:hAnsi="Times New Roman" w:cs="Times New Roman"/>
          <w:sz w:val="24"/>
          <w:szCs w:val="24"/>
        </w:rPr>
        <w:t>ELis</w:t>
      </w:r>
      <w:r w:rsidRPr="003C1549">
        <w:rPr>
          <w:rFonts w:ascii="Times New Roman" w:eastAsia="Times New Roman" w:hAnsi="Times New Roman" w:cs="Times New Roman"/>
          <w:sz w:val="24"/>
          <w:szCs w:val="24"/>
        </w:rPr>
        <w:t>. Silmas on peetud nii EL</w:t>
      </w:r>
      <w:r w:rsidR="008E3518" w:rsidRPr="003C1549">
        <w:rPr>
          <w:rFonts w:ascii="Times New Roman" w:eastAsia="Times New Roman" w:hAnsi="Times New Roman" w:cs="Times New Roman"/>
          <w:sz w:val="24"/>
          <w:szCs w:val="24"/>
        </w:rPr>
        <w:t>i</w:t>
      </w:r>
      <w:r w:rsidRPr="003C1549">
        <w:rPr>
          <w:rFonts w:ascii="Times New Roman" w:eastAsia="Times New Roman" w:hAnsi="Times New Roman" w:cs="Times New Roman"/>
          <w:sz w:val="24"/>
          <w:szCs w:val="24"/>
        </w:rPr>
        <w:t xml:space="preserve"> liikmesriikide sadamatesse saabuvaid kui </w:t>
      </w:r>
      <w:r w:rsidR="008E3518" w:rsidRPr="003C1549">
        <w:rPr>
          <w:rFonts w:ascii="Times New Roman" w:eastAsia="Times New Roman" w:hAnsi="Times New Roman" w:cs="Times New Roman"/>
          <w:sz w:val="24"/>
          <w:szCs w:val="24"/>
        </w:rPr>
        <w:t xml:space="preserve">ka </w:t>
      </w:r>
      <w:r w:rsidRPr="003C1549">
        <w:rPr>
          <w:rFonts w:ascii="Times New Roman" w:eastAsia="Times New Roman" w:hAnsi="Times New Roman" w:cs="Times New Roman"/>
          <w:sz w:val="24"/>
          <w:szCs w:val="24"/>
        </w:rPr>
        <w:t>sealt väljuvaid laevu.</w:t>
      </w:r>
    </w:p>
    <w:p w14:paraId="22FFD227" w14:textId="77777777" w:rsidR="00711A87" w:rsidRPr="003C1549" w:rsidRDefault="00711A87" w:rsidP="00EC5457">
      <w:pPr>
        <w:spacing w:after="0" w:line="240" w:lineRule="auto"/>
        <w:jc w:val="both"/>
        <w:rPr>
          <w:rFonts w:ascii="Times New Roman" w:eastAsia="Times New Roman" w:hAnsi="Times New Roman" w:cs="Times New Roman"/>
          <w:sz w:val="24"/>
          <w:szCs w:val="24"/>
        </w:rPr>
      </w:pPr>
    </w:p>
    <w:p w14:paraId="10161B20" w14:textId="2CA48F8E" w:rsidR="00007506" w:rsidRPr="003C1549" w:rsidRDefault="052C387A" w:rsidP="00EC5457">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Sättega on seotud ka </w:t>
      </w:r>
      <w:r w:rsidR="001B2963" w:rsidRPr="003C1549">
        <w:rPr>
          <w:rFonts w:ascii="Times New Roman" w:eastAsia="Times New Roman" w:hAnsi="Times New Roman" w:cs="Times New Roman"/>
          <w:sz w:val="24"/>
          <w:szCs w:val="24"/>
        </w:rPr>
        <w:t xml:space="preserve">eelnõukohase seadusega </w:t>
      </w:r>
      <w:r w:rsidRPr="003C1549">
        <w:rPr>
          <w:rFonts w:ascii="Times New Roman" w:eastAsia="Times New Roman" w:hAnsi="Times New Roman" w:cs="Times New Roman"/>
          <w:sz w:val="24"/>
          <w:szCs w:val="24"/>
        </w:rPr>
        <w:t xml:space="preserve">tehtav muudatus meresõiduohutuse seadusesse, millega </w:t>
      </w:r>
      <w:r w:rsidR="38AA79A1" w:rsidRPr="003C1549">
        <w:rPr>
          <w:rFonts w:ascii="Times New Roman" w:eastAsia="Times New Roman" w:hAnsi="Times New Roman" w:cs="Times New Roman"/>
          <w:sz w:val="24"/>
          <w:szCs w:val="24"/>
        </w:rPr>
        <w:t>täpsustatakse meresõiduohutuse seaduse normitehnilist märkust. FuelEU määrusega täiendatakse direktiivi 2009/16/EÜ, mis käsitleb sadamariigi kontrolli, mistõttu lisatakse</w:t>
      </w:r>
      <w:r w:rsidR="25BCBF66" w:rsidRPr="003C1549">
        <w:rPr>
          <w:rFonts w:ascii="Times New Roman" w:eastAsia="Times New Roman" w:hAnsi="Times New Roman" w:cs="Times New Roman"/>
          <w:sz w:val="24"/>
          <w:szCs w:val="24"/>
        </w:rPr>
        <w:t xml:space="preserve"> meresõiduohutuse seaduse</w:t>
      </w:r>
      <w:r w:rsidR="38AA79A1" w:rsidRPr="003C1549">
        <w:rPr>
          <w:rFonts w:ascii="Times New Roman" w:eastAsia="Times New Roman" w:hAnsi="Times New Roman" w:cs="Times New Roman"/>
          <w:sz w:val="24"/>
          <w:szCs w:val="24"/>
        </w:rPr>
        <w:t xml:space="preserve"> normitehnilisse märkusesse viide EL</w:t>
      </w:r>
      <w:r w:rsidR="08AA4A8D" w:rsidRPr="003C1549">
        <w:rPr>
          <w:rFonts w:ascii="Times New Roman" w:eastAsia="Times New Roman" w:hAnsi="Times New Roman" w:cs="Times New Roman"/>
          <w:sz w:val="24"/>
          <w:szCs w:val="24"/>
        </w:rPr>
        <w:t>i</w:t>
      </w:r>
      <w:r w:rsidR="38AA79A1" w:rsidRPr="003C1549">
        <w:rPr>
          <w:rFonts w:ascii="Times New Roman" w:eastAsia="Times New Roman" w:hAnsi="Times New Roman" w:cs="Times New Roman"/>
          <w:sz w:val="24"/>
          <w:szCs w:val="24"/>
        </w:rPr>
        <w:t xml:space="preserve"> määrusele 2023/1805.</w:t>
      </w:r>
    </w:p>
    <w:p w14:paraId="20DBE5BE" w14:textId="77777777" w:rsidR="001B2963" w:rsidRPr="003C1549" w:rsidRDefault="001B2963" w:rsidP="00EC5457">
      <w:pPr>
        <w:spacing w:after="0" w:line="240" w:lineRule="auto"/>
        <w:jc w:val="both"/>
        <w:rPr>
          <w:rFonts w:ascii="Times New Roman" w:eastAsia="Times New Roman" w:hAnsi="Times New Roman" w:cs="Times New Roman"/>
          <w:sz w:val="24"/>
          <w:szCs w:val="24"/>
        </w:rPr>
      </w:pPr>
    </w:p>
    <w:p w14:paraId="7257820F" w14:textId="2C8A884A" w:rsidR="456911C1" w:rsidRPr="003C1549" w:rsidRDefault="33B18842" w:rsidP="00EC5457">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Lõige 2 reguleerib olukordi, kus laev ületab aastas lubatud heitkoguste </w:t>
      </w:r>
      <w:r w:rsidR="1AF5F7BF" w:rsidRPr="003C1549">
        <w:rPr>
          <w:rFonts w:ascii="Times New Roman" w:eastAsia="Times New Roman" w:hAnsi="Times New Roman" w:cs="Times New Roman"/>
          <w:sz w:val="24"/>
          <w:szCs w:val="24"/>
        </w:rPr>
        <w:t>piirmäärasid. FuelEU määruse art</w:t>
      </w:r>
      <w:r w:rsidR="006F31ED" w:rsidRPr="003C1549">
        <w:rPr>
          <w:rFonts w:ascii="Times New Roman" w:eastAsia="Times New Roman" w:hAnsi="Times New Roman" w:cs="Times New Roman"/>
          <w:sz w:val="24"/>
          <w:szCs w:val="24"/>
        </w:rPr>
        <w:t>ikkel</w:t>
      </w:r>
      <w:r w:rsidR="1AF5F7BF" w:rsidRPr="003C1549">
        <w:rPr>
          <w:rFonts w:ascii="Times New Roman" w:eastAsia="Times New Roman" w:hAnsi="Times New Roman" w:cs="Times New Roman"/>
          <w:sz w:val="24"/>
          <w:szCs w:val="24"/>
        </w:rPr>
        <w:t xml:space="preserve"> 23 näeb ette sanktsioonid (ingl k </w:t>
      </w:r>
      <w:r w:rsidR="1AF5F7BF" w:rsidRPr="003C1549">
        <w:rPr>
          <w:rFonts w:ascii="Times New Roman" w:eastAsia="Times New Roman" w:hAnsi="Times New Roman" w:cs="Times New Roman"/>
          <w:i/>
          <w:iCs/>
          <w:sz w:val="24"/>
          <w:szCs w:val="24"/>
        </w:rPr>
        <w:t>penalties</w:t>
      </w:r>
      <w:r w:rsidR="1AF5F7BF" w:rsidRPr="003C1549">
        <w:rPr>
          <w:rFonts w:ascii="Times New Roman" w:eastAsia="Times New Roman" w:hAnsi="Times New Roman" w:cs="Times New Roman"/>
          <w:sz w:val="24"/>
          <w:szCs w:val="24"/>
        </w:rPr>
        <w:t>). Tegemist on halduskaristus</w:t>
      </w:r>
      <w:r w:rsidR="006F31ED" w:rsidRPr="003C1549">
        <w:rPr>
          <w:rFonts w:ascii="Times New Roman" w:eastAsia="Times New Roman" w:hAnsi="Times New Roman" w:cs="Times New Roman"/>
          <w:sz w:val="24"/>
          <w:szCs w:val="24"/>
        </w:rPr>
        <w:t>t</w:t>
      </w:r>
      <w:r w:rsidR="1AF5F7BF" w:rsidRPr="003C1549">
        <w:rPr>
          <w:rFonts w:ascii="Times New Roman" w:eastAsia="Times New Roman" w:hAnsi="Times New Roman" w:cs="Times New Roman"/>
          <w:sz w:val="24"/>
          <w:szCs w:val="24"/>
        </w:rPr>
        <w:t>ega, mida on käsitletud uuringus „Euroopa Liidu õiguses sätestatud halduskaristuste kohaldamine Eesti õiguses“</w:t>
      </w:r>
      <w:r w:rsidR="6BA5F338" w:rsidRPr="003C1549">
        <w:rPr>
          <w:rFonts w:ascii="Times New Roman" w:eastAsia="Times New Roman" w:hAnsi="Times New Roman" w:cs="Times New Roman"/>
          <w:sz w:val="24"/>
          <w:szCs w:val="24"/>
        </w:rPr>
        <w:t xml:space="preserve"> (https://www.just.ee/media/3252/</w:t>
      </w:r>
      <w:commentRangeStart w:id="21"/>
      <w:r w:rsidR="6BA5F338" w:rsidRPr="003C1549">
        <w:rPr>
          <w:rFonts w:ascii="Times New Roman" w:eastAsia="Times New Roman" w:hAnsi="Times New Roman" w:cs="Times New Roman"/>
          <w:sz w:val="24"/>
          <w:szCs w:val="24"/>
        </w:rPr>
        <w:t>download</w:t>
      </w:r>
      <w:commentRangeEnd w:id="21"/>
      <w:r w:rsidR="00A253F6">
        <w:rPr>
          <w:rStyle w:val="Kommentaariviide"/>
        </w:rPr>
        <w:commentReference w:id="21"/>
      </w:r>
      <w:r w:rsidR="6BA5F338" w:rsidRPr="003C1549">
        <w:rPr>
          <w:rFonts w:ascii="Times New Roman" w:eastAsia="Times New Roman" w:hAnsi="Times New Roman" w:cs="Times New Roman"/>
          <w:sz w:val="24"/>
          <w:szCs w:val="24"/>
        </w:rPr>
        <w:t>)</w:t>
      </w:r>
      <w:r w:rsidR="1AF5F7BF" w:rsidRPr="003C1549">
        <w:rPr>
          <w:rFonts w:ascii="Times New Roman" w:eastAsia="Times New Roman" w:hAnsi="Times New Roman" w:cs="Times New Roman"/>
          <w:sz w:val="24"/>
          <w:szCs w:val="24"/>
        </w:rPr>
        <w:t>. Olemuslikult on tegemist haldusmeetmega</w:t>
      </w:r>
      <w:r w:rsidR="006F31ED" w:rsidRPr="003C1549">
        <w:rPr>
          <w:rFonts w:ascii="Times New Roman" w:eastAsia="Times New Roman" w:hAnsi="Times New Roman" w:cs="Times New Roman"/>
          <w:sz w:val="24"/>
          <w:szCs w:val="24"/>
        </w:rPr>
        <w:t>:</w:t>
      </w:r>
      <w:r w:rsidR="1AF5F7BF" w:rsidRPr="003C1549">
        <w:rPr>
          <w:rFonts w:ascii="Times New Roman" w:eastAsia="Times New Roman" w:hAnsi="Times New Roman" w:cs="Times New Roman"/>
          <w:sz w:val="24"/>
          <w:szCs w:val="24"/>
        </w:rPr>
        <w:t xml:space="preserve"> kui ettevõtja </w:t>
      </w:r>
      <w:r w:rsidR="004C4C94" w:rsidRPr="003C1549">
        <w:rPr>
          <w:rFonts w:ascii="Times New Roman" w:eastAsia="Times New Roman" w:hAnsi="Times New Roman" w:cs="Times New Roman"/>
          <w:sz w:val="24"/>
          <w:szCs w:val="24"/>
        </w:rPr>
        <w:t xml:space="preserve">laeva heitkogused ei vasta FuelEU määruses olevale heitemahukuse normile </w:t>
      </w:r>
      <w:r w:rsidR="1AF5F7BF" w:rsidRPr="003C1549">
        <w:rPr>
          <w:rFonts w:ascii="Times New Roman" w:eastAsia="Times New Roman" w:hAnsi="Times New Roman" w:cs="Times New Roman"/>
          <w:sz w:val="24"/>
          <w:szCs w:val="24"/>
        </w:rPr>
        <w:t>või muu kui bioloogilise päritoluga taastuvkütuste alleesmärgi</w:t>
      </w:r>
      <w:r w:rsidR="004C4C94" w:rsidRPr="003C1549">
        <w:rPr>
          <w:rFonts w:ascii="Times New Roman" w:eastAsia="Times New Roman" w:hAnsi="Times New Roman" w:cs="Times New Roman"/>
          <w:sz w:val="24"/>
          <w:szCs w:val="24"/>
        </w:rPr>
        <w:t>le</w:t>
      </w:r>
      <w:r w:rsidR="1AF5F7BF" w:rsidRPr="003C1549">
        <w:rPr>
          <w:rFonts w:ascii="Times New Roman" w:eastAsia="Times New Roman" w:hAnsi="Times New Roman" w:cs="Times New Roman"/>
          <w:sz w:val="24"/>
          <w:szCs w:val="24"/>
        </w:rPr>
        <w:t xml:space="preserve"> ei</w:t>
      </w:r>
      <w:r w:rsidR="3323A707" w:rsidRPr="003C1549">
        <w:rPr>
          <w:rFonts w:ascii="Times New Roman" w:eastAsia="Times New Roman" w:hAnsi="Times New Roman" w:cs="Times New Roman"/>
          <w:sz w:val="24"/>
          <w:szCs w:val="24"/>
        </w:rPr>
        <w:t xml:space="preserve"> ole see õigusrikkumine, mis tooks </w:t>
      </w:r>
      <w:r w:rsidR="1AF5F7BF" w:rsidRPr="003C1549">
        <w:rPr>
          <w:rFonts w:ascii="Times New Roman" w:eastAsia="Times New Roman" w:hAnsi="Times New Roman" w:cs="Times New Roman"/>
          <w:sz w:val="24"/>
          <w:szCs w:val="24"/>
        </w:rPr>
        <w:t>kaasa karistusõiguslike meetmete rakendamis</w:t>
      </w:r>
      <w:r w:rsidR="4F4409DB" w:rsidRPr="003C1549">
        <w:rPr>
          <w:rFonts w:ascii="Times New Roman" w:eastAsia="Times New Roman" w:hAnsi="Times New Roman" w:cs="Times New Roman"/>
          <w:sz w:val="24"/>
          <w:szCs w:val="24"/>
        </w:rPr>
        <w:t>e</w:t>
      </w:r>
      <w:r w:rsidR="1AF5F7BF" w:rsidRPr="003C1549">
        <w:rPr>
          <w:rFonts w:ascii="Times New Roman" w:eastAsia="Times New Roman" w:hAnsi="Times New Roman" w:cs="Times New Roman"/>
          <w:sz w:val="24"/>
          <w:szCs w:val="24"/>
        </w:rPr>
        <w:t xml:space="preserve">, vaid nähakse ette rahaline kohustus, mis sõltub piirmäärasid ületavatest heitkogustest laeva kohta. </w:t>
      </w:r>
      <w:r w:rsidR="1C01FB25" w:rsidRPr="003C1549">
        <w:rPr>
          <w:rFonts w:ascii="Times New Roman" w:eastAsia="Times New Roman" w:hAnsi="Times New Roman" w:cs="Times New Roman"/>
          <w:sz w:val="24"/>
          <w:szCs w:val="24"/>
        </w:rPr>
        <w:t>Piirmäärade vähendamine toimub FuelEU määruse art</w:t>
      </w:r>
      <w:r w:rsidR="00111E30" w:rsidRPr="003C1549">
        <w:rPr>
          <w:rFonts w:ascii="Times New Roman" w:eastAsia="Times New Roman" w:hAnsi="Times New Roman" w:cs="Times New Roman"/>
          <w:sz w:val="24"/>
          <w:szCs w:val="24"/>
        </w:rPr>
        <w:t>ikli</w:t>
      </w:r>
      <w:r w:rsidR="1C01FB25" w:rsidRPr="003C1549">
        <w:rPr>
          <w:rFonts w:ascii="Times New Roman" w:eastAsia="Times New Roman" w:hAnsi="Times New Roman" w:cs="Times New Roman"/>
          <w:sz w:val="24"/>
          <w:szCs w:val="24"/>
        </w:rPr>
        <w:t xml:space="preserve"> 4 lõike 2 kohaselt järk-järgult alates 2025. a</w:t>
      </w:r>
      <w:r w:rsidR="006F31ED" w:rsidRPr="003C1549">
        <w:rPr>
          <w:rFonts w:ascii="Times New Roman" w:eastAsia="Times New Roman" w:hAnsi="Times New Roman" w:cs="Times New Roman"/>
          <w:sz w:val="24"/>
          <w:szCs w:val="24"/>
        </w:rPr>
        <w:t>astast</w:t>
      </w:r>
      <w:r w:rsidR="1C01FB25" w:rsidRPr="003C1549">
        <w:rPr>
          <w:rFonts w:ascii="Times New Roman" w:eastAsia="Times New Roman" w:hAnsi="Times New Roman" w:cs="Times New Roman"/>
          <w:sz w:val="24"/>
          <w:szCs w:val="24"/>
        </w:rPr>
        <w:t xml:space="preserve"> iga viie aasta järel. </w:t>
      </w:r>
      <w:r w:rsidR="1AF5F7BF" w:rsidRPr="003C1549">
        <w:rPr>
          <w:rFonts w:ascii="Times New Roman" w:eastAsia="Times New Roman" w:hAnsi="Times New Roman" w:cs="Times New Roman"/>
          <w:sz w:val="24"/>
          <w:szCs w:val="24"/>
        </w:rPr>
        <w:t xml:space="preserve">Väljamakstava summa suurust mõõdetakse nõutava ja tegeliku kasvuhoonegaaside heitemahukuse vahena, korrutatuna energiakasutusega. Karistust suurendatakse järk-järgult, kui laeval </w:t>
      </w:r>
      <w:r w:rsidR="006668E1" w:rsidRPr="003C1549">
        <w:rPr>
          <w:rFonts w:ascii="Times New Roman" w:eastAsia="Times New Roman" w:hAnsi="Times New Roman" w:cs="Times New Roman"/>
          <w:sz w:val="24"/>
          <w:szCs w:val="24"/>
        </w:rPr>
        <w:t>see näitaja ei vasta</w:t>
      </w:r>
      <w:r w:rsidR="1AF5F7BF" w:rsidRPr="003C1549">
        <w:rPr>
          <w:rFonts w:ascii="Times New Roman" w:eastAsia="Times New Roman" w:hAnsi="Times New Roman" w:cs="Times New Roman"/>
          <w:sz w:val="24"/>
          <w:szCs w:val="24"/>
        </w:rPr>
        <w:t xml:space="preserve"> kahe või enama järjestikuse aruandeperioodi jooksul nõuetele</w:t>
      </w:r>
      <w:r w:rsidR="53C7E094" w:rsidRPr="003C1549">
        <w:rPr>
          <w:rFonts w:ascii="Times New Roman" w:eastAsia="Times New Roman" w:hAnsi="Times New Roman" w:cs="Times New Roman"/>
          <w:sz w:val="24"/>
          <w:szCs w:val="24"/>
        </w:rPr>
        <w:t xml:space="preserve"> valemi 1 + (n –</w:t>
      </w:r>
      <w:r w:rsidR="006668E1" w:rsidRPr="003C1549">
        <w:rPr>
          <w:rFonts w:ascii="Times New Roman" w:eastAsia="Times New Roman" w:hAnsi="Times New Roman" w:cs="Times New Roman"/>
          <w:sz w:val="24"/>
          <w:szCs w:val="24"/>
        </w:rPr>
        <w:t xml:space="preserve"> </w:t>
      </w:r>
      <w:r w:rsidR="53C7E094" w:rsidRPr="003C1549">
        <w:rPr>
          <w:rFonts w:ascii="Times New Roman" w:eastAsia="Times New Roman" w:hAnsi="Times New Roman" w:cs="Times New Roman"/>
          <w:sz w:val="24"/>
          <w:szCs w:val="24"/>
        </w:rPr>
        <w:t>1)</w:t>
      </w:r>
      <w:r w:rsidR="006668E1" w:rsidRPr="003C1549">
        <w:rPr>
          <w:rFonts w:ascii="Times New Roman" w:eastAsia="Times New Roman" w:hAnsi="Times New Roman" w:cs="Times New Roman"/>
          <w:sz w:val="24"/>
          <w:szCs w:val="24"/>
        </w:rPr>
        <w:t xml:space="preserve"> </w:t>
      </w:r>
      <w:r w:rsidR="53C7E094" w:rsidRPr="003C1549">
        <w:rPr>
          <w:rFonts w:ascii="Times New Roman" w:eastAsia="Times New Roman" w:hAnsi="Times New Roman" w:cs="Times New Roman"/>
          <w:sz w:val="24"/>
          <w:szCs w:val="24"/>
        </w:rPr>
        <w:t>/</w:t>
      </w:r>
      <w:r w:rsidR="006668E1" w:rsidRPr="003C1549">
        <w:rPr>
          <w:rFonts w:ascii="Times New Roman" w:eastAsia="Times New Roman" w:hAnsi="Times New Roman" w:cs="Times New Roman"/>
          <w:sz w:val="24"/>
          <w:szCs w:val="24"/>
        </w:rPr>
        <w:t xml:space="preserve"> </w:t>
      </w:r>
      <w:r w:rsidR="53C7E094" w:rsidRPr="003C1549">
        <w:rPr>
          <w:rFonts w:ascii="Times New Roman" w:eastAsia="Times New Roman" w:hAnsi="Times New Roman" w:cs="Times New Roman"/>
          <w:sz w:val="24"/>
          <w:szCs w:val="24"/>
        </w:rPr>
        <w:t>10</w:t>
      </w:r>
      <w:r w:rsidR="008E3518" w:rsidRPr="003C1549">
        <w:rPr>
          <w:rFonts w:ascii="Times New Roman" w:eastAsia="Times New Roman" w:hAnsi="Times New Roman" w:cs="Times New Roman"/>
          <w:sz w:val="24"/>
          <w:szCs w:val="24"/>
        </w:rPr>
        <w:t xml:space="preserve"> järgi</w:t>
      </w:r>
      <w:r w:rsidR="53C7E094" w:rsidRPr="003C1549">
        <w:rPr>
          <w:rFonts w:ascii="Times New Roman" w:eastAsia="Times New Roman" w:hAnsi="Times New Roman" w:cs="Times New Roman"/>
          <w:sz w:val="24"/>
          <w:szCs w:val="24"/>
        </w:rPr>
        <w:t>, mille</w:t>
      </w:r>
      <w:r w:rsidR="006668E1" w:rsidRPr="003C1549">
        <w:rPr>
          <w:rFonts w:ascii="Times New Roman" w:eastAsia="Times New Roman" w:hAnsi="Times New Roman" w:cs="Times New Roman"/>
          <w:sz w:val="24"/>
          <w:szCs w:val="24"/>
        </w:rPr>
        <w:t>s</w:t>
      </w:r>
      <w:r w:rsidR="53C7E094" w:rsidRPr="003C1549">
        <w:rPr>
          <w:rFonts w:ascii="Times New Roman" w:eastAsia="Times New Roman" w:hAnsi="Times New Roman" w:cs="Times New Roman"/>
          <w:sz w:val="24"/>
          <w:szCs w:val="24"/>
        </w:rPr>
        <w:t xml:space="preserve"> </w:t>
      </w:r>
      <w:r w:rsidR="53C7E094" w:rsidRPr="003C1549">
        <w:rPr>
          <w:rFonts w:ascii="Times New Roman" w:eastAsia="Times New Roman" w:hAnsi="Times New Roman" w:cs="Times New Roman"/>
          <w:i/>
          <w:iCs/>
          <w:sz w:val="24"/>
          <w:szCs w:val="24"/>
        </w:rPr>
        <w:t>n</w:t>
      </w:r>
      <w:r w:rsidR="53C7E094" w:rsidRPr="003C1549">
        <w:rPr>
          <w:rFonts w:ascii="Times New Roman" w:eastAsia="Times New Roman" w:hAnsi="Times New Roman" w:cs="Times New Roman"/>
          <w:sz w:val="24"/>
          <w:szCs w:val="24"/>
        </w:rPr>
        <w:t xml:space="preserve"> on nende järjestikuste aruandeperioodide arv. </w:t>
      </w:r>
      <w:r w:rsidR="1AF5F7BF" w:rsidRPr="003C1549">
        <w:rPr>
          <w:rFonts w:ascii="Times New Roman" w:eastAsia="Times New Roman" w:hAnsi="Times New Roman" w:cs="Times New Roman"/>
          <w:sz w:val="24"/>
          <w:szCs w:val="24"/>
        </w:rPr>
        <w:t>Karistus kaldavõimsuse nõuete täitmata jätmise eest on 1,50 €/kWh iga kai ääres oleva laeva kehtestatud elektrienergia koguvõimsuse vajadusest, mis on korrutatud kai tundidega. Trahvidest saadavat tulu peaksid liikmesriigid määrus</w:t>
      </w:r>
      <w:r w:rsidR="685BFA0C" w:rsidRPr="003C1549">
        <w:rPr>
          <w:rFonts w:ascii="Times New Roman" w:eastAsia="Times New Roman" w:hAnsi="Times New Roman" w:cs="Times New Roman"/>
          <w:sz w:val="24"/>
          <w:szCs w:val="24"/>
        </w:rPr>
        <w:t>e</w:t>
      </w:r>
      <w:r w:rsidR="1AF5F7BF" w:rsidRPr="003C1549">
        <w:rPr>
          <w:rFonts w:ascii="Times New Roman" w:eastAsia="Times New Roman" w:hAnsi="Times New Roman" w:cs="Times New Roman"/>
          <w:sz w:val="24"/>
          <w:szCs w:val="24"/>
        </w:rPr>
        <w:t xml:space="preserve"> artikli 23 lõike 11 kohaselt kasutama selleks, et toetada taastuvkütuste ja vähese süsinikuheitega kütuste kiiret kasutuselevõttu ja kasutamist merendussektoris, soodustades suurema koguse taastuvkütuste ja vähese süsinikuheitega kütuste tootmist merendussektori</w:t>
      </w:r>
      <w:r w:rsidR="006668E1" w:rsidRPr="003C1549">
        <w:rPr>
          <w:rFonts w:ascii="Times New Roman" w:eastAsia="Times New Roman" w:hAnsi="Times New Roman" w:cs="Times New Roman"/>
          <w:sz w:val="24"/>
          <w:szCs w:val="24"/>
        </w:rPr>
        <w:t>le</w:t>
      </w:r>
      <w:r w:rsidR="1AF5F7BF" w:rsidRPr="003C1549">
        <w:rPr>
          <w:rFonts w:ascii="Times New Roman" w:eastAsia="Times New Roman" w:hAnsi="Times New Roman" w:cs="Times New Roman"/>
          <w:sz w:val="24"/>
          <w:szCs w:val="24"/>
        </w:rPr>
        <w:t>, hõlbustades sobivate punkerdamisrajatiste või kaldaelektri toitetaristu ehitamist sadamates ning toetades kõige uuenduslikumate tehnoloogiate väljatöötamist, katsetamist ja kasutuselevõttu laevastikus, et saavutada heite märkimisväärne vähendamine.</w:t>
      </w:r>
      <w:r w:rsidR="4FCBDD12" w:rsidRPr="003C1549">
        <w:rPr>
          <w:rFonts w:ascii="Times New Roman" w:eastAsia="Times New Roman" w:hAnsi="Times New Roman" w:cs="Times New Roman"/>
          <w:sz w:val="24"/>
          <w:szCs w:val="24"/>
        </w:rPr>
        <w:t xml:space="preserve"> Konkreetsed meetmed on veel väljatöötamisel, kuid üldine eesmärk on FuelEU määruse</w:t>
      </w:r>
      <w:r w:rsidR="00111E30" w:rsidRPr="003C1549">
        <w:rPr>
          <w:rFonts w:ascii="Times New Roman" w:eastAsia="Times New Roman" w:hAnsi="Times New Roman" w:cs="Times New Roman"/>
          <w:sz w:val="24"/>
          <w:szCs w:val="24"/>
        </w:rPr>
        <w:t xml:space="preserve"> kohaselt</w:t>
      </w:r>
      <w:r w:rsidR="4FCBDD12" w:rsidRPr="003C1549">
        <w:rPr>
          <w:rFonts w:ascii="Times New Roman" w:eastAsia="Times New Roman" w:hAnsi="Times New Roman" w:cs="Times New Roman"/>
          <w:sz w:val="24"/>
          <w:szCs w:val="24"/>
        </w:rPr>
        <w:t xml:space="preserve"> suunata see meretööstusettevõtete toetusmeetmesse.</w:t>
      </w:r>
      <w:r w:rsidR="79870AEE" w:rsidRPr="003C1549">
        <w:rPr>
          <w:rFonts w:ascii="Times New Roman" w:eastAsia="Times New Roman" w:hAnsi="Times New Roman" w:cs="Times New Roman"/>
          <w:sz w:val="24"/>
          <w:szCs w:val="24"/>
        </w:rPr>
        <w:t xml:space="preserve"> </w:t>
      </w:r>
    </w:p>
    <w:p w14:paraId="35A7F027" w14:textId="77777777" w:rsidR="00711A87" w:rsidRPr="003C1549" w:rsidRDefault="00711A87" w:rsidP="00EC5457">
      <w:pPr>
        <w:spacing w:after="0" w:line="240" w:lineRule="auto"/>
        <w:jc w:val="both"/>
        <w:rPr>
          <w:rFonts w:ascii="Times New Roman" w:eastAsia="Times New Roman" w:hAnsi="Times New Roman" w:cs="Times New Roman"/>
          <w:sz w:val="24"/>
          <w:szCs w:val="24"/>
        </w:rPr>
      </w:pPr>
    </w:p>
    <w:p w14:paraId="76D26D03" w14:textId="43BE495E" w:rsidR="5F7CFFD5" w:rsidRPr="003C1549" w:rsidRDefault="1AF5F7BF" w:rsidP="00EC5457">
      <w:pPr>
        <w:spacing w:after="0" w:line="240" w:lineRule="auto"/>
        <w:jc w:val="both"/>
      </w:pPr>
      <w:bookmarkStart w:id="22" w:name="_Hlk169015802"/>
      <w:r w:rsidRPr="003C1549">
        <w:rPr>
          <w:rFonts w:ascii="Times New Roman" w:eastAsia="Times New Roman" w:hAnsi="Times New Roman" w:cs="Times New Roman"/>
          <w:sz w:val="24"/>
          <w:szCs w:val="24"/>
        </w:rPr>
        <w:t xml:space="preserve">Lõikes 2 on viidatud </w:t>
      </w:r>
      <w:r w:rsidR="00692AE2" w:rsidRPr="003C1549">
        <w:rPr>
          <w:rFonts w:ascii="Times New Roman" w:eastAsia="Times New Roman" w:hAnsi="Times New Roman" w:cs="Times New Roman"/>
          <w:sz w:val="24"/>
          <w:szCs w:val="24"/>
        </w:rPr>
        <w:t>tõendamisperioodile</w:t>
      </w:r>
      <w:r w:rsidRPr="003C1549">
        <w:rPr>
          <w:rFonts w:ascii="Times New Roman" w:eastAsia="Times New Roman" w:hAnsi="Times New Roman" w:cs="Times New Roman"/>
          <w:sz w:val="24"/>
          <w:szCs w:val="24"/>
        </w:rPr>
        <w:t xml:space="preserve">. </w:t>
      </w:r>
      <w:r w:rsidR="00C63708" w:rsidRPr="003C1549">
        <w:rPr>
          <w:rFonts w:ascii="Times New Roman" w:eastAsia="Times New Roman" w:hAnsi="Times New Roman" w:cs="Times New Roman"/>
          <w:sz w:val="24"/>
          <w:szCs w:val="24"/>
        </w:rPr>
        <w:t xml:space="preserve">Tõendamisperiood </w:t>
      </w:r>
      <w:r w:rsidRPr="003C1549">
        <w:rPr>
          <w:rFonts w:ascii="Times New Roman" w:eastAsia="Times New Roman" w:hAnsi="Times New Roman" w:cs="Times New Roman"/>
          <w:sz w:val="24"/>
          <w:szCs w:val="24"/>
        </w:rPr>
        <w:t>on FuelEU määruse art</w:t>
      </w:r>
      <w:r w:rsidR="00111E30" w:rsidRPr="003C1549">
        <w:rPr>
          <w:rFonts w:ascii="Times New Roman" w:eastAsia="Times New Roman" w:hAnsi="Times New Roman" w:cs="Times New Roman"/>
          <w:sz w:val="24"/>
          <w:szCs w:val="24"/>
        </w:rPr>
        <w:t>ikli</w:t>
      </w:r>
      <w:r w:rsidR="00344B83" w:rsidRPr="003C1549">
        <w:rPr>
          <w:rFonts w:ascii="Times New Roman" w:eastAsia="Times New Roman" w:hAnsi="Times New Roman" w:cs="Times New Roman"/>
          <w:sz w:val="24"/>
          <w:szCs w:val="24"/>
        </w:rPr>
        <w:t> </w:t>
      </w:r>
      <w:r w:rsidRPr="003C1549">
        <w:rPr>
          <w:rFonts w:ascii="Times New Roman" w:eastAsia="Times New Roman" w:hAnsi="Times New Roman" w:cs="Times New Roman"/>
          <w:sz w:val="24"/>
          <w:szCs w:val="24"/>
        </w:rPr>
        <w:t>2 p</w:t>
      </w:r>
      <w:r w:rsidR="00111E30" w:rsidRPr="003C1549">
        <w:rPr>
          <w:rFonts w:ascii="Times New Roman" w:eastAsia="Times New Roman" w:hAnsi="Times New Roman" w:cs="Times New Roman"/>
          <w:sz w:val="24"/>
          <w:szCs w:val="24"/>
        </w:rPr>
        <w:t>unkti</w:t>
      </w:r>
      <w:r w:rsidRPr="003C1549">
        <w:rPr>
          <w:rFonts w:ascii="Times New Roman" w:eastAsia="Times New Roman" w:hAnsi="Times New Roman" w:cs="Times New Roman"/>
          <w:sz w:val="24"/>
          <w:szCs w:val="24"/>
        </w:rPr>
        <w:t xml:space="preserve"> 41 kohaselt ajavahemik 1. jaanuarist kuni 31. detsembrini aastal, mille jooksul jälgitakse ja salvestatakse määruses osutatud teavet, kusjuures kahel eri kalendriaastal algava ja lõppeva reisi korral arvestatakse asjakohased andmed asjaomase kalendriaasta alla</w:t>
      </w:r>
      <w:r w:rsidR="002E6D9E" w:rsidRPr="003C1549">
        <w:rPr>
          <w:rFonts w:ascii="Times New Roman" w:eastAsia="Times New Roman" w:hAnsi="Times New Roman" w:cs="Times New Roman"/>
          <w:sz w:val="24"/>
          <w:szCs w:val="24"/>
        </w:rPr>
        <w:t xml:space="preserve"> vastavalt tekkimisele</w:t>
      </w:r>
      <w:r w:rsidRPr="003C1549">
        <w:rPr>
          <w:rFonts w:ascii="Times New Roman" w:eastAsia="Times New Roman" w:hAnsi="Times New Roman" w:cs="Times New Roman"/>
          <w:sz w:val="24"/>
          <w:szCs w:val="24"/>
        </w:rPr>
        <w:t xml:space="preserve">. </w:t>
      </w:r>
    </w:p>
    <w:bookmarkEnd w:id="22"/>
    <w:p w14:paraId="6BDDC33A" w14:textId="77777777" w:rsidR="00711A87" w:rsidRPr="003C1549" w:rsidRDefault="00711A87" w:rsidP="006B4EE5">
      <w:pPr>
        <w:pStyle w:val="Standard"/>
        <w:widowControl/>
        <w:autoSpaceDE w:val="0"/>
        <w:jc w:val="both"/>
        <w:rPr>
          <w:rFonts w:eastAsia="Times New Roman" w:cs="Times New Roman"/>
          <w:b/>
          <w:bCs/>
        </w:rPr>
      </w:pPr>
    </w:p>
    <w:p w14:paraId="65886D1F" w14:textId="6CC164C5" w:rsidR="00007506" w:rsidRPr="003C1549" w:rsidRDefault="1DC8C424" w:rsidP="006B4EE5">
      <w:pPr>
        <w:pStyle w:val="Standard"/>
        <w:widowControl/>
        <w:autoSpaceDE w:val="0"/>
        <w:jc w:val="both"/>
      </w:pPr>
      <w:r w:rsidRPr="003C1549">
        <w:rPr>
          <w:rFonts w:eastAsia="Times New Roman" w:cs="Times New Roman"/>
          <w:b/>
          <w:bCs/>
        </w:rPr>
        <w:t xml:space="preserve">Punktiga </w:t>
      </w:r>
      <w:r w:rsidR="0DFEA12D" w:rsidRPr="003C1549">
        <w:rPr>
          <w:rFonts w:eastAsia="Times New Roman" w:cs="Times New Roman"/>
          <w:b/>
          <w:bCs/>
        </w:rPr>
        <w:t>3</w:t>
      </w:r>
      <w:r w:rsidRPr="003C1549">
        <w:rPr>
          <w:rFonts w:eastAsia="Times New Roman" w:cs="Times New Roman"/>
          <w:b/>
          <w:bCs/>
        </w:rPr>
        <w:t xml:space="preserve"> muudetakse </w:t>
      </w:r>
      <w:r w:rsidR="516DE8D1" w:rsidRPr="003C1549">
        <w:rPr>
          <w:rFonts w:eastAsia="Times New Roman" w:cs="Times New Roman"/>
        </w:rPr>
        <w:t>AÕKS</w:t>
      </w:r>
      <w:r w:rsidR="00111E30" w:rsidRPr="003C1549">
        <w:rPr>
          <w:rFonts w:eastAsia="Times New Roman" w:cs="Times New Roman"/>
        </w:rPr>
        <w:t>i</w:t>
      </w:r>
      <w:r w:rsidR="516DE8D1" w:rsidRPr="003C1549">
        <w:rPr>
          <w:rFonts w:eastAsia="Times New Roman" w:cs="Times New Roman"/>
        </w:rPr>
        <w:t xml:space="preserve"> </w:t>
      </w:r>
      <w:r w:rsidRPr="003C1549">
        <w:rPr>
          <w:rFonts w:eastAsia="Times New Roman" w:cs="Times New Roman"/>
        </w:rPr>
        <w:t xml:space="preserve">§ 131 sõnastust ning võetakse üle </w:t>
      </w:r>
      <w:r w:rsidR="5CC690D6" w:rsidRPr="003C1549">
        <w:rPr>
          <w:rFonts w:eastAsia="Times New Roman" w:cs="Times New Roman"/>
        </w:rPr>
        <w:t>direktiivi</w:t>
      </w:r>
      <w:r w:rsidR="6326D716" w:rsidRPr="003C1549">
        <w:rPr>
          <w:rFonts w:eastAsia="Times New Roman" w:cs="Times New Roman"/>
        </w:rPr>
        <w:t xml:space="preserve"> </w:t>
      </w:r>
      <w:r w:rsidR="0AD7F925" w:rsidRPr="003C1549">
        <w:rPr>
          <w:rFonts w:eastAsia="Times New Roman" w:cs="Times New Roman"/>
        </w:rPr>
        <w:t xml:space="preserve">2003/87 </w:t>
      </w:r>
      <w:r w:rsidR="5CC690D6" w:rsidRPr="003C1549">
        <w:rPr>
          <w:rFonts w:eastAsia="Times New Roman" w:cs="Times New Roman"/>
        </w:rPr>
        <w:t>artikli 3 punkt b, millega täpsustatakse kasvuhoonegaaside heite definitsiooni</w:t>
      </w:r>
      <w:r w:rsidR="4C49C02B" w:rsidRPr="003C1549">
        <w:rPr>
          <w:rFonts w:eastAsia="Times New Roman" w:cs="Times New Roman"/>
        </w:rPr>
        <w:t xml:space="preserve"> </w:t>
      </w:r>
      <w:r w:rsidR="0019796F" w:rsidRPr="003C1549">
        <w:rPr>
          <w:rFonts w:eastAsia="Times New Roman" w:cs="Times New Roman"/>
        </w:rPr>
        <w:t xml:space="preserve">7. </w:t>
      </w:r>
      <w:r w:rsidR="4C49C02B" w:rsidRPr="003C1549">
        <w:rPr>
          <w:rFonts w:eastAsia="Times New Roman" w:cs="Times New Roman"/>
        </w:rPr>
        <w:t>peatükis</w:t>
      </w:r>
      <w:r w:rsidR="5CC690D6" w:rsidRPr="003C1549">
        <w:rPr>
          <w:rFonts w:eastAsia="Times New Roman" w:cs="Times New Roman"/>
        </w:rPr>
        <w:t>.</w:t>
      </w:r>
      <w:r w:rsidR="3E266550" w:rsidRPr="003C1549">
        <w:rPr>
          <w:rFonts w:eastAsia="Times New Roman" w:cs="Times New Roman"/>
        </w:rPr>
        <w:t xml:space="preserve"> </w:t>
      </w:r>
      <w:r w:rsidR="5CC690D6" w:rsidRPr="003C1549">
        <w:rPr>
          <w:rFonts w:eastAsia="Times New Roman" w:cs="Times New Roman"/>
        </w:rPr>
        <w:t xml:space="preserve">Definitsiooni täiendatakse, et see </w:t>
      </w:r>
      <w:r w:rsidR="003D580D" w:rsidRPr="003C1549">
        <w:rPr>
          <w:rFonts w:eastAsia="Times New Roman" w:cs="Times New Roman"/>
        </w:rPr>
        <w:t>tähendaks</w:t>
      </w:r>
      <w:r w:rsidR="5CC690D6" w:rsidRPr="003C1549">
        <w:rPr>
          <w:rFonts w:eastAsia="Times New Roman" w:cs="Times New Roman"/>
        </w:rPr>
        <w:t xml:space="preserve"> kogu kasvuhoonegaaside heidet, mis tekib</w:t>
      </w:r>
      <w:r w:rsidR="78752C45" w:rsidRPr="003C1549">
        <w:rPr>
          <w:rFonts w:eastAsia="Times New Roman" w:cs="Times New Roman"/>
        </w:rPr>
        <w:t xml:space="preserve"> </w:t>
      </w:r>
      <w:r w:rsidR="5CC690D6" w:rsidRPr="003C1549">
        <w:rPr>
          <w:rFonts w:eastAsia="Times New Roman" w:cs="Times New Roman"/>
        </w:rPr>
        <w:t xml:space="preserve">ELi HKSi </w:t>
      </w:r>
      <w:r w:rsidR="14D697A7" w:rsidRPr="003C1549">
        <w:rPr>
          <w:rFonts w:eastAsia="Times New Roman" w:cs="Times New Roman"/>
        </w:rPr>
        <w:t xml:space="preserve">(esimene </w:t>
      </w:r>
      <w:r w:rsidR="14D697A7" w:rsidRPr="003C1549">
        <w:rPr>
          <w:rFonts w:eastAsia="Times New Roman" w:cs="Times New Roman"/>
        </w:rPr>
        <w:lastRenderedPageBreak/>
        <w:t xml:space="preserve">kauplemissüsteem) </w:t>
      </w:r>
      <w:r w:rsidR="78752C45" w:rsidRPr="003C1549">
        <w:rPr>
          <w:rFonts w:eastAsia="Times New Roman" w:cs="Times New Roman"/>
        </w:rPr>
        <w:t>laiendamise</w:t>
      </w:r>
      <w:r w:rsidR="59154037" w:rsidRPr="003C1549">
        <w:rPr>
          <w:rFonts w:eastAsia="Times New Roman" w:cs="Times New Roman"/>
        </w:rPr>
        <w:t xml:space="preserve">. </w:t>
      </w:r>
      <w:r w:rsidR="43950663" w:rsidRPr="003C1549">
        <w:rPr>
          <w:rFonts w:eastAsia="Times New Roman" w:cs="Times New Roman"/>
        </w:rPr>
        <w:t xml:space="preserve">Lisaks eelnõule </w:t>
      </w:r>
      <w:r w:rsidR="71F1D46A" w:rsidRPr="003C1549">
        <w:t xml:space="preserve">täiendatakse </w:t>
      </w:r>
      <w:r w:rsidR="713AD9CB" w:rsidRPr="003C1549">
        <w:t>ka AÕKS</w:t>
      </w:r>
      <w:r w:rsidR="003D580D" w:rsidRPr="003C1549">
        <w:t>i</w:t>
      </w:r>
      <w:r w:rsidR="713AD9CB" w:rsidRPr="003C1549">
        <w:t xml:space="preserve"> </w:t>
      </w:r>
      <w:r w:rsidR="71F1D46A" w:rsidRPr="003C1549">
        <w:t>§</w:t>
      </w:r>
      <w:r w:rsidR="003D580D" w:rsidRPr="003C1549">
        <w:t> </w:t>
      </w:r>
      <w:r w:rsidR="71F1D46A" w:rsidRPr="003C1549">
        <w:t>155 l</w:t>
      </w:r>
      <w:r w:rsidR="003D580D" w:rsidRPr="003C1549">
        <w:t>õike</w:t>
      </w:r>
      <w:r w:rsidR="71F1D46A" w:rsidRPr="003C1549">
        <w:t xml:space="preserve"> 1 alusel kehtestatud määrust meretranspordi tegevusalade loeteluga.</w:t>
      </w:r>
    </w:p>
    <w:p w14:paraId="587D697C" w14:textId="77777777" w:rsidR="00032A0A" w:rsidRPr="003C1549" w:rsidRDefault="00032A0A" w:rsidP="006B4EE5">
      <w:pPr>
        <w:pStyle w:val="Standard"/>
        <w:widowControl/>
        <w:autoSpaceDE w:val="0"/>
        <w:jc w:val="both"/>
      </w:pPr>
    </w:p>
    <w:p w14:paraId="2357CE27" w14:textId="70E492D9" w:rsidR="001B2963" w:rsidRPr="003C1549" w:rsidRDefault="001B2963" w:rsidP="006B4EE5">
      <w:pPr>
        <w:pStyle w:val="Standard"/>
        <w:widowControl/>
        <w:autoSpaceDE w:val="0"/>
        <w:jc w:val="both"/>
      </w:pPr>
      <w:r w:rsidRPr="2EA4B866">
        <w:rPr>
          <w:b/>
          <w:bCs/>
        </w:rPr>
        <w:t xml:space="preserve">Punktiga 4 </w:t>
      </w:r>
      <w:r>
        <w:t xml:space="preserve">tunnistatakse kehtetuks AÕKSi § 132, mis defineerib seireaasta. </w:t>
      </w:r>
      <w:r w:rsidR="0027238E">
        <w:t xml:space="preserve">Seireaasta mõiste ei ole enam seaduses kasutusel, </w:t>
      </w:r>
      <w:commentRangeStart w:id="23"/>
      <w:r w:rsidR="0027238E">
        <w:t>kuna see oli seotud õhusõiduki käitajale tasuta lubatud heitkoguse ühikute eraldamisega.</w:t>
      </w:r>
      <w:commentRangeEnd w:id="23"/>
      <w:r>
        <w:commentReference w:id="23"/>
      </w:r>
    </w:p>
    <w:p w14:paraId="660DC0FC" w14:textId="77777777" w:rsidR="001B2963" w:rsidRPr="003C1549" w:rsidRDefault="001B2963" w:rsidP="006B4EE5">
      <w:pPr>
        <w:pStyle w:val="Standard"/>
        <w:widowControl/>
        <w:autoSpaceDE w:val="0"/>
        <w:jc w:val="both"/>
        <w:rPr>
          <w:rFonts w:eastAsia="Times New Roman" w:cs="Times New Roman"/>
          <w:b/>
          <w:bCs/>
        </w:rPr>
      </w:pPr>
    </w:p>
    <w:p w14:paraId="0723E610" w14:textId="136DCEEF" w:rsidR="00032A0A" w:rsidRPr="003C1549" w:rsidRDefault="2FA5623D" w:rsidP="006B4EE5">
      <w:pPr>
        <w:pStyle w:val="Standard"/>
        <w:widowControl/>
        <w:autoSpaceDE w:val="0"/>
        <w:jc w:val="both"/>
        <w:rPr>
          <w:rFonts w:eastAsia="Times New Roman" w:cs="Times New Roman"/>
        </w:rPr>
      </w:pPr>
      <w:r w:rsidRPr="003C1549">
        <w:rPr>
          <w:rFonts w:eastAsia="Times New Roman" w:cs="Times New Roman"/>
          <w:b/>
          <w:bCs/>
        </w:rPr>
        <w:t xml:space="preserve">Punktiga </w:t>
      </w:r>
      <w:r w:rsidR="001B2963" w:rsidRPr="003C1549">
        <w:rPr>
          <w:rFonts w:eastAsia="Times New Roman" w:cs="Times New Roman"/>
          <w:b/>
          <w:bCs/>
        </w:rPr>
        <w:t>5</w:t>
      </w:r>
      <w:r w:rsidRPr="003C1549">
        <w:rPr>
          <w:rFonts w:eastAsia="Times New Roman" w:cs="Times New Roman"/>
          <w:b/>
          <w:bCs/>
        </w:rPr>
        <w:t xml:space="preserve"> </w:t>
      </w:r>
      <w:r w:rsidRPr="003C1549">
        <w:rPr>
          <w:rFonts w:eastAsia="Times New Roman" w:cs="Times New Roman"/>
        </w:rPr>
        <w:t xml:space="preserve">muudetakse seaduse </w:t>
      </w:r>
      <w:r w:rsidRPr="003C1549">
        <w:rPr>
          <w:rFonts w:eastAsia="Times New Roman" w:cs="Times New Roman"/>
          <w:color w:val="000000" w:themeColor="text1"/>
        </w:rPr>
        <w:t xml:space="preserve">§ 135 sõnastust ja </w:t>
      </w:r>
      <w:r w:rsidR="00FC258E" w:rsidRPr="003C1549">
        <w:rPr>
          <w:rFonts w:eastAsia="Times New Roman" w:cs="Times New Roman"/>
          <w:color w:val="000000" w:themeColor="text1"/>
        </w:rPr>
        <w:t>määratletakse</w:t>
      </w:r>
      <w:r w:rsidRPr="003C1549">
        <w:rPr>
          <w:rFonts w:eastAsia="Times New Roman" w:cs="Times New Roman"/>
          <w:color w:val="000000" w:themeColor="text1"/>
        </w:rPr>
        <w:t xml:space="preserve"> esime</w:t>
      </w:r>
      <w:r w:rsidR="00FC258E" w:rsidRPr="003C1549">
        <w:rPr>
          <w:rFonts w:eastAsia="Times New Roman" w:cs="Times New Roman"/>
          <w:color w:val="000000" w:themeColor="text1"/>
        </w:rPr>
        <w:t>n</w:t>
      </w:r>
      <w:r w:rsidRPr="003C1549">
        <w:rPr>
          <w:rFonts w:eastAsia="Times New Roman" w:cs="Times New Roman"/>
          <w:color w:val="000000" w:themeColor="text1"/>
        </w:rPr>
        <w:t>e kauplemissüsteem</w:t>
      </w:r>
      <w:r w:rsidR="63E43366" w:rsidRPr="003C1549">
        <w:rPr>
          <w:rFonts w:eastAsia="Times New Roman" w:cs="Times New Roman"/>
          <w:color w:val="000000" w:themeColor="text1"/>
        </w:rPr>
        <w:t xml:space="preserve">, </w:t>
      </w:r>
      <w:r w:rsidR="00FC258E" w:rsidRPr="003C1549">
        <w:rPr>
          <w:rFonts w:eastAsia="Times New Roman" w:cs="Times New Roman"/>
          <w:color w:val="000000" w:themeColor="text1"/>
        </w:rPr>
        <w:t>kuhu</w:t>
      </w:r>
      <w:r w:rsidR="63E43366" w:rsidRPr="003C1549">
        <w:rPr>
          <w:rFonts w:eastAsia="Times New Roman" w:cs="Times New Roman"/>
          <w:color w:val="000000" w:themeColor="text1"/>
        </w:rPr>
        <w:t xml:space="preserve"> direktiivi muudatuse</w:t>
      </w:r>
      <w:r w:rsidR="2D401DF4" w:rsidRPr="003C1549">
        <w:rPr>
          <w:rFonts w:eastAsia="Times New Roman" w:cs="Times New Roman"/>
          <w:color w:val="000000" w:themeColor="text1"/>
        </w:rPr>
        <w:t xml:space="preserve"> jär</w:t>
      </w:r>
      <w:r w:rsidR="003D580D" w:rsidRPr="003C1549">
        <w:rPr>
          <w:rFonts w:eastAsia="Times New Roman" w:cs="Times New Roman"/>
          <w:color w:val="000000" w:themeColor="text1"/>
        </w:rPr>
        <w:t>el</w:t>
      </w:r>
      <w:r w:rsidR="63E43366" w:rsidRPr="003C1549">
        <w:rPr>
          <w:rFonts w:eastAsia="Times New Roman" w:cs="Times New Roman"/>
          <w:color w:val="000000" w:themeColor="text1"/>
        </w:rPr>
        <w:t xml:space="preserve"> </w:t>
      </w:r>
      <w:r w:rsidR="00FC258E" w:rsidRPr="003C1549">
        <w:rPr>
          <w:rFonts w:eastAsia="Times New Roman" w:cs="Times New Roman"/>
          <w:color w:val="000000" w:themeColor="text1"/>
        </w:rPr>
        <w:t>kuuluvad</w:t>
      </w:r>
      <w:r w:rsidR="63E43366" w:rsidRPr="003C1549">
        <w:rPr>
          <w:rFonts w:eastAsia="Times New Roman" w:cs="Times New Roman"/>
          <w:color w:val="000000" w:themeColor="text1"/>
        </w:rPr>
        <w:t xml:space="preserve"> lisaks paiksete heiteallikate</w:t>
      </w:r>
      <w:r w:rsidR="2689ADB7" w:rsidRPr="003C1549">
        <w:rPr>
          <w:rFonts w:eastAsia="Times New Roman" w:cs="Times New Roman"/>
          <w:color w:val="000000" w:themeColor="text1"/>
        </w:rPr>
        <w:t xml:space="preserve"> käitajatele</w:t>
      </w:r>
      <w:r w:rsidR="63E43366" w:rsidRPr="003C1549">
        <w:rPr>
          <w:rFonts w:eastAsia="Times New Roman" w:cs="Times New Roman"/>
          <w:color w:val="000000" w:themeColor="text1"/>
        </w:rPr>
        <w:t xml:space="preserve"> ja õhusõiduki käitajatele ka laevandusettevõtjad.</w:t>
      </w:r>
    </w:p>
    <w:p w14:paraId="45E44EE5" w14:textId="35A6BDCD" w:rsidR="102AA7C9" w:rsidRPr="003C1549" w:rsidRDefault="102AA7C9" w:rsidP="006B4EE5">
      <w:pPr>
        <w:spacing w:after="0" w:line="240" w:lineRule="auto"/>
        <w:jc w:val="both"/>
        <w:rPr>
          <w:rFonts w:ascii="Times New Roman" w:eastAsia="Times New Roman" w:hAnsi="Times New Roman" w:cs="Times New Roman"/>
          <w:sz w:val="24"/>
          <w:szCs w:val="24"/>
          <w:lang w:eastAsia="et-EE"/>
        </w:rPr>
      </w:pPr>
    </w:p>
    <w:p w14:paraId="03F1750F" w14:textId="773D83B7" w:rsidR="0035286B" w:rsidRPr="003C1549" w:rsidRDefault="5CC690D6" w:rsidP="006B4EE5">
      <w:pPr>
        <w:pStyle w:val="Standard"/>
        <w:widowControl/>
        <w:autoSpaceDE w:val="0"/>
        <w:jc w:val="both"/>
        <w:rPr>
          <w:rFonts w:eastAsia="Times New Roman" w:cs="Times New Roman"/>
        </w:rPr>
      </w:pPr>
      <w:r w:rsidRPr="003C1549">
        <w:rPr>
          <w:rFonts w:eastAsia="Times New Roman" w:cs="Times New Roman"/>
          <w:b/>
          <w:bCs/>
        </w:rPr>
        <w:t xml:space="preserve">Punktidega </w:t>
      </w:r>
      <w:r w:rsidR="00100E71" w:rsidRPr="003C1549">
        <w:rPr>
          <w:rFonts w:eastAsia="Times New Roman" w:cs="Times New Roman"/>
          <w:b/>
          <w:bCs/>
        </w:rPr>
        <w:t xml:space="preserve">6 </w:t>
      </w:r>
      <w:r w:rsidR="02CF34EF" w:rsidRPr="003C1549">
        <w:rPr>
          <w:rFonts w:eastAsia="Times New Roman" w:cs="Times New Roman"/>
          <w:b/>
          <w:bCs/>
        </w:rPr>
        <w:t xml:space="preserve">ja </w:t>
      </w:r>
      <w:r w:rsidR="00100E71" w:rsidRPr="003C1549">
        <w:rPr>
          <w:rFonts w:eastAsia="Times New Roman" w:cs="Times New Roman"/>
          <w:b/>
          <w:bCs/>
        </w:rPr>
        <w:t>7</w:t>
      </w:r>
      <w:r w:rsidR="00100E71" w:rsidRPr="003C1549">
        <w:rPr>
          <w:rFonts w:eastAsia="Times New Roman" w:cs="Times New Roman"/>
        </w:rPr>
        <w:t xml:space="preserve"> </w:t>
      </w:r>
      <w:r w:rsidRPr="003C1549">
        <w:rPr>
          <w:rFonts w:eastAsia="Times New Roman" w:cs="Times New Roman"/>
        </w:rPr>
        <w:t xml:space="preserve">täpsustatakse </w:t>
      </w:r>
      <w:r w:rsidR="00543B39" w:rsidRPr="003C1549">
        <w:rPr>
          <w:rFonts w:eastAsia="Times New Roman" w:cs="Times New Roman"/>
          <w:color w:val="000000" w:themeColor="text1"/>
        </w:rPr>
        <w:t>§</w:t>
      </w:r>
      <w:r w:rsidRPr="003C1549">
        <w:rPr>
          <w:rFonts w:eastAsia="Times New Roman" w:cs="Times New Roman"/>
        </w:rPr>
        <w:t xml:space="preserve"> 136 sisu. Pealkirjast ning lõigetest 1 ja 2 </w:t>
      </w:r>
      <w:r w:rsidR="00543B39" w:rsidRPr="003C1549">
        <w:rPr>
          <w:rFonts w:eastAsia="Times New Roman" w:cs="Times New Roman"/>
        </w:rPr>
        <w:t>jäetakse välja</w:t>
      </w:r>
      <w:r w:rsidRPr="003C1549">
        <w:rPr>
          <w:rFonts w:eastAsia="Times New Roman" w:cs="Times New Roman"/>
        </w:rPr>
        <w:t xml:space="preserve"> </w:t>
      </w:r>
      <w:r w:rsidR="51DB8622" w:rsidRPr="003C1549">
        <w:rPr>
          <w:rFonts w:eastAsia="Times New Roman" w:cs="Times New Roman"/>
        </w:rPr>
        <w:t>sõna „arvelduskonto“ eest sõna „käitaja“. Lõike 1 sõnastust</w:t>
      </w:r>
      <w:r w:rsidR="00F95C1D" w:rsidRPr="003C1549">
        <w:rPr>
          <w:rFonts w:eastAsia="Times New Roman" w:cs="Times New Roman"/>
        </w:rPr>
        <w:t xml:space="preserve"> täiendatakse</w:t>
      </w:r>
      <w:r w:rsidR="51DB8622" w:rsidRPr="003C1549">
        <w:rPr>
          <w:rFonts w:eastAsia="Times New Roman" w:cs="Times New Roman"/>
        </w:rPr>
        <w:t xml:space="preserve">, et lisaks kauplemissüsteemi kuuluvatele käitajatele kehtib see ka laevandusettevõtjatele. </w:t>
      </w:r>
      <w:r w:rsidRPr="003C1549">
        <w:rPr>
          <w:rFonts w:eastAsia="Times New Roman" w:cs="Times New Roman"/>
        </w:rPr>
        <w:t>Muudatus on vajalik, kuna ELi HKS</w:t>
      </w:r>
      <w:r w:rsidR="51DB8622" w:rsidRPr="003C1549">
        <w:rPr>
          <w:rFonts w:eastAsia="Times New Roman" w:cs="Times New Roman"/>
        </w:rPr>
        <w:t xml:space="preserve">i muudatusega laiendatakse süsteemi ka meretranspordile, kus </w:t>
      </w:r>
      <w:r w:rsidR="4EF73C47" w:rsidRPr="003C1549">
        <w:rPr>
          <w:rFonts w:eastAsia="Times New Roman" w:cs="Times New Roman"/>
        </w:rPr>
        <w:t xml:space="preserve">selle süsteemiga seotud </w:t>
      </w:r>
      <w:r w:rsidR="53C63352" w:rsidRPr="003C1549">
        <w:rPr>
          <w:rFonts w:eastAsia="Times New Roman" w:cs="Times New Roman"/>
        </w:rPr>
        <w:t xml:space="preserve">kohustusi </w:t>
      </w:r>
      <w:r w:rsidR="51DB8622" w:rsidRPr="003C1549">
        <w:rPr>
          <w:rFonts w:eastAsia="Times New Roman" w:cs="Times New Roman"/>
        </w:rPr>
        <w:t>täidavad laevandusettevõtjad.</w:t>
      </w:r>
      <w:r w:rsidR="0AB3195A" w:rsidRPr="003C1549">
        <w:rPr>
          <w:rFonts w:eastAsia="Times New Roman" w:cs="Times New Roman"/>
        </w:rPr>
        <w:t xml:space="preserve"> Kauplemissüsteemi kuuluvad käitajad on paiksete heiteallikate käitajad ning õhusõiduki</w:t>
      </w:r>
      <w:r w:rsidR="53C63352" w:rsidRPr="003C1549">
        <w:rPr>
          <w:rFonts w:eastAsia="Times New Roman" w:cs="Times New Roman"/>
        </w:rPr>
        <w:t xml:space="preserve"> </w:t>
      </w:r>
      <w:r w:rsidR="0AB3195A" w:rsidRPr="003C1549">
        <w:rPr>
          <w:rFonts w:eastAsia="Times New Roman" w:cs="Times New Roman"/>
        </w:rPr>
        <w:t>käitajad</w:t>
      </w:r>
      <w:r w:rsidR="6A25CB7A" w:rsidRPr="003C1549">
        <w:rPr>
          <w:rFonts w:eastAsia="Times New Roman" w:cs="Times New Roman"/>
        </w:rPr>
        <w:t>.</w:t>
      </w:r>
      <w:r w:rsidR="247EA8DB" w:rsidRPr="003C1549">
        <w:rPr>
          <w:rFonts w:eastAsia="Times New Roman" w:cs="Times New Roman"/>
        </w:rPr>
        <w:t xml:space="preserve"> </w:t>
      </w:r>
    </w:p>
    <w:p w14:paraId="2F0777F7" w14:textId="77777777" w:rsidR="00AB1299" w:rsidRPr="003C1549" w:rsidRDefault="00AB1299" w:rsidP="006B4EE5">
      <w:pPr>
        <w:pStyle w:val="Standard"/>
        <w:widowControl/>
        <w:autoSpaceDE w:val="0"/>
        <w:jc w:val="both"/>
        <w:rPr>
          <w:rFonts w:eastAsia="Times New Roman" w:cs="Times New Roman"/>
        </w:rPr>
      </w:pPr>
    </w:p>
    <w:p w14:paraId="50ED00D6" w14:textId="75ECC6CC" w:rsidR="0035286B" w:rsidRPr="003C1549" w:rsidRDefault="4B7547DE" w:rsidP="006B4EE5">
      <w:pPr>
        <w:pStyle w:val="Standard"/>
        <w:widowControl/>
        <w:autoSpaceDE w:val="0"/>
        <w:jc w:val="both"/>
        <w:rPr>
          <w:rFonts w:eastAsia="Times New Roman" w:cs="Times New Roman"/>
        </w:rPr>
      </w:pPr>
      <w:r w:rsidRPr="003C1549">
        <w:rPr>
          <w:rFonts w:eastAsia="Times New Roman" w:cs="Times New Roman"/>
          <w:b/>
          <w:bCs/>
        </w:rPr>
        <w:t xml:space="preserve">Punktiga </w:t>
      </w:r>
      <w:r w:rsidR="00100E71" w:rsidRPr="003C1549">
        <w:rPr>
          <w:rFonts w:eastAsia="Times New Roman" w:cs="Times New Roman"/>
          <w:b/>
          <w:bCs/>
        </w:rPr>
        <w:t>8</w:t>
      </w:r>
      <w:r w:rsidR="00100E71" w:rsidRPr="003C1549">
        <w:rPr>
          <w:rFonts w:eastAsia="Times New Roman" w:cs="Times New Roman"/>
        </w:rPr>
        <w:t xml:space="preserve"> </w:t>
      </w:r>
      <w:r w:rsidR="00EF19E4" w:rsidRPr="003C1549">
        <w:rPr>
          <w:rFonts w:eastAsia="Times New Roman" w:cs="Times New Roman"/>
        </w:rPr>
        <w:t xml:space="preserve">laiendatakse </w:t>
      </w:r>
      <w:r w:rsidR="00543B39" w:rsidRPr="003C1549">
        <w:rPr>
          <w:rFonts w:eastAsia="Times New Roman" w:cs="Times New Roman"/>
          <w:color w:val="000000" w:themeColor="text1"/>
        </w:rPr>
        <w:t xml:space="preserve">§ </w:t>
      </w:r>
      <w:r w:rsidRPr="003C1549">
        <w:rPr>
          <w:rFonts w:eastAsia="Times New Roman" w:cs="Times New Roman"/>
        </w:rPr>
        <w:t xml:space="preserve">137 sisu nii, et see kehtiks </w:t>
      </w:r>
      <w:r w:rsidR="00396ED3" w:rsidRPr="003C1549">
        <w:rPr>
          <w:rFonts w:eastAsia="Times New Roman" w:cs="Times New Roman"/>
        </w:rPr>
        <w:t xml:space="preserve">nii </w:t>
      </w:r>
      <w:r w:rsidRPr="003C1549">
        <w:rPr>
          <w:rFonts w:eastAsia="Times New Roman" w:cs="Times New Roman"/>
        </w:rPr>
        <w:t>esimese kauplemissüsteemi</w:t>
      </w:r>
      <w:r w:rsidR="00D93E2D" w:rsidRPr="003C1549">
        <w:rPr>
          <w:rFonts w:eastAsia="Times New Roman" w:cs="Times New Roman"/>
        </w:rPr>
        <w:t xml:space="preserve"> puhul</w:t>
      </w:r>
      <w:r w:rsidR="00396ED3" w:rsidRPr="003C1549">
        <w:rPr>
          <w:rFonts w:eastAsia="Times New Roman" w:cs="Times New Roman"/>
        </w:rPr>
        <w:t xml:space="preserve">, kuhu kuuluvad </w:t>
      </w:r>
      <w:r w:rsidR="002C6F72" w:rsidRPr="003C1549">
        <w:rPr>
          <w:rFonts w:eastAsia="Times New Roman" w:cs="Times New Roman"/>
        </w:rPr>
        <w:t xml:space="preserve">paiksed käitajad, </w:t>
      </w:r>
      <w:r w:rsidRPr="003C1549">
        <w:rPr>
          <w:rFonts w:eastAsia="Times New Roman" w:cs="Times New Roman"/>
        </w:rPr>
        <w:t>õhusõiduki käitaja</w:t>
      </w:r>
      <w:r w:rsidR="00D93E2D" w:rsidRPr="003C1549">
        <w:rPr>
          <w:rFonts w:eastAsia="Times New Roman" w:cs="Times New Roman"/>
        </w:rPr>
        <w:t>d</w:t>
      </w:r>
      <w:r w:rsidRPr="003C1549">
        <w:rPr>
          <w:rFonts w:eastAsia="Times New Roman" w:cs="Times New Roman"/>
        </w:rPr>
        <w:t>, laevandusettevõtja</w:t>
      </w:r>
      <w:r w:rsidR="00D93E2D" w:rsidRPr="003C1549">
        <w:rPr>
          <w:rFonts w:eastAsia="Times New Roman" w:cs="Times New Roman"/>
        </w:rPr>
        <w:t>d</w:t>
      </w:r>
      <w:r w:rsidRPr="003C1549">
        <w:rPr>
          <w:rFonts w:eastAsia="Times New Roman" w:cs="Times New Roman"/>
        </w:rPr>
        <w:t>.</w:t>
      </w:r>
      <w:r w:rsidR="414B7C8C" w:rsidRPr="003C1549">
        <w:rPr>
          <w:rFonts w:eastAsia="Times New Roman" w:cs="Times New Roman"/>
        </w:rPr>
        <w:t xml:space="preserve"> Kehtivas </w:t>
      </w:r>
      <w:r w:rsidR="00543B39" w:rsidRPr="003C1549">
        <w:rPr>
          <w:rFonts w:eastAsia="Times New Roman" w:cs="Times New Roman"/>
        </w:rPr>
        <w:t>seaduses</w:t>
      </w:r>
      <w:r w:rsidR="414B7C8C" w:rsidRPr="003C1549">
        <w:rPr>
          <w:rFonts w:eastAsia="Times New Roman" w:cs="Times New Roman"/>
        </w:rPr>
        <w:t xml:space="preserve"> kehtib </w:t>
      </w:r>
      <w:r w:rsidR="04535928" w:rsidRPr="003C1549">
        <w:rPr>
          <w:rFonts w:eastAsia="Times New Roman" w:cs="Times New Roman"/>
        </w:rPr>
        <w:t xml:space="preserve">lubatud heitkoguse ühiku mõiste </w:t>
      </w:r>
      <w:r w:rsidR="00396ED3" w:rsidRPr="003C1549">
        <w:rPr>
          <w:rFonts w:eastAsia="Times New Roman" w:cs="Times New Roman"/>
        </w:rPr>
        <w:t>esimese kauplemissüsteemi ko</w:t>
      </w:r>
      <w:r w:rsidR="00D93E2D" w:rsidRPr="003C1549">
        <w:rPr>
          <w:rFonts w:eastAsia="Times New Roman" w:cs="Times New Roman"/>
        </w:rPr>
        <w:t>rral</w:t>
      </w:r>
      <w:r w:rsidR="00396ED3" w:rsidRPr="003C1549">
        <w:rPr>
          <w:rFonts w:eastAsia="Times New Roman" w:cs="Times New Roman"/>
        </w:rPr>
        <w:t>.</w:t>
      </w:r>
    </w:p>
    <w:p w14:paraId="0D60F8F9" w14:textId="77777777" w:rsidR="00396ED3" w:rsidRPr="003C1549" w:rsidRDefault="00396ED3" w:rsidP="006B4EE5">
      <w:pPr>
        <w:pStyle w:val="Standard"/>
        <w:widowControl/>
        <w:autoSpaceDE w:val="0"/>
        <w:jc w:val="both"/>
        <w:rPr>
          <w:rFonts w:eastAsia="Times New Roman" w:cs="Times New Roman"/>
          <w:b/>
          <w:bCs/>
        </w:rPr>
      </w:pPr>
    </w:p>
    <w:p w14:paraId="37DFE201" w14:textId="12E2EE16" w:rsidR="00C36CA3" w:rsidRPr="003C1549" w:rsidRDefault="56ED3DB6" w:rsidP="006B4EE5">
      <w:pPr>
        <w:pStyle w:val="Standard"/>
        <w:widowControl/>
        <w:autoSpaceDE w:val="0"/>
        <w:jc w:val="both"/>
        <w:rPr>
          <w:rFonts w:eastAsia="Times New Roman" w:cs="Times New Roman"/>
          <w:b/>
          <w:bCs/>
        </w:rPr>
      </w:pPr>
      <w:r w:rsidRPr="003C1549">
        <w:rPr>
          <w:rFonts w:eastAsia="Times New Roman" w:cs="Times New Roman"/>
          <w:b/>
          <w:bCs/>
        </w:rPr>
        <w:t>Punkti</w:t>
      </w:r>
      <w:r w:rsidR="28B154E7" w:rsidRPr="003C1549">
        <w:rPr>
          <w:rFonts w:eastAsia="Times New Roman" w:cs="Times New Roman"/>
          <w:b/>
          <w:bCs/>
        </w:rPr>
        <w:t>de</w:t>
      </w:r>
      <w:r w:rsidR="24946DCE" w:rsidRPr="003C1549">
        <w:rPr>
          <w:rFonts w:eastAsia="Times New Roman" w:cs="Times New Roman"/>
          <w:b/>
          <w:bCs/>
        </w:rPr>
        <w:t>ga</w:t>
      </w:r>
      <w:r w:rsidR="69DE99CD" w:rsidRPr="003C1549">
        <w:rPr>
          <w:rFonts w:eastAsia="Times New Roman" w:cs="Times New Roman"/>
          <w:b/>
          <w:bCs/>
        </w:rPr>
        <w:t xml:space="preserve"> </w:t>
      </w:r>
      <w:r w:rsidR="00100E71" w:rsidRPr="003C1549">
        <w:rPr>
          <w:rFonts w:eastAsia="Times New Roman" w:cs="Times New Roman"/>
          <w:b/>
          <w:bCs/>
        </w:rPr>
        <w:t>9</w:t>
      </w:r>
      <w:r w:rsidR="00396ED3" w:rsidRPr="003C1549">
        <w:rPr>
          <w:rFonts w:eastAsia="Times New Roman" w:cs="Times New Roman"/>
          <w:b/>
          <w:bCs/>
        </w:rPr>
        <w:t>–</w:t>
      </w:r>
      <w:r w:rsidR="00100E71" w:rsidRPr="003C1549">
        <w:rPr>
          <w:rFonts w:eastAsia="Times New Roman" w:cs="Times New Roman"/>
          <w:b/>
          <w:bCs/>
        </w:rPr>
        <w:t xml:space="preserve">11 </w:t>
      </w:r>
      <w:r w:rsidR="69DE99CD" w:rsidRPr="003C1549">
        <w:rPr>
          <w:rFonts w:eastAsia="Times New Roman" w:cs="Times New Roman"/>
        </w:rPr>
        <w:t xml:space="preserve">täiendatakse </w:t>
      </w:r>
      <w:r w:rsidR="00396ED3" w:rsidRPr="003C1549">
        <w:rPr>
          <w:rFonts w:eastAsia="Times New Roman" w:cs="Times New Roman"/>
          <w:color w:val="000000" w:themeColor="text1"/>
        </w:rPr>
        <w:t>§</w:t>
      </w:r>
      <w:r w:rsidR="69DE99CD" w:rsidRPr="003C1549">
        <w:rPr>
          <w:rFonts w:eastAsia="Times New Roman" w:cs="Times New Roman"/>
        </w:rPr>
        <w:t xml:space="preserve"> 138 </w:t>
      </w:r>
      <w:r w:rsidR="0EA3A3DF" w:rsidRPr="003C1549">
        <w:rPr>
          <w:rFonts w:eastAsia="Times New Roman" w:cs="Times New Roman"/>
        </w:rPr>
        <w:t xml:space="preserve">pealkirja </w:t>
      </w:r>
      <w:r w:rsidR="69DE99CD" w:rsidRPr="003C1549">
        <w:rPr>
          <w:rFonts w:eastAsia="Times New Roman" w:cs="Times New Roman"/>
        </w:rPr>
        <w:t>terminiga „</w:t>
      </w:r>
      <w:r w:rsidR="5C1C57B6" w:rsidRPr="003C1549">
        <w:rPr>
          <w:rFonts w:eastAsia="Times New Roman" w:cs="Times New Roman"/>
        </w:rPr>
        <w:t>eraldamisperiood</w:t>
      </w:r>
      <w:r w:rsidR="00F95C1D" w:rsidRPr="003C1549">
        <w:rPr>
          <w:rFonts w:eastAsia="Times New Roman" w:cs="Times New Roman"/>
        </w:rPr>
        <w:t>“</w:t>
      </w:r>
      <w:r w:rsidR="00F638F7" w:rsidRPr="003C1549">
        <w:rPr>
          <w:rFonts w:eastAsia="Times New Roman" w:cs="Times New Roman"/>
        </w:rPr>
        <w:t>, muudetakse lõiget 1, et oleks üheselt mõistetav, et kauplemisperiood kehtib esimesele kauplemissüsteemile</w:t>
      </w:r>
      <w:r w:rsidR="00396ED3" w:rsidRPr="003C1549">
        <w:rPr>
          <w:rFonts w:eastAsia="Times New Roman" w:cs="Times New Roman"/>
        </w:rPr>
        <w:t>,</w:t>
      </w:r>
      <w:r w:rsidR="224ABE83" w:rsidRPr="003C1549">
        <w:rPr>
          <w:rFonts w:eastAsia="Times New Roman" w:cs="Times New Roman"/>
        </w:rPr>
        <w:t xml:space="preserve"> n</w:t>
      </w:r>
      <w:r w:rsidR="12E367FE" w:rsidRPr="003C1549">
        <w:rPr>
          <w:rFonts w:eastAsia="Times New Roman" w:cs="Times New Roman"/>
        </w:rPr>
        <w:t>ing paragrahvi lisatakse lõi</w:t>
      </w:r>
      <w:r w:rsidR="78F8259D" w:rsidRPr="003C1549">
        <w:rPr>
          <w:rFonts w:eastAsia="Times New Roman" w:cs="Times New Roman"/>
        </w:rPr>
        <w:t>ge 3.</w:t>
      </w:r>
      <w:r w:rsidR="045366B9" w:rsidRPr="003C1549">
        <w:rPr>
          <w:rFonts w:eastAsia="Times New Roman" w:cs="Times New Roman"/>
        </w:rPr>
        <w:t xml:space="preserve"> Lõike 3</w:t>
      </w:r>
      <w:r w:rsidR="12E367FE" w:rsidRPr="003C1549">
        <w:rPr>
          <w:rFonts w:eastAsia="Times New Roman" w:cs="Times New Roman"/>
        </w:rPr>
        <w:t xml:space="preserve"> kohaselt </w:t>
      </w:r>
      <w:r w:rsidR="2B3D7241" w:rsidRPr="003C1549">
        <w:rPr>
          <w:rFonts w:eastAsia="Times New Roman" w:cs="Times New Roman"/>
        </w:rPr>
        <w:t xml:space="preserve">jaguneb </w:t>
      </w:r>
      <w:r w:rsidR="67F73AF8" w:rsidRPr="003C1549">
        <w:rPr>
          <w:rFonts w:eastAsia="Times New Roman" w:cs="Times New Roman"/>
        </w:rPr>
        <w:t>k</w:t>
      </w:r>
      <w:r w:rsidR="69DE99CD" w:rsidRPr="003C1549">
        <w:rPr>
          <w:rFonts w:eastAsia="Times New Roman" w:cs="Times New Roman"/>
        </w:rPr>
        <w:t xml:space="preserve">auplemissüsteemi periood kaheks </w:t>
      </w:r>
      <w:r w:rsidR="00396ED3" w:rsidRPr="003C1549">
        <w:rPr>
          <w:rFonts w:eastAsia="Times New Roman" w:cs="Times New Roman"/>
        </w:rPr>
        <w:t>viie</w:t>
      </w:r>
      <w:r w:rsidR="69DE99CD" w:rsidRPr="003C1549">
        <w:rPr>
          <w:rFonts w:eastAsia="Times New Roman" w:cs="Times New Roman"/>
        </w:rPr>
        <w:t xml:space="preserve">aastaseks </w:t>
      </w:r>
      <w:r w:rsidR="4DA6CCBC" w:rsidRPr="003C1549">
        <w:rPr>
          <w:rFonts w:eastAsia="Times New Roman" w:cs="Times New Roman"/>
        </w:rPr>
        <w:t>eraldamisperioodiks</w:t>
      </w:r>
      <w:r w:rsidR="69DE99CD" w:rsidRPr="003C1549">
        <w:rPr>
          <w:rFonts w:eastAsia="Times New Roman" w:cs="Times New Roman"/>
        </w:rPr>
        <w:t xml:space="preserve">. Kauplemissüsteemi kuuluvate käitiste käitajad taotlevad tasuta lubatud heitkoguse ühikuid enne iga </w:t>
      </w:r>
      <w:r w:rsidR="4DA6CCBC" w:rsidRPr="003C1549">
        <w:rPr>
          <w:rFonts w:eastAsia="Times New Roman" w:cs="Times New Roman"/>
        </w:rPr>
        <w:t xml:space="preserve">eraldamisperioodi </w:t>
      </w:r>
      <w:r w:rsidR="69DE99CD" w:rsidRPr="003C1549">
        <w:rPr>
          <w:rFonts w:eastAsia="Times New Roman" w:cs="Times New Roman"/>
        </w:rPr>
        <w:t xml:space="preserve">kogu </w:t>
      </w:r>
      <w:r w:rsidR="00396ED3" w:rsidRPr="003C1549">
        <w:rPr>
          <w:rFonts w:eastAsia="Times New Roman" w:cs="Times New Roman"/>
        </w:rPr>
        <w:t>viie</w:t>
      </w:r>
      <w:r w:rsidR="69DE99CD" w:rsidRPr="003C1549">
        <w:rPr>
          <w:rFonts w:eastAsia="Times New Roman" w:cs="Times New Roman"/>
        </w:rPr>
        <w:t xml:space="preserve">aastaseks perioodiks. </w:t>
      </w:r>
      <w:r w:rsidR="517A7A69" w:rsidRPr="003C1549">
        <w:rPr>
          <w:rFonts w:eastAsia="Times New Roman" w:cs="Times New Roman"/>
        </w:rPr>
        <w:t>Praegu</w:t>
      </w:r>
      <w:r w:rsidR="00F95C1D" w:rsidRPr="003C1549">
        <w:rPr>
          <w:rFonts w:eastAsia="Times New Roman" w:cs="Times New Roman"/>
        </w:rPr>
        <w:t>ne</w:t>
      </w:r>
      <w:r w:rsidR="517A7A69" w:rsidRPr="003C1549">
        <w:rPr>
          <w:rFonts w:eastAsia="Times New Roman" w:cs="Times New Roman"/>
        </w:rPr>
        <w:t xml:space="preserve"> </w:t>
      </w:r>
      <w:r w:rsidR="4DA6CCBC" w:rsidRPr="003C1549">
        <w:rPr>
          <w:rFonts w:eastAsia="Times New Roman" w:cs="Times New Roman"/>
        </w:rPr>
        <w:t xml:space="preserve">eraldamisperiood </w:t>
      </w:r>
      <w:r w:rsidR="00F95C1D" w:rsidRPr="003C1549">
        <w:rPr>
          <w:rFonts w:eastAsia="Times New Roman" w:cs="Times New Roman"/>
        </w:rPr>
        <w:t xml:space="preserve">on aastad </w:t>
      </w:r>
      <w:r w:rsidR="69DE99CD" w:rsidRPr="003C1549">
        <w:rPr>
          <w:rFonts w:eastAsia="Times New Roman" w:cs="Times New Roman"/>
        </w:rPr>
        <w:t xml:space="preserve">2021–2025. Järgmine </w:t>
      </w:r>
      <w:r w:rsidR="4DA6CCBC" w:rsidRPr="003C1549">
        <w:rPr>
          <w:rFonts w:eastAsia="Times New Roman" w:cs="Times New Roman"/>
        </w:rPr>
        <w:t xml:space="preserve">eraldamisperiood </w:t>
      </w:r>
      <w:r w:rsidR="69DE99CD" w:rsidRPr="003C1549">
        <w:rPr>
          <w:rFonts w:eastAsia="Times New Roman" w:cs="Times New Roman"/>
        </w:rPr>
        <w:t xml:space="preserve">on 2026–2030. Käitajad taotlevad lubatud heitkoguse ühikuid järgmiseks </w:t>
      </w:r>
      <w:r w:rsidR="4DA6CCBC" w:rsidRPr="003C1549">
        <w:rPr>
          <w:rFonts w:eastAsia="Times New Roman" w:cs="Times New Roman"/>
        </w:rPr>
        <w:t>eraldamisperioodiks</w:t>
      </w:r>
      <w:r w:rsidR="575CDEAB" w:rsidRPr="003C1549">
        <w:rPr>
          <w:rFonts w:eastAsia="Times New Roman" w:cs="Times New Roman"/>
        </w:rPr>
        <w:t>,</w:t>
      </w:r>
      <w:r w:rsidR="4DA6CCBC" w:rsidRPr="003C1549">
        <w:rPr>
          <w:rFonts w:eastAsia="Times New Roman" w:cs="Times New Roman"/>
        </w:rPr>
        <w:t xml:space="preserve"> </w:t>
      </w:r>
      <w:r w:rsidR="69DE99CD" w:rsidRPr="003C1549">
        <w:rPr>
          <w:rFonts w:eastAsia="Times New Roman" w:cs="Times New Roman"/>
        </w:rPr>
        <w:t xml:space="preserve">esitades Keskkonnaametile </w:t>
      </w:r>
      <w:r w:rsidR="00396ED3" w:rsidRPr="003C1549">
        <w:rPr>
          <w:rFonts w:eastAsia="Times New Roman" w:cs="Times New Roman"/>
        </w:rPr>
        <w:t>asjakohase</w:t>
      </w:r>
      <w:r w:rsidR="69DE99CD" w:rsidRPr="003C1549">
        <w:rPr>
          <w:rFonts w:eastAsia="Times New Roman" w:cs="Times New Roman"/>
        </w:rPr>
        <w:t xml:space="preserve"> tõendatud taotluse koos </w:t>
      </w:r>
      <w:r w:rsidR="00396ED3" w:rsidRPr="003C1549">
        <w:rPr>
          <w:rFonts w:eastAsia="Times New Roman" w:cs="Times New Roman"/>
        </w:rPr>
        <w:t>varasemate</w:t>
      </w:r>
      <w:r w:rsidR="69DE99CD" w:rsidRPr="003C1549">
        <w:rPr>
          <w:rFonts w:eastAsia="Times New Roman" w:cs="Times New Roman"/>
        </w:rPr>
        <w:t xml:space="preserve"> </w:t>
      </w:r>
      <w:r w:rsidR="67D313F3" w:rsidRPr="003C1549">
        <w:rPr>
          <w:rFonts w:eastAsia="Times New Roman" w:cs="Times New Roman"/>
        </w:rPr>
        <w:t xml:space="preserve">tootmistaseme </w:t>
      </w:r>
      <w:r w:rsidR="69DE99CD" w:rsidRPr="003C1549">
        <w:rPr>
          <w:rFonts w:eastAsia="Times New Roman" w:cs="Times New Roman"/>
        </w:rPr>
        <w:t>andmetega.</w:t>
      </w:r>
    </w:p>
    <w:p w14:paraId="5C0CC21D" w14:textId="77777777" w:rsidR="00D72A56" w:rsidRPr="003C1549" w:rsidRDefault="00D72A56" w:rsidP="006B4EE5">
      <w:pPr>
        <w:pStyle w:val="Standard"/>
        <w:widowControl/>
        <w:autoSpaceDE w:val="0"/>
        <w:jc w:val="both"/>
        <w:rPr>
          <w:rFonts w:eastAsia="Times New Roman" w:cs="Times New Roman"/>
        </w:rPr>
      </w:pPr>
    </w:p>
    <w:p w14:paraId="001C0224" w14:textId="747B638C" w:rsidR="009E6FAC" w:rsidRPr="003C1549" w:rsidRDefault="75C66E81" w:rsidP="006B4EE5">
      <w:pPr>
        <w:pStyle w:val="Standard"/>
        <w:widowControl/>
        <w:jc w:val="both"/>
        <w:rPr>
          <w:rFonts w:eastAsia="Times New Roman" w:cs="Times New Roman"/>
        </w:rPr>
      </w:pPr>
      <w:r w:rsidRPr="003C1549">
        <w:rPr>
          <w:rFonts w:eastAsia="Times New Roman" w:cs="Times New Roman"/>
          <w:b/>
          <w:bCs/>
        </w:rPr>
        <w:t xml:space="preserve">Punktiga </w:t>
      </w:r>
      <w:r w:rsidR="00100E71" w:rsidRPr="003C1549">
        <w:rPr>
          <w:rFonts w:eastAsia="Times New Roman" w:cs="Times New Roman"/>
          <w:b/>
          <w:bCs/>
        </w:rPr>
        <w:t>12</w:t>
      </w:r>
      <w:r w:rsidR="00100E71" w:rsidRPr="003C1549">
        <w:rPr>
          <w:rFonts w:eastAsia="Times New Roman" w:cs="Times New Roman"/>
        </w:rPr>
        <w:t xml:space="preserve"> </w:t>
      </w:r>
      <w:r w:rsidR="0544C052" w:rsidRPr="003C1549">
        <w:rPr>
          <w:rFonts w:eastAsia="Times New Roman" w:cs="Times New Roman"/>
        </w:rPr>
        <w:t xml:space="preserve">täiendatakse </w:t>
      </w:r>
      <w:r w:rsidR="35A9F4DD" w:rsidRPr="003C1549">
        <w:rPr>
          <w:rFonts w:eastAsia="Times New Roman" w:cs="Times New Roman"/>
        </w:rPr>
        <w:t>§</w:t>
      </w:r>
      <w:r w:rsidR="00D93E2D" w:rsidRPr="003C1549">
        <w:rPr>
          <w:rFonts w:eastAsia="Times New Roman" w:cs="Times New Roman"/>
        </w:rPr>
        <w:t xml:space="preserve"> </w:t>
      </w:r>
      <w:r w:rsidRPr="003C1549">
        <w:rPr>
          <w:rFonts w:eastAsia="Times New Roman" w:cs="Times New Roman"/>
        </w:rPr>
        <w:t>141 lõi</w:t>
      </w:r>
      <w:r w:rsidR="14F6DA40" w:rsidRPr="003C1549">
        <w:rPr>
          <w:rFonts w:eastAsia="Times New Roman" w:cs="Times New Roman"/>
        </w:rPr>
        <w:t>getega</w:t>
      </w:r>
      <w:r w:rsidRPr="003C1549">
        <w:rPr>
          <w:rFonts w:eastAsia="Times New Roman" w:cs="Times New Roman"/>
        </w:rPr>
        <w:t xml:space="preserve"> 4</w:t>
      </w:r>
      <w:r w:rsidR="2101B716" w:rsidRPr="003C1549">
        <w:rPr>
          <w:rFonts w:eastAsia="Times New Roman" w:cs="Times New Roman"/>
        </w:rPr>
        <w:t xml:space="preserve"> ja 5</w:t>
      </w:r>
      <w:r w:rsidR="54D45E41" w:rsidRPr="003C1549">
        <w:rPr>
          <w:rFonts w:eastAsia="Times New Roman" w:cs="Times New Roman"/>
        </w:rPr>
        <w:t>. Lõige 4</w:t>
      </w:r>
      <w:r w:rsidR="55E07699" w:rsidRPr="003C1549">
        <w:rPr>
          <w:rFonts w:eastAsia="Times New Roman" w:cs="Times New Roman"/>
        </w:rPr>
        <w:t xml:space="preserve"> </w:t>
      </w:r>
      <w:r w:rsidR="1EA61F32" w:rsidRPr="003C1549">
        <w:rPr>
          <w:rFonts w:eastAsia="Times New Roman" w:cs="Times New Roman"/>
        </w:rPr>
        <w:t xml:space="preserve">võtab üle direktiivi 2003/87 artikli 3c punkti 8 ja </w:t>
      </w:r>
      <w:r w:rsidR="3E5A6C7A" w:rsidRPr="003C1549">
        <w:rPr>
          <w:rFonts w:eastAsia="Times New Roman" w:cs="Times New Roman"/>
        </w:rPr>
        <w:t>anna</w:t>
      </w:r>
      <w:r w:rsidR="4E014BDF" w:rsidRPr="003C1549">
        <w:rPr>
          <w:rFonts w:eastAsia="Times New Roman" w:cs="Times New Roman"/>
        </w:rPr>
        <w:t>b</w:t>
      </w:r>
      <w:r w:rsidR="3E5A6C7A" w:rsidRPr="003C1549">
        <w:rPr>
          <w:rFonts w:eastAsia="Times New Roman" w:cs="Times New Roman"/>
        </w:rPr>
        <w:t xml:space="preserve"> erandi</w:t>
      </w:r>
      <w:r w:rsidR="37ADC57D" w:rsidRPr="003C1549">
        <w:rPr>
          <w:rFonts w:eastAsia="Times New Roman" w:cs="Times New Roman"/>
        </w:rPr>
        <w:t xml:space="preserve"> heitkoguste</w:t>
      </w:r>
      <w:r w:rsidR="00F95C1D" w:rsidRPr="003C1549">
        <w:rPr>
          <w:rFonts w:eastAsia="Times New Roman" w:cs="Times New Roman"/>
        </w:rPr>
        <w:t xml:space="preserve"> korral</w:t>
      </w:r>
      <w:r w:rsidR="37ADC57D" w:rsidRPr="003C1549">
        <w:rPr>
          <w:rFonts w:eastAsia="Times New Roman" w:cs="Times New Roman"/>
        </w:rPr>
        <w:t xml:space="preserve">, mis on tekkinud enne 31. detsembrit 2030 ja mis tulenevad lendudest liikmesriigi äärepoolseimas piirkonnas asuva lennuvälja ja samas liikmesriigis väljaspool seda piirkonda asuva lennuvälja vahel, kaasa arvatud mõni teine samas äärepoolseimas piirkonnas või sama liikmesriigi teises äärepoolseimas piirkonnas asuv lennuväli. </w:t>
      </w:r>
      <w:r w:rsidR="5C233782" w:rsidRPr="003C1549">
        <w:rPr>
          <w:rFonts w:eastAsia="Times New Roman" w:cs="Times New Roman"/>
        </w:rPr>
        <w:t>Nende puhul</w:t>
      </w:r>
      <w:r w:rsidR="20BB16C0" w:rsidRPr="003C1549">
        <w:rPr>
          <w:rFonts w:eastAsia="Times New Roman" w:cs="Times New Roman"/>
        </w:rPr>
        <w:t xml:space="preserve"> loetakse</w:t>
      </w:r>
      <w:r w:rsidR="2E213D26" w:rsidRPr="003C1549">
        <w:rPr>
          <w:rFonts w:eastAsia="Times New Roman" w:cs="Times New Roman"/>
        </w:rPr>
        <w:t xml:space="preserve"> </w:t>
      </w:r>
      <w:r w:rsidR="00D93E2D" w:rsidRPr="003C1549">
        <w:rPr>
          <w:rFonts w:eastAsia="Times New Roman" w:cs="Times New Roman"/>
        </w:rPr>
        <w:t>AÕKSi</w:t>
      </w:r>
      <w:r w:rsidR="20BB16C0" w:rsidRPr="003C1549">
        <w:rPr>
          <w:rFonts w:eastAsia="Times New Roman" w:cs="Times New Roman"/>
        </w:rPr>
        <w:t xml:space="preserve"> § 166</w:t>
      </w:r>
      <w:r w:rsidR="082BA108" w:rsidRPr="003C1549">
        <w:rPr>
          <w:rFonts w:eastAsia="Times New Roman" w:cs="Times New Roman"/>
        </w:rPr>
        <w:t xml:space="preserve"> (seire ja aruandlus</w:t>
      </w:r>
      <w:r w:rsidR="0B8C5696" w:rsidRPr="003C1549">
        <w:rPr>
          <w:rFonts w:eastAsia="Times New Roman" w:cs="Times New Roman"/>
        </w:rPr>
        <w:t>,</w:t>
      </w:r>
      <w:r w:rsidR="37205414" w:rsidRPr="003C1549">
        <w:rPr>
          <w:rFonts w:eastAsia="Times New Roman" w:cs="Times New Roman"/>
        </w:rPr>
        <w:t xml:space="preserve"> </w:t>
      </w:r>
      <w:r w:rsidR="082BA108" w:rsidRPr="003C1549">
        <w:rPr>
          <w:rFonts w:eastAsia="Times New Roman" w:cs="Times New Roman"/>
        </w:rPr>
        <w:t>lubatud heitkoguste tagastamine)</w:t>
      </w:r>
      <w:r w:rsidR="3A48597B" w:rsidRPr="003C1549">
        <w:rPr>
          <w:rFonts w:eastAsia="Times New Roman" w:cs="Times New Roman"/>
        </w:rPr>
        <w:t xml:space="preserve"> ja</w:t>
      </w:r>
      <w:r w:rsidR="20BB16C0" w:rsidRPr="003C1549">
        <w:rPr>
          <w:rFonts w:eastAsia="Times New Roman" w:cs="Times New Roman"/>
        </w:rPr>
        <w:t xml:space="preserve"> § 168 l</w:t>
      </w:r>
      <w:r w:rsidR="00D93E2D" w:rsidRPr="003C1549">
        <w:rPr>
          <w:rFonts w:eastAsia="Times New Roman" w:cs="Times New Roman"/>
        </w:rPr>
        <w:t>õike</w:t>
      </w:r>
      <w:r w:rsidR="20BB16C0" w:rsidRPr="003C1549">
        <w:rPr>
          <w:rFonts w:eastAsia="Times New Roman" w:cs="Times New Roman"/>
        </w:rPr>
        <w:t xml:space="preserve"> 1 nõuded täidetuks ning </w:t>
      </w:r>
      <w:r w:rsidR="77F115B6" w:rsidRPr="003C1549">
        <w:rPr>
          <w:rFonts w:eastAsia="Times New Roman" w:cs="Times New Roman"/>
        </w:rPr>
        <w:t xml:space="preserve">õhusõiduki käitajate suhtes </w:t>
      </w:r>
      <w:r w:rsidR="20BB16C0" w:rsidRPr="003C1549">
        <w:rPr>
          <w:rFonts w:eastAsia="Times New Roman" w:cs="Times New Roman"/>
        </w:rPr>
        <w:t>ei rakenda</w:t>
      </w:r>
      <w:r w:rsidR="2E641B47" w:rsidRPr="003C1549">
        <w:rPr>
          <w:rFonts w:eastAsia="Times New Roman" w:cs="Times New Roman"/>
        </w:rPr>
        <w:t>ta</w:t>
      </w:r>
      <w:r w:rsidR="20BB16C0" w:rsidRPr="003C1549">
        <w:rPr>
          <w:rFonts w:eastAsia="Times New Roman" w:cs="Times New Roman"/>
        </w:rPr>
        <w:t xml:space="preserve"> </w:t>
      </w:r>
      <w:r w:rsidR="00D93E2D" w:rsidRPr="003C1549">
        <w:rPr>
          <w:rFonts w:eastAsia="Times New Roman" w:cs="Times New Roman"/>
        </w:rPr>
        <w:t xml:space="preserve">§ 237 (HKSi nõuete rikkumine) kohaseid </w:t>
      </w:r>
      <w:r w:rsidR="4D34A302" w:rsidRPr="003C1549">
        <w:rPr>
          <w:rFonts w:eastAsia="Times New Roman" w:cs="Times New Roman"/>
        </w:rPr>
        <w:t>karistus</w:t>
      </w:r>
      <w:r w:rsidR="20BB16C0" w:rsidRPr="003C1549">
        <w:rPr>
          <w:rFonts w:eastAsia="Times New Roman" w:cs="Times New Roman"/>
        </w:rPr>
        <w:t>meetmeid.</w:t>
      </w:r>
      <w:r w:rsidR="6DC065B4" w:rsidRPr="003C1549">
        <w:rPr>
          <w:rFonts w:eastAsia="Times New Roman" w:cs="Times New Roman"/>
        </w:rPr>
        <w:t xml:space="preserve"> Äärepoolseima</w:t>
      </w:r>
      <w:r w:rsidR="00D93E2D" w:rsidRPr="003C1549">
        <w:rPr>
          <w:rFonts w:eastAsia="Times New Roman" w:cs="Times New Roman"/>
        </w:rPr>
        <w:t>d</w:t>
      </w:r>
      <w:r w:rsidR="6DC065B4" w:rsidRPr="003C1549">
        <w:rPr>
          <w:rFonts w:eastAsia="Times New Roman" w:cs="Times New Roman"/>
        </w:rPr>
        <w:t xml:space="preserve"> piirkonna</w:t>
      </w:r>
      <w:r w:rsidR="00D93E2D" w:rsidRPr="003C1549">
        <w:rPr>
          <w:rFonts w:eastAsia="Times New Roman" w:cs="Times New Roman"/>
        </w:rPr>
        <w:t>d</w:t>
      </w:r>
      <w:r w:rsidR="6DC065B4" w:rsidRPr="003C1549">
        <w:rPr>
          <w:rFonts w:eastAsia="Times New Roman" w:cs="Times New Roman"/>
        </w:rPr>
        <w:t xml:space="preserve"> on </w:t>
      </w:r>
      <w:r w:rsidR="65BAEF44" w:rsidRPr="003C1549">
        <w:rPr>
          <w:rFonts w:eastAsia="Times New Roman" w:cs="Times New Roman"/>
        </w:rPr>
        <w:t xml:space="preserve">Euroopa Liidu Toimimise Lepingu artikli 349 </w:t>
      </w:r>
      <w:r w:rsidR="00D93E2D" w:rsidRPr="003C1549">
        <w:rPr>
          <w:rFonts w:eastAsia="Times New Roman" w:cs="Times New Roman"/>
        </w:rPr>
        <w:t xml:space="preserve">järgi </w:t>
      </w:r>
      <w:r w:rsidR="4E2639E1" w:rsidRPr="003C1549">
        <w:rPr>
          <w:rFonts w:eastAsia="Times New Roman" w:cs="Times New Roman"/>
        </w:rPr>
        <w:t>Guadeloupe, Prantsuse Guajaana, Réunion, Martinique, Mayotte ja Saint-Martin (Prantsusmaa), Assoorid ja Madeira (Portugal) ning Kanaari saared (Hispaania)</w:t>
      </w:r>
      <w:r w:rsidR="54D45E41" w:rsidRPr="003C1549">
        <w:rPr>
          <w:rFonts w:eastAsia="Times New Roman" w:cs="Times New Roman"/>
        </w:rPr>
        <w:t xml:space="preserve">. </w:t>
      </w:r>
      <w:r w:rsidR="009B2CE3" w:rsidRPr="003C1549">
        <w:rPr>
          <w:rFonts w:eastAsia="Times New Roman" w:cs="Times New Roman"/>
        </w:rPr>
        <w:t>Praegu on Eestil administreerida ettevõte, mis lendab Kanaari saartele</w:t>
      </w:r>
      <w:r w:rsidR="00121753" w:rsidRPr="003C1549">
        <w:rPr>
          <w:rFonts w:eastAsia="Times New Roman" w:cs="Times New Roman"/>
        </w:rPr>
        <w:t>, kuid välistada ei saa, et neid võib lisanduda teisigi</w:t>
      </w:r>
      <w:r w:rsidR="009B2CE3" w:rsidRPr="003C1549">
        <w:rPr>
          <w:rFonts w:eastAsia="Times New Roman" w:cs="Times New Roman"/>
        </w:rPr>
        <w:t>.</w:t>
      </w:r>
    </w:p>
    <w:p w14:paraId="7B2BDA9A" w14:textId="77777777" w:rsidR="009E6FAC" w:rsidRPr="003C1549" w:rsidRDefault="009E6FAC" w:rsidP="006B4EE5">
      <w:pPr>
        <w:pStyle w:val="Standard"/>
        <w:widowControl/>
        <w:jc w:val="both"/>
        <w:rPr>
          <w:rFonts w:eastAsia="Times New Roman" w:cs="Times New Roman"/>
        </w:rPr>
      </w:pPr>
    </w:p>
    <w:p w14:paraId="0DCA2A5C" w14:textId="30B4E457" w:rsidR="02F6358D" w:rsidRPr="003C1549" w:rsidRDefault="78F3714B" w:rsidP="006B4EE5">
      <w:pPr>
        <w:pStyle w:val="Standard"/>
        <w:widowControl/>
        <w:jc w:val="both"/>
        <w:rPr>
          <w:rFonts w:eastAsia="Times New Roman" w:cs="Times New Roman"/>
        </w:rPr>
      </w:pPr>
      <w:r w:rsidRPr="003C1549">
        <w:rPr>
          <w:rFonts w:eastAsia="Times New Roman" w:cs="Times New Roman"/>
        </w:rPr>
        <w:t xml:space="preserve">Samuti </w:t>
      </w:r>
      <w:r w:rsidR="00D93E2D" w:rsidRPr="003C1549">
        <w:rPr>
          <w:rFonts w:eastAsia="Times New Roman" w:cs="Times New Roman"/>
        </w:rPr>
        <w:t xml:space="preserve">määratletakse </w:t>
      </w:r>
      <w:r w:rsidRPr="003C1549">
        <w:rPr>
          <w:rFonts w:eastAsia="Times New Roman" w:cs="Times New Roman"/>
        </w:rPr>
        <w:t>direktiivi 2003/87 artik</w:t>
      </w:r>
      <w:r w:rsidR="00D93E2D" w:rsidRPr="003C1549">
        <w:rPr>
          <w:rFonts w:eastAsia="Times New Roman" w:cs="Times New Roman"/>
        </w:rPr>
        <w:t>li</w:t>
      </w:r>
      <w:r w:rsidRPr="003C1549">
        <w:rPr>
          <w:rFonts w:eastAsia="Times New Roman" w:cs="Times New Roman"/>
        </w:rPr>
        <w:t xml:space="preserve"> 3 lõike v </w:t>
      </w:r>
      <w:r w:rsidR="00D93E2D" w:rsidRPr="003C1549">
        <w:rPr>
          <w:rFonts w:eastAsia="Times New Roman" w:cs="Times New Roman"/>
        </w:rPr>
        <w:t xml:space="preserve">järgi </w:t>
      </w:r>
      <w:r w:rsidRPr="003C1549">
        <w:rPr>
          <w:rFonts w:eastAsia="Times New Roman" w:cs="Times New Roman"/>
        </w:rPr>
        <w:t>lennunduse muu kui CO</w:t>
      </w:r>
      <w:r w:rsidRPr="003C1549">
        <w:rPr>
          <w:rFonts w:eastAsia="Times New Roman" w:cs="Times New Roman"/>
          <w:vertAlign w:val="subscript"/>
        </w:rPr>
        <w:t>2</w:t>
      </w:r>
      <w:r w:rsidRPr="003C1549">
        <w:rPr>
          <w:rFonts w:eastAsia="Times New Roman" w:cs="Times New Roman"/>
        </w:rPr>
        <w:t xml:space="preserve"> heite mõju.</w:t>
      </w:r>
      <w:r w:rsidR="55E07699" w:rsidRPr="003C1549">
        <w:rPr>
          <w:rFonts w:eastAsia="Times New Roman" w:cs="Times New Roman"/>
        </w:rPr>
        <w:t xml:space="preserve"> </w:t>
      </w:r>
      <w:r w:rsidR="70375424" w:rsidRPr="003C1549">
        <w:rPr>
          <w:rFonts w:eastAsia="Times New Roman" w:cs="Times New Roman"/>
        </w:rPr>
        <w:t>Õhusõiduki käitajad esitavad alates 1. jaanuarist 2025 kord aastas aruande lennunduse muu kui CO</w:t>
      </w:r>
      <w:r w:rsidR="70375424" w:rsidRPr="003C1549">
        <w:rPr>
          <w:rFonts w:eastAsia="Times New Roman" w:cs="Times New Roman"/>
          <w:vertAlign w:val="subscript"/>
        </w:rPr>
        <w:t>2</w:t>
      </w:r>
      <w:r w:rsidR="70375424" w:rsidRPr="003C1549">
        <w:rPr>
          <w:rFonts w:eastAsia="Times New Roman" w:cs="Times New Roman"/>
        </w:rPr>
        <w:t xml:space="preserve"> heite mõju kohta. Euroopa Komisjon </w:t>
      </w:r>
      <w:r w:rsidR="00F95C1D" w:rsidRPr="003C1549">
        <w:rPr>
          <w:rFonts w:eastAsia="Times New Roman" w:cs="Times New Roman"/>
        </w:rPr>
        <w:t xml:space="preserve">võtab </w:t>
      </w:r>
      <w:r w:rsidR="70375424" w:rsidRPr="003C1549">
        <w:rPr>
          <w:rFonts w:eastAsia="Times New Roman" w:cs="Times New Roman"/>
        </w:rPr>
        <w:t>31. augustiks 2024 vastu rakendusakti, et lisada seire-, aruandlus- ja kontrolliraamistikku lennunduse muu kui CO</w:t>
      </w:r>
      <w:r w:rsidR="70375424" w:rsidRPr="003C1549">
        <w:rPr>
          <w:rFonts w:eastAsia="Times New Roman" w:cs="Times New Roman"/>
          <w:vertAlign w:val="subscript"/>
        </w:rPr>
        <w:t>2</w:t>
      </w:r>
      <w:r w:rsidR="70375424" w:rsidRPr="003C1549">
        <w:rPr>
          <w:rFonts w:eastAsia="Times New Roman" w:cs="Times New Roman"/>
        </w:rPr>
        <w:t xml:space="preserve"> heite mõju. </w:t>
      </w:r>
      <w:r w:rsidR="00F95C1D" w:rsidRPr="003C1549">
        <w:rPr>
          <w:rFonts w:eastAsia="Times New Roman" w:cs="Times New Roman"/>
        </w:rPr>
        <w:t>R</w:t>
      </w:r>
      <w:r w:rsidR="55E07699" w:rsidRPr="003C1549">
        <w:rPr>
          <w:rFonts w:eastAsia="Times New Roman" w:cs="Times New Roman"/>
        </w:rPr>
        <w:t>akendusaktiga täpsustatakse ka iga kasvuhoonegaasi globaalse soojendamise potentsiaal</w:t>
      </w:r>
      <w:r w:rsidR="002645F9" w:rsidRPr="003C1549">
        <w:rPr>
          <w:rFonts w:eastAsia="Times New Roman" w:cs="Times New Roman"/>
        </w:rPr>
        <w:t>i</w:t>
      </w:r>
      <w:r w:rsidR="55E07699" w:rsidRPr="003C1549">
        <w:rPr>
          <w:rFonts w:eastAsia="Times New Roman" w:cs="Times New Roman"/>
        </w:rPr>
        <w:t xml:space="preserve"> ning võetakse arvesse teaduslikke andmeid lennunduse muu kui CO</w:t>
      </w:r>
      <w:r w:rsidR="55E07699" w:rsidRPr="003C1549">
        <w:rPr>
          <w:rFonts w:eastAsia="Times New Roman" w:cs="Times New Roman"/>
          <w:vertAlign w:val="subscript"/>
        </w:rPr>
        <w:t>2</w:t>
      </w:r>
      <w:r w:rsidR="55E07699" w:rsidRPr="003C1549">
        <w:rPr>
          <w:rFonts w:eastAsia="Times New Roman" w:cs="Times New Roman"/>
        </w:rPr>
        <w:t xml:space="preserve"> heite mõju kohta.</w:t>
      </w:r>
    </w:p>
    <w:p w14:paraId="4F2993C4" w14:textId="6FC10D2F" w:rsidR="02F6358D" w:rsidRPr="003C1549" w:rsidRDefault="02F6358D" w:rsidP="006B4EE5">
      <w:pPr>
        <w:pStyle w:val="Standard"/>
        <w:widowControl/>
        <w:jc w:val="both"/>
        <w:rPr>
          <w:rFonts w:eastAsia="Times New Roman" w:cs="Times New Roman"/>
        </w:rPr>
      </w:pPr>
    </w:p>
    <w:p w14:paraId="7BEEEF0E" w14:textId="43047787" w:rsidR="002645F9" w:rsidRPr="003C1549" w:rsidRDefault="11959D0E" w:rsidP="006B4EE5">
      <w:pPr>
        <w:pStyle w:val="Standard"/>
        <w:widowControl/>
        <w:jc w:val="both"/>
        <w:rPr>
          <w:rFonts w:eastAsia="Times New Roman" w:cs="Times New Roman"/>
        </w:rPr>
      </w:pPr>
      <w:r w:rsidRPr="003C1549">
        <w:rPr>
          <w:rFonts w:eastAsia="Times New Roman" w:cs="Times New Roman"/>
          <w:b/>
          <w:bCs/>
        </w:rPr>
        <w:t xml:space="preserve">Punktiga </w:t>
      </w:r>
      <w:r w:rsidR="00100E71" w:rsidRPr="003C1549">
        <w:rPr>
          <w:rFonts w:eastAsia="Times New Roman" w:cs="Times New Roman"/>
          <w:b/>
          <w:bCs/>
        </w:rPr>
        <w:t>13</w:t>
      </w:r>
      <w:r w:rsidR="00100E71" w:rsidRPr="003C1549">
        <w:rPr>
          <w:rFonts w:eastAsia="Times New Roman" w:cs="Times New Roman"/>
        </w:rPr>
        <w:t xml:space="preserve"> </w:t>
      </w:r>
      <w:r w:rsidRPr="003C1549">
        <w:rPr>
          <w:rFonts w:eastAsia="Times New Roman" w:cs="Times New Roman"/>
        </w:rPr>
        <w:t>täiendatakse seadust §-ga 141</w:t>
      </w:r>
      <w:r w:rsidRPr="003C1549">
        <w:rPr>
          <w:rFonts w:eastAsia="Times New Roman" w:cs="Times New Roman"/>
          <w:vertAlign w:val="superscript"/>
        </w:rPr>
        <w:t>1</w:t>
      </w:r>
      <w:r w:rsidRPr="003C1549">
        <w:rPr>
          <w:rFonts w:eastAsia="Times New Roman" w:cs="Times New Roman"/>
        </w:rPr>
        <w:t xml:space="preserve">, et sätestada laevandusettevõtja </w:t>
      </w:r>
      <w:r w:rsidR="233E111D" w:rsidRPr="003C1549">
        <w:rPr>
          <w:rFonts w:eastAsia="Times New Roman" w:cs="Times New Roman"/>
        </w:rPr>
        <w:t xml:space="preserve">mõiste </w:t>
      </w:r>
      <w:r w:rsidR="70353BCF" w:rsidRPr="003C1549">
        <w:rPr>
          <w:rFonts w:eastAsia="Times New Roman" w:cs="Times New Roman"/>
        </w:rPr>
        <w:t>ja tema kohustused</w:t>
      </w:r>
      <w:r w:rsidRPr="003C1549">
        <w:rPr>
          <w:rFonts w:eastAsia="Times New Roman" w:cs="Times New Roman"/>
        </w:rPr>
        <w:t xml:space="preserve">. Sellega võetakse üle direktiivi </w:t>
      </w:r>
      <w:r w:rsidR="2FBB4F99" w:rsidRPr="003C1549">
        <w:rPr>
          <w:rFonts w:eastAsia="Times New Roman" w:cs="Times New Roman"/>
        </w:rPr>
        <w:t xml:space="preserve">2003/87 </w:t>
      </w:r>
      <w:r w:rsidRPr="003C1549">
        <w:rPr>
          <w:rFonts w:eastAsia="Times New Roman" w:cs="Times New Roman"/>
        </w:rPr>
        <w:t xml:space="preserve">artikli 3 punkt </w:t>
      </w:r>
      <w:r w:rsidR="0F10285B" w:rsidRPr="003C1549">
        <w:rPr>
          <w:rFonts w:eastAsia="Times New Roman" w:cs="Times New Roman"/>
        </w:rPr>
        <w:t>w</w:t>
      </w:r>
      <w:r w:rsidR="70353BCF" w:rsidRPr="003C1549">
        <w:rPr>
          <w:rFonts w:eastAsia="Times New Roman" w:cs="Times New Roman"/>
        </w:rPr>
        <w:t xml:space="preserve"> ning artikkel 3g</w:t>
      </w:r>
      <w:r w:rsidR="1E0EF2BA" w:rsidRPr="003C1549">
        <w:rPr>
          <w:rFonts w:eastAsia="Times New Roman" w:cs="Times New Roman"/>
        </w:rPr>
        <w:t>c</w:t>
      </w:r>
      <w:r w:rsidRPr="003C1549">
        <w:rPr>
          <w:rFonts w:eastAsia="Times New Roman" w:cs="Times New Roman"/>
        </w:rPr>
        <w:t>.</w:t>
      </w:r>
    </w:p>
    <w:p w14:paraId="5EE51B93" w14:textId="77777777" w:rsidR="00121753" w:rsidRPr="003C1549" w:rsidRDefault="00121753" w:rsidP="006B4EE5">
      <w:pPr>
        <w:pStyle w:val="Standard"/>
        <w:widowControl/>
        <w:jc w:val="both"/>
        <w:rPr>
          <w:rFonts w:eastAsia="Times New Roman" w:cs="Times New Roman"/>
        </w:rPr>
      </w:pPr>
    </w:p>
    <w:p w14:paraId="7007E3E9" w14:textId="7B90038C" w:rsidR="00F95C1D" w:rsidRPr="003C1549" w:rsidRDefault="11959D0E" w:rsidP="006B4EE5">
      <w:pPr>
        <w:pStyle w:val="Standard"/>
        <w:widowControl/>
        <w:jc w:val="both"/>
        <w:rPr>
          <w:rFonts w:eastAsia="Times New Roman" w:cs="Times New Roman"/>
        </w:rPr>
      </w:pPr>
      <w:r w:rsidRPr="003C1549">
        <w:rPr>
          <w:rFonts w:eastAsia="Times New Roman" w:cs="Times New Roman"/>
        </w:rPr>
        <w:t xml:space="preserve">Lõige 1 </w:t>
      </w:r>
      <w:r w:rsidR="002645F9" w:rsidRPr="003C1549">
        <w:rPr>
          <w:rFonts w:eastAsia="Times New Roman" w:cs="Times New Roman"/>
        </w:rPr>
        <w:t>määratleb</w:t>
      </w:r>
      <w:r w:rsidR="3B9C7D89" w:rsidRPr="003C1549">
        <w:rPr>
          <w:rFonts w:eastAsia="Times New Roman" w:cs="Times New Roman"/>
        </w:rPr>
        <w:t>,</w:t>
      </w:r>
      <w:r w:rsidR="70353BCF" w:rsidRPr="003C1549">
        <w:rPr>
          <w:rFonts w:eastAsia="Times New Roman" w:cs="Times New Roman"/>
        </w:rPr>
        <w:t xml:space="preserve"> kes on laevandusettevõtja ELi HKSi rakendamise mõistes. Laevandusettevõtja on kas laeva omanik või isik, kes te</w:t>
      </w:r>
      <w:r w:rsidR="002645F9" w:rsidRPr="003C1549">
        <w:rPr>
          <w:rFonts w:eastAsia="Times New Roman" w:cs="Times New Roman"/>
        </w:rPr>
        <w:t>eb</w:t>
      </w:r>
      <w:r w:rsidR="70353BCF" w:rsidRPr="003C1549">
        <w:rPr>
          <w:rFonts w:eastAsia="Times New Roman" w:cs="Times New Roman"/>
        </w:rPr>
        <w:t xml:space="preserve"> direktiivi kohald</w:t>
      </w:r>
      <w:r w:rsidR="53F76072" w:rsidRPr="003C1549">
        <w:rPr>
          <w:rFonts w:eastAsia="Times New Roman" w:cs="Times New Roman"/>
        </w:rPr>
        <w:t>amis</w:t>
      </w:r>
      <w:r w:rsidR="70353BCF" w:rsidRPr="003C1549">
        <w:rPr>
          <w:rFonts w:eastAsia="Times New Roman" w:cs="Times New Roman"/>
        </w:rPr>
        <w:t>alasse jäävaid meresõite ning vastutab kõikide meresõitu puudutavate nõuete ja kohustuste täitmise eest</w:t>
      </w:r>
      <w:r w:rsidR="1E0EF2BA" w:rsidRPr="003C1549">
        <w:rPr>
          <w:rFonts w:eastAsia="Times New Roman" w:cs="Times New Roman"/>
        </w:rPr>
        <w:t xml:space="preserve">, mis on sätestatud </w:t>
      </w:r>
      <w:r w:rsidR="70353BCF" w:rsidRPr="003C1549">
        <w:rPr>
          <w:rFonts w:eastAsia="Times New Roman" w:cs="Times New Roman"/>
        </w:rPr>
        <w:t>Euroopa Parlamendi ja nõukogu määruse</w:t>
      </w:r>
      <w:r w:rsidR="1E0EF2BA" w:rsidRPr="003C1549">
        <w:rPr>
          <w:rFonts w:eastAsia="Times New Roman" w:cs="Times New Roman"/>
        </w:rPr>
        <w:t xml:space="preserve">s </w:t>
      </w:r>
      <w:r w:rsidR="70353BCF" w:rsidRPr="003C1549">
        <w:rPr>
          <w:rFonts w:eastAsia="Times New Roman" w:cs="Times New Roman"/>
        </w:rPr>
        <w:t>(EÜ) nr 336/2006.</w:t>
      </w:r>
    </w:p>
    <w:p w14:paraId="004E15E5" w14:textId="77777777" w:rsidR="00121753" w:rsidRPr="003C1549" w:rsidRDefault="00121753" w:rsidP="006B4EE5">
      <w:pPr>
        <w:pStyle w:val="Standard"/>
        <w:widowControl/>
        <w:jc w:val="both"/>
        <w:rPr>
          <w:rFonts w:eastAsia="Times New Roman" w:cs="Times New Roman"/>
        </w:rPr>
      </w:pPr>
    </w:p>
    <w:p w14:paraId="7CDBF4C5" w14:textId="0E3F1E2E" w:rsidR="00BD36F6" w:rsidRPr="003C1549" w:rsidRDefault="1E0EF2BA" w:rsidP="006B4EE5">
      <w:pPr>
        <w:pStyle w:val="Standard"/>
        <w:widowControl/>
        <w:jc w:val="both"/>
        <w:rPr>
          <w:rFonts w:eastAsia="Times New Roman" w:cs="Times New Roman"/>
        </w:rPr>
      </w:pPr>
      <w:r w:rsidRPr="003C1549">
        <w:rPr>
          <w:rFonts w:eastAsia="Times New Roman" w:cs="Times New Roman"/>
        </w:rPr>
        <w:t>Lõike</w:t>
      </w:r>
      <w:r w:rsidR="00F95C1D" w:rsidRPr="003C1549">
        <w:rPr>
          <w:rFonts w:eastAsia="Times New Roman" w:cs="Times New Roman"/>
        </w:rPr>
        <w:t>s</w:t>
      </w:r>
      <w:r w:rsidRPr="003C1549">
        <w:rPr>
          <w:rFonts w:eastAsia="Times New Roman" w:cs="Times New Roman"/>
        </w:rPr>
        <w:t xml:space="preserve"> 2 sätestatakse, </w:t>
      </w:r>
      <w:r w:rsidR="08E2CDF3" w:rsidRPr="003C1549">
        <w:rPr>
          <w:rFonts w:eastAsia="Times New Roman" w:cs="Times New Roman"/>
        </w:rPr>
        <w:t>kuidas</w:t>
      </w:r>
      <w:r w:rsidRPr="003C1549">
        <w:rPr>
          <w:rFonts w:eastAsia="Times New Roman" w:cs="Times New Roman"/>
        </w:rPr>
        <w:t xml:space="preserve"> ELi HKSi nõuete täitmis</w:t>
      </w:r>
      <w:r w:rsidR="3D393012" w:rsidRPr="003C1549">
        <w:rPr>
          <w:rFonts w:eastAsia="Times New Roman" w:cs="Times New Roman"/>
        </w:rPr>
        <w:t>t</w:t>
      </w:r>
      <w:r w:rsidRPr="003C1549">
        <w:rPr>
          <w:rFonts w:eastAsia="Times New Roman" w:cs="Times New Roman"/>
        </w:rPr>
        <w:t xml:space="preserve"> </w:t>
      </w:r>
      <w:r w:rsidR="0C7AF827" w:rsidRPr="003C1549">
        <w:rPr>
          <w:rFonts w:eastAsia="Times New Roman" w:cs="Times New Roman"/>
        </w:rPr>
        <w:t>reguleerida</w:t>
      </w:r>
      <w:r w:rsidRPr="003C1549">
        <w:rPr>
          <w:rFonts w:eastAsia="Times New Roman" w:cs="Times New Roman"/>
        </w:rPr>
        <w:t xml:space="preserve">. Kui laeva käitab muu isik, kes ei ole laevandusettevõtja selle paragrahvi mõistes, tuleb sellel isikul tasuda ELi HKSiga seotud kulud laevandusettevõtjale. See tähendab, et laevandusettevõtja ja laeva käitaja vahel tuleb </w:t>
      </w:r>
      <w:r w:rsidR="747E3B31" w:rsidRPr="003C1549">
        <w:rPr>
          <w:rFonts w:eastAsia="Times New Roman" w:cs="Times New Roman"/>
        </w:rPr>
        <w:t xml:space="preserve">kohustus </w:t>
      </w:r>
      <w:r w:rsidR="00A976E3" w:rsidRPr="003C1549">
        <w:rPr>
          <w:rFonts w:eastAsia="Times New Roman" w:cs="Times New Roman"/>
        </w:rPr>
        <w:t xml:space="preserve">vajadusel </w:t>
      </w:r>
      <w:r w:rsidR="747E3B31" w:rsidRPr="003C1549">
        <w:rPr>
          <w:rFonts w:eastAsia="Times New Roman" w:cs="Times New Roman"/>
        </w:rPr>
        <w:t>fikseerida</w:t>
      </w:r>
      <w:r w:rsidR="003429F7" w:rsidRPr="003C1549">
        <w:rPr>
          <w:rFonts w:eastAsia="Times New Roman" w:cs="Times New Roman"/>
        </w:rPr>
        <w:t xml:space="preserve"> (nt kui tegemist välismaal registreeritud ettevõtjaga)</w:t>
      </w:r>
      <w:r w:rsidRPr="003C1549">
        <w:rPr>
          <w:rFonts w:eastAsia="Times New Roman" w:cs="Times New Roman"/>
        </w:rPr>
        <w:t xml:space="preserve">. </w:t>
      </w:r>
      <w:r w:rsidR="001F6138" w:rsidRPr="003C1549">
        <w:rPr>
          <w:rFonts w:eastAsia="Times New Roman" w:cs="Times New Roman"/>
        </w:rPr>
        <w:t>Niisugune</w:t>
      </w:r>
      <w:r w:rsidRPr="003C1549">
        <w:rPr>
          <w:rFonts w:eastAsia="Times New Roman" w:cs="Times New Roman"/>
        </w:rPr>
        <w:t xml:space="preserve"> kokkulepe võib olla täiendus juba </w:t>
      </w:r>
      <w:r w:rsidR="001F6138" w:rsidRPr="003C1549">
        <w:rPr>
          <w:rFonts w:eastAsia="Times New Roman" w:cs="Times New Roman"/>
        </w:rPr>
        <w:t>sellele vormile</w:t>
      </w:r>
      <w:r w:rsidRPr="003C1549">
        <w:rPr>
          <w:rFonts w:eastAsia="Times New Roman" w:cs="Times New Roman"/>
        </w:rPr>
        <w:t xml:space="preserve">, mida laeva omanikud ja laeva käitajad kasutavad omavaheliste õiguste ja kohustuste </w:t>
      </w:r>
      <w:r w:rsidR="00BD36F6" w:rsidRPr="003C1549">
        <w:rPr>
          <w:rFonts w:eastAsia="Times New Roman" w:cs="Times New Roman"/>
        </w:rPr>
        <w:t>reguleerimiseks</w:t>
      </w:r>
      <w:r w:rsidRPr="003C1549">
        <w:rPr>
          <w:rFonts w:eastAsia="Times New Roman" w:cs="Times New Roman"/>
        </w:rPr>
        <w:t>.</w:t>
      </w:r>
    </w:p>
    <w:p w14:paraId="495DC1E3" w14:textId="77777777" w:rsidR="00121753" w:rsidRPr="003C1549" w:rsidRDefault="00121753" w:rsidP="006B4EE5">
      <w:pPr>
        <w:pStyle w:val="Standard"/>
        <w:widowControl/>
        <w:jc w:val="both"/>
        <w:rPr>
          <w:rFonts w:eastAsia="Times New Roman" w:cs="Times New Roman"/>
        </w:rPr>
      </w:pPr>
    </w:p>
    <w:p w14:paraId="5DE9FAD2" w14:textId="77777777" w:rsidR="00121753" w:rsidRPr="003C1549" w:rsidRDefault="1E3CC594" w:rsidP="006B4EE5">
      <w:pPr>
        <w:pStyle w:val="Standard"/>
        <w:widowControl/>
        <w:jc w:val="both"/>
        <w:rPr>
          <w:rFonts w:eastAsia="Times New Roman" w:cs="Times New Roman"/>
        </w:rPr>
      </w:pPr>
      <w:r w:rsidRPr="003C1549">
        <w:rPr>
          <w:rFonts w:eastAsia="Times New Roman" w:cs="Times New Roman"/>
        </w:rPr>
        <w:t xml:space="preserve">Lõige 3 täpsustab, et laeva käitamise all mõeldakse veetava lasti, laeva marsruudi ja kiiruse kindlaksmääramist. Teisisõnu on laeva käitaja see, kes teeb otsuseid veetava lasti, marsruudi ja laeva kiiruse </w:t>
      </w:r>
      <w:r w:rsidR="679E9FE9" w:rsidRPr="003C1549">
        <w:rPr>
          <w:rFonts w:eastAsia="Times New Roman" w:cs="Times New Roman"/>
        </w:rPr>
        <w:t>kohta</w:t>
      </w:r>
      <w:r w:rsidRPr="003C1549">
        <w:rPr>
          <w:rFonts w:eastAsia="Times New Roman" w:cs="Times New Roman"/>
        </w:rPr>
        <w:t>.</w:t>
      </w:r>
      <w:r w:rsidR="008F3426" w:rsidRPr="003C1549">
        <w:rPr>
          <w:rFonts w:eastAsia="Times New Roman" w:cs="Times New Roman"/>
        </w:rPr>
        <w:t xml:space="preserve"> </w:t>
      </w:r>
    </w:p>
    <w:p w14:paraId="11B7ECDF" w14:textId="77777777" w:rsidR="00121753" w:rsidRPr="003C1549" w:rsidRDefault="00121753" w:rsidP="006B4EE5">
      <w:pPr>
        <w:pStyle w:val="Standard"/>
        <w:widowControl/>
        <w:jc w:val="both"/>
        <w:rPr>
          <w:rFonts w:eastAsia="Times New Roman" w:cs="Times New Roman"/>
        </w:rPr>
      </w:pPr>
    </w:p>
    <w:p w14:paraId="2848D597" w14:textId="539ECB4C" w:rsidR="00D72A56" w:rsidRPr="003C1549" w:rsidRDefault="008F3426" w:rsidP="006B4EE5">
      <w:pPr>
        <w:pStyle w:val="Standard"/>
        <w:widowControl/>
        <w:jc w:val="both"/>
        <w:rPr>
          <w:rFonts w:eastAsia="Times New Roman" w:cs="Times New Roman"/>
        </w:rPr>
      </w:pPr>
      <w:r w:rsidRPr="003C1549">
        <w:rPr>
          <w:rFonts w:eastAsia="Times New Roman" w:cs="Times New Roman"/>
        </w:rPr>
        <w:t xml:space="preserve">Lõikes </w:t>
      </w:r>
      <w:r w:rsidR="001F6138" w:rsidRPr="003C1549">
        <w:rPr>
          <w:rFonts w:eastAsia="Times New Roman" w:cs="Times New Roman"/>
        </w:rPr>
        <w:t>4</w:t>
      </w:r>
      <w:r w:rsidRPr="003C1549">
        <w:rPr>
          <w:rFonts w:eastAsia="Times New Roman" w:cs="Times New Roman"/>
        </w:rPr>
        <w:t xml:space="preserve"> viidatakse, et Keskkonnaamet jääb Euroopa Komisjoni koostatud laevandusettevõtete loetelu </w:t>
      </w:r>
      <w:r w:rsidR="001F6138" w:rsidRPr="003C1549">
        <w:rPr>
          <w:rFonts w:eastAsia="Times New Roman" w:cs="Times New Roman"/>
        </w:rPr>
        <w:t>ja selle</w:t>
      </w:r>
      <w:r w:rsidRPr="003C1549">
        <w:rPr>
          <w:rFonts w:eastAsia="Times New Roman" w:cs="Times New Roman"/>
        </w:rPr>
        <w:t xml:space="preserve"> rakendusotsus</w:t>
      </w:r>
      <w:r w:rsidR="001F6138" w:rsidRPr="003C1549">
        <w:rPr>
          <w:rFonts w:eastAsia="Times New Roman" w:cs="Times New Roman"/>
        </w:rPr>
        <w:t>e</w:t>
      </w:r>
      <w:r w:rsidRPr="003C1549">
        <w:rPr>
          <w:rFonts w:eastAsia="Times New Roman" w:cs="Times New Roman"/>
        </w:rPr>
        <w:t xml:space="preserve"> (EL) 2024/411 järgi laevandusettevõtja eest vastutavaks</w:t>
      </w:r>
      <w:r w:rsidR="001F6138" w:rsidRPr="003C1549">
        <w:rPr>
          <w:rFonts w:eastAsia="Times New Roman" w:cs="Times New Roman"/>
        </w:rPr>
        <w:t>,</w:t>
      </w:r>
      <w:r w:rsidRPr="003C1549">
        <w:rPr>
          <w:rFonts w:eastAsia="Times New Roman" w:cs="Times New Roman"/>
        </w:rPr>
        <w:t xml:space="preserve"> olenemata laevandusettevõtja tegevusala või registreerimise hilisematest muutustest</w:t>
      </w:r>
      <w:r w:rsidR="001F6138" w:rsidRPr="003C1549">
        <w:rPr>
          <w:rFonts w:eastAsia="Times New Roman" w:cs="Times New Roman"/>
        </w:rPr>
        <w:t>,</w:t>
      </w:r>
      <w:r w:rsidRPr="003C1549">
        <w:rPr>
          <w:rFonts w:eastAsia="Times New Roman" w:cs="Times New Roman"/>
        </w:rPr>
        <w:t xml:space="preserve"> nende muutuste kajastamiseni ajakohastatud loetelus. Eeldatava</w:t>
      </w:r>
      <w:r w:rsidR="000D1D13" w:rsidRPr="003C1549">
        <w:rPr>
          <w:rFonts w:eastAsia="Times New Roman" w:cs="Times New Roman"/>
        </w:rPr>
        <w:t>sti</w:t>
      </w:r>
      <w:r w:rsidRPr="003C1549">
        <w:rPr>
          <w:rFonts w:eastAsia="Times New Roman" w:cs="Times New Roman"/>
        </w:rPr>
        <w:t xml:space="preserve"> muudetakse nimekirja iga </w:t>
      </w:r>
      <w:r w:rsidR="000D1D13" w:rsidRPr="003C1549">
        <w:rPr>
          <w:rFonts w:eastAsia="Times New Roman" w:cs="Times New Roman"/>
        </w:rPr>
        <w:t>kahe</w:t>
      </w:r>
      <w:r w:rsidRPr="003C1549">
        <w:rPr>
          <w:rFonts w:eastAsia="Times New Roman" w:cs="Times New Roman"/>
        </w:rPr>
        <w:t xml:space="preserve"> aasta tagant. Punktiga </w:t>
      </w:r>
      <w:r w:rsidR="00F148DE" w:rsidRPr="003C1549">
        <w:rPr>
          <w:rFonts w:eastAsia="Times New Roman" w:cs="Times New Roman"/>
        </w:rPr>
        <w:t xml:space="preserve">14 </w:t>
      </w:r>
      <w:r w:rsidRPr="003C1549">
        <w:rPr>
          <w:rFonts w:eastAsia="Times New Roman" w:cs="Times New Roman"/>
        </w:rPr>
        <w:t>võetakse üle direktiiv</w:t>
      </w:r>
      <w:r w:rsidR="000D1D13" w:rsidRPr="003C1549">
        <w:rPr>
          <w:rFonts w:eastAsia="Times New Roman" w:cs="Times New Roman"/>
        </w:rPr>
        <w:t>i</w:t>
      </w:r>
      <w:r w:rsidRPr="003C1549">
        <w:rPr>
          <w:rFonts w:eastAsia="Times New Roman" w:cs="Times New Roman"/>
        </w:rPr>
        <w:t xml:space="preserve"> 2003/87 artik</w:t>
      </w:r>
      <w:r w:rsidR="000D1D13" w:rsidRPr="003C1549">
        <w:rPr>
          <w:rFonts w:eastAsia="Times New Roman" w:cs="Times New Roman"/>
        </w:rPr>
        <w:t>li</w:t>
      </w:r>
      <w:r w:rsidRPr="003C1549">
        <w:rPr>
          <w:rFonts w:eastAsia="Times New Roman" w:cs="Times New Roman"/>
        </w:rPr>
        <w:t xml:space="preserve"> 3gf lõige 3.</w:t>
      </w:r>
    </w:p>
    <w:p w14:paraId="4275556E" w14:textId="77777777" w:rsidR="00D02ECC" w:rsidRPr="003C1549" w:rsidRDefault="00D02ECC" w:rsidP="006B4EE5">
      <w:pPr>
        <w:pStyle w:val="Standard"/>
        <w:widowControl/>
        <w:autoSpaceDE w:val="0"/>
        <w:jc w:val="both"/>
        <w:rPr>
          <w:rFonts w:eastAsia="Times New Roman" w:cs="Times New Roman"/>
        </w:rPr>
      </w:pPr>
    </w:p>
    <w:p w14:paraId="0C68B33E" w14:textId="2B5F1FB8" w:rsidR="009D2C92" w:rsidRPr="003C1549" w:rsidRDefault="10DD2C09" w:rsidP="006B4EE5">
      <w:pPr>
        <w:pStyle w:val="Standard"/>
        <w:widowControl/>
        <w:autoSpaceDE w:val="0"/>
        <w:jc w:val="both"/>
        <w:rPr>
          <w:rFonts w:eastAsia="Times New Roman" w:cs="Times New Roman"/>
        </w:rPr>
      </w:pPr>
      <w:r w:rsidRPr="003C1549">
        <w:rPr>
          <w:rFonts w:eastAsia="Times New Roman" w:cs="Times New Roman"/>
          <w:b/>
          <w:bCs/>
        </w:rPr>
        <w:t xml:space="preserve">Punktiga </w:t>
      </w:r>
      <w:r w:rsidR="00100E71" w:rsidRPr="003C1549">
        <w:rPr>
          <w:rFonts w:eastAsia="Times New Roman" w:cs="Times New Roman"/>
          <w:b/>
          <w:bCs/>
        </w:rPr>
        <w:t xml:space="preserve">14 </w:t>
      </w:r>
      <w:r w:rsidRPr="003C1549">
        <w:rPr>
          <w:rFonts w:eastAsia="Times New Roman" w:cs="Times New Roman"/>
        </w:rPr>
        <w:t>muudetakse seaduse § 142</w:t>
      </w:r>
      <w:r w:rsidR="2CE9DD47" w:rsidRPr="003C1549">
        <w:rPr>
          <w:rFonts w:eastAsia="Times New Roman" w:cs="Times New Roman"/>
        </w:rPr>
        <w:t xml:space="preserve"> sõnastust õigusselguse huvides nii, et oleks üheselt mõistetav, et </w:t>
      </w:r>
      <w:r w:rsidR="070F35BF" w:rsidRPr="003C1549">
        <w:rPr>
          <w:rFonts w:eastAsia="Times New Roman" w:cs="Times New Roman"/>
        </w:rPr>
        <w:t xml:space="preserve">kogu paragrahv kehtib vaid </w:t>
      </w:r>
      <w:r w:rsidR="2CE9DD47" w:rsidRPr="003C1549">
        <w:rPr>
          <w:rFonts w:eastAsia="Times New Roman" w:cs="Times New Roman"/>
        </w:rPr>
        <w:t>esime</w:t>
      </w:r>
      <w:r w:rsidR="6C5D745A" w:rsidRPr="003C1549">
        <w:rPr>
          <w:rFonts w:eastAsia="Times New Roman" w:cs="Times New Roman"/>
        </w:rPr>
        <w:t>s</w:t>
      </w:r>
      <w:r w:rsidR="2CE9DD47" w:rsidRPr="003C1549">
        <w:rPr>
          <w:rFonts w:eastAsia="Times New Roman" w:cs="Times New Roman"/>
        </w:rPr>
        <w:t>se kauplemissüsteemi siseneva paikse heiteallika käitaja kohta.</w:t>
      </w:r>
    </w:p>
    <w:p w14:paraId="1732E9F4" w14:textId="77777777" w:rsidR="00756684" w:rsidRPr="003C1549" w:rsidRDefault="00756684" w:rsidP="006B4EE5">
      <w:pPr>
        <w:pStyle w:val="Standard"/>
        <w:widowControl/>
        <w:jc w:val="both"/>
        <w:rPr>
          <w:rFonts w:eastAsia="Times New Roman" w:cs="Times New Roman"/>
        </w:rPr>
      </w:pPr>
    </w:p>
    <w:p w14:paraId="53B2B7A0" w14:textId="2FA63492" w:rsidR="37E11259" w:rsidRPr="003C1549" w:rsidRDefault="2891CB7F"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15 </w:t>
      </w:r>
      <w:r w:rsidRPr="003C1549">
        <w:rPr>
          <w:rFonts w:eastAsia="Times New Roman" w:cs="Times New Roman"/>
        </w:rPr>
        <w:t xml:space="preserve">muudetakse </w:t>
      </w:r>
      <w:r w:rsidR="00EA1C17" w:rsidRPr="003C1549">
        <w:rPr>
          <w:rFonts w:eastAsia="Times New Roman" w:cs="Times New Roman"/>
          <w:color w:val="000000" w:themeColor="text1"/>
        </w:rPr>
        <w:t>§</w:t>
      </w:r>
      <w:r w:rsidRPr="003C1549">
        <w:rPr>
          <w:rFonts w:eastAsia="Times New Roman" w:cs="Times New Roman"/>
        </w:rPr>
        <w:t xml:space="preserve"> 155 lõiget 1, mille</w:t>
      </w:r>
      <w:r w:rsidR="003F20BD" w:rsidRPr="003C1549">
        <w:rPr>
          <w:rFonts w:eastAsia="Times New Roman" w:cs="Times New Roman"/>
        </w:rPr>
        <w:t>s sätestatakse</w:t>
      </w:r>
      <w:r w:rsidR="1BD9F369" w:rsidRPr="003C1549">
        <w:rPr>
          <w:rFonts w:eastAsia="Times New Roman" w:cs="Times New Roman"/>
        </w:rPr>
        <w:t xml:space="preserve"> volitusnorm kehtestada </w:t>
      </w:r>
      <w:r w:rsidRPr="003C1549">
        <w:rPr>
          <w:rFonts w:eastAsia="Times New Roman" w:cs="Times New Roman"/>
        </w:rPr>
        <w:t xml:space="preserve">Vabariigi Valitsuse määrus. Viidet muudetakse nii, et oleks selge, et määrusega kehtestatakse </w:t>
      </w:r>
      <w:r w:rsidR="4C05CF66" w:rsidRPr="003C1549">
        <w:rPr>
          <w:rFonts w:eastAsia="Times New Roman" w:cs="Times New Roman"/>
        </w:rPr>
        <w:t>esimese kauplemissüsteemi</w:t>
      </w:r>
      <w:r w:rsidRPr="003C1549">
        <w:rPr>
          <w:rFonts w:eastAsia="Times New Roman" w:cs="Times New Roman"/>
        </w:rPr>
        <w:t xml:space="preserve"> laiendamise järel </w:t>
      </w:r>
      <w:r w:rsidR="2736748B" w:rsidRPr="003C1549">
        <w:rPr>
          <w:rFonts w:eastAsia="Times New Roman" w:cs="Times New Roman"/>
        </w:rPr>
        <w:t>esimese</w:t>
      </w:r>
      <w:r w:rsidRPr="003C1549">
        <w:rPr>
          <w:rFonts w:eastAsia="Times New Roman" w:cs="Times New Roman"/>
        </w:rPr>
        <w:t xml:space="preserve"> kauplemissüsteemi tegevusalade </w:t>
      </w:r>
      <w:r w:rsidR="3B46C7D1" w:rsidRPr="003C1549">
        <w:rPr>
          <w:rFonts w:eastAsia="Times New Roman" w:cs="Times New Roman"/>
        </w:rPr>
        <w:t xml:space="preserve">ning seiratavate </w:t>
      </w:r>
      <w:r w:rsidR="1BD9F369" w:rsidRPr="003C1549">
        <w:rPr>
          <w:rFonts w:eastAsia="Times New Roman" w:cs="Times New Roman"/>
        </w:rPr>
        <w:t xml:space="preserve">kasvuhoonegaaside </w:t>
      </w:r>
      <w:r w:rsidR="3B46C7D1" w:rsidRPr="003C1549">
        <w:rPr>
          <w:rFonts w:eastAsia="Times New Roman" w:cs="Times New Roman"/>
        </w:rPr>
        <w:t>loetelu</w:t>
      </w:r>
      <w:r w:rsidRPr="003C1549">
        <w:rPr>
          <w:rFonts w:eastAsia="Times New Roman" w:cs="Times New Roman"/>
        </w:rPr>
        <w:t>.</w:t>
      </w:r>
      <w:r w:rsidR="0E4C46BA" w:rsidRPr="003C1549">
        <w:rPr>
          <w:rFonts w:eastAsia="Times New Roman" w:cs="Times New Roman"/>
        </w:rPr>
        <w:t xml:space="preserve"> </w:t>
      </w:r>
      <w:r w:rsidR="2ECC9188" w:rsidRPr="003C1549">
        <w:rPr>
          <w:rFonts w:eastAsia="Times New Roman" w:cs="Times New Roman"/>
        </w:rPr>
        <w:t xml:space="preserve">Direktiivi muudatusega on </w:t>
      </w:r>
      <w:r w:rsidR="1BD9F369" w:rsidRPr="003C1549">
        <w:rPr>
          <w:rFonts w:eastAsia="Times New Roman" w:cs="Times New Roman"/>
        </w:rPr>
        <w:t xml:space="preserve">kasvuhoonegaaside </w:t>
      </w:r>
      <w:r w:rsidR="2ECC9188" w:rsidRPr="003C1549">
        <w:rPr>
          <w:rFonts w:eastAsia="Times New Roman" w:cs="Times New Roman"/>
        </w:rPr>
        <w:t>loetelu</w:t>
      </w:r>
      <w:r w:rsidR="00EA1C17" w:rsidRPr="003C1549">
        <w:rPr>
          <w:rFonts w:eastAsia="Times New Roman" w:cs="Times New Roman"/>
        </w:rPr>
        <w:t>s</w:t>
      </w:r>
      <w:r w:rsidR="2ECC9188" w:rsidRPr="003C1549">
        <w:rPr>
          <w:rFonts w:eastAsia="Times New Roman" w:cs="Times New Roman"/>
        </w:rPr>
        <w:t xml:space="preserve"> osa tegevusala</w:t>
      </w:r>
      <w:r w:rsidR="00EA1C17" w:rsidRPr="003C1549">
        <w:rPr>
          <w:rFonts w:eastAsia="Times New Roman" w:cs="Times New Roman"/>
        </w:rPr>
        <w:t>sid</w:t>
      </w:r>
      <w:r w:rsidR="2ECC9188" w:rsidRPr="003C1549">
        <w:rPr>
          <w:rFonts w:eastAsia="Times New Roman" w:cs="Times New Roman"/>
        </w:rPr>
        <w:t xml:space="preserve"> ja sektor</w:t>
      </w:r>
      <w:r w:rsidR="00EA1C17" w:rsidRPr="003C1549">
        <w:rPr>
          <w:rFonts w:eastAsia="Times New Roman" w:cs="Times New Roman"/>
        </w:rPr>
        <w:t>eid</w:t>
      </w:r>
      <w:r w:rsidR="2ECC9188" w:rsidRPr="003C1549">
        <w:rPr>
          <w:rFonts w:eastAsia="Times New Roman" w:cs="Times New Roman"/>
        </w:rPr>
        <w:t xml:space="preserve"> </w:t>
      </w:r>
      <w:r w:rsidR="1BD9F369" w:rsidRPr="003C1549">
        <w:rPr>
          <w:rFonts w:eastAsia="Times New Roman" w:cs="Times New Roman"/>
        </w:rPr>
        <w:t>muutunud</w:t>
      </w:r>
      <w:r w:rsidR="2ECC9188" w:rsidRPr="003C1549">
        <w:rPr>
          <w:rFonts w:eastAsia="Times New Roman" w:cs="Times New Roman"/>
        </w:rPr>
        <w:t>, mistõttu on edaspidi õigusselguse huvide</w:t>
      </w:r>
      <w:r w:rsidR="64EE49FD" w:rsidRPr="003C1549">
        <w:rPr>
          <w:rFonts w:eastAsia="Times New Roman" w:cs="Times New Roman"/>
        </w:rPr>
        <w:t xml:space="preserve">s </w:t>
      </w:r>
      <w:r w:rsidR="2ECC9188" w:rsidRPr="003C1549">
        <w:rPr>
          <w:rFonts w:eastAsia="Times New Roman" w:cs="Times New Roman"/>
        </w:rPr>
        <w:t>oluline need määruses välja tuua.</w:t>
      </w:r>
      <w:r w:rsidR="18DDC0C8" w:rsidRPr="003C1549">
        <w:t xml:space="preserve"> </w:t>
      </w:r>
      <w:r w:rsidR="18DDC0C8" w:rsidRPr="003C1549">
        <w:rPr>
          <w:rFonts w:eastAsia="Times New Roman" w:cs="Times New Roman"/>
        </w:rPr>
        <w:t xml:space="preserve">Punktiga </w:t>
      </w:r>
      <w:r w:rsidR="00D461A8" w:rsidRPr="003C1549">
        <w:rPr>
          <w:rFonts w:eastAsia="Times New Roman" w:cs="Times New Roman"/>
        </w:rPr>
        <w:t xml:space="preserve">17 </w:t>
      </w:r>
      <w:r w:rsidR="18DDC0C8" w:rsidRPr="003C1549">
        <w:rPr>
          <w:rFonts w:eastAsia="Times New Roman" w:cs="Times New Roman"/>
        </w:rPr>
        <w:t>võetakse üle direktiiv</w:t>
      </w:r>
      <w:r w:rsidR="00EA1C17" w:rsidRPr="003C1549">
        <w:rPr>
          <w:rFonts w:eastAsia="Times New Roman" w:cs="Times New Roman"/>
        </w:rPr>
        <w:t>i</w:t>
      </w:r>
      <w:r w:rsidR="18DDC0C8" w:rsidRPr="003C1549">
        <w:rPr>
          <w:rFonts w:eastAsia="Times New Roman" w:cs="Times New Roman"/>
        </w:rPr>
        <w:t xml:space="preserve"> 2003/87 </w:t>
      </w:r>
      <w:r w:rsidR="00A3F962" w:rsidRPr="003C1549">
        <w:rPr>
          <w:rFonts w:eastAsia="Times New Roman" w:cs="Times New Roman"/>
        </w:rPr>
        <w:t xml:space="preserve">artikli 3 punkt ae (direktiiv kasutab mõistet </w:t>
      </w:r>
      <w:r w:rsidR="00A3F962" w:rsidRPr="003C1549">
        <w:rPr>
          <w:rFonts w:eastAsia="Times New Roman" w:cs="Times New Roman"/>
          <w:i/>
          <w:iCs/>
        </w:rPr>
        <w:t>reguleeritud üksus</w:t>
      </w:r>
      <w:r w:rsidR="00A3F962" w:rsidRPr="003C1549">
        <w:rPr>
          <w:rFonts w:eastAsia="Times New Roman" w:cs="Times New Roman"/>
        </w:rPr>
        <w:t xml:space="preserve">), </w:t>
      </w:r>
      <w:r w:rsidR="18DDC0C8" w:rsidRPr="003C1549">
        <w:rPr>
          <w:rFonts w:eastAsia="Times New Roman" w:cs="Times New Roman"/>
        </w:rPr>
        <w:t>artikkel 30a ja lisa 3.</w:t>
      </w:r>
    </w:p>
    <w:p w14:paraId="4D6A3763" w14:textId="77777777" w:rsidR="005C38B3" w:rsidRPr="003C1549" w:rsidRDefault="005C38B3" w:rsidP="006B4EE5">
      <w:pPr>
        <w:pStyle w:val="Standard"/>
        <w:widowControl/>
        <w:jc w:val="both"/>
        <w:rPr>
          <w:rFonts w:eastAsia="Times New Roman" w:cs="Times New Roman"/>
        </w:rPr>
      </w:pPr>
    </w:p>
    <w:p w14:paraId="56633FD3" w14:textId="4B308120" w:rsidR="005C1CC5" w:rsidRPr="003C1549" w:rsidRDefault="728DEDBD" w:rsidP="006B4EE5">
      <w:pPr>
        <w:pStyle w:val="Standard"/>
        <w:widowControl/>
        <w:autoSpaceDE w:val="0"/>
        <w:jc w:val="both"/>
        <w:rPr>
          <w:rFonts w:eastAsia="Arial" w:cs="Times New Roman"/>
          <w:color w:val="202020"/>
        </w:rPr>
      </w:pPr>
      <w:r w:rsidRPr="003C1549">
        <w:rPr>
          <w:rFonts w:eastAsia="Times New Roman" w:cs="Times New Roman"/>
          <w:b/>
          <w:bCs/>
        </w:rPr>
        <w:t xml:space="preserve">Punktiga </w:t>
      </w:r>
      <w:r w:rsidR="008C11F1" w:rsidRPr="003C1549">
        <w:rPr>
          <w:rFonts w:eastAsia="Times New Roman" w:cs="Times New Roman"/>
          <w:b/>
          <w:bCs/>
        </w:rPr>
        <w:t xml:space="preserve">16 </w:t>
      </w:r>
      <w:r w:rsidRPr="003C1549">
        <w:rPr>
          <w:rFonts w:eastAsia="Times New Roman" w:cs="Times New Roman"/>
        </w:rPr>
        <w:t>täiendatakse AÕKS</w:t>
      </w:r>
      <w:r w:rsidR="006632AC" w:rsidRPr="003C1549">
        <w:rPr>
          <w:rFonts w:eastAsia="Times New Roman" w:cs="Times New Roman"/>
        </w:rPr>
        <w:t>i</w:t>
      </w:r>
      <w:r w:rsidRPr="003C1549">
        <w:rPr>
          <w:rFonts w:eastAsia="Times New Roman" w:cs="Times New Roman"/>
        </w:rPr>
        <w:t xml:space="preserve"> § </w:t>
      </w:r>
      <w:r w:rsidRPr="003C1549">
        <w:rPr>
          <w:rFonts w:eastAsia="Arial" w:cs="Times New Roman"/>
          <w:color w:val="202020"/>
        </w:rPr>
        <w:t xml:space="preserve">155 </w:t>
      </w:r>
      <w:r w:rsidR="0031155E" w:rsidRPr="003C1549">
        <w:rPr>
          <w:rFonts w:eastAsia="Arial" w:cs="Times New Roman"/>
          <w:color w:val="202020"/>
        </w:rPr>
        <w:t xml:space="preserve">lõikega </w:t>
      </w:r>
      <w:r w:rsidRPr="003C1549">
        <w:rPr>
          <w:rFonts w:eastAsia="Arial" w:cs="Times New Roman"/>
          <w:color w:val="202020"/>
        </w:rPr>
        <w:t>1</w:t>
      </w:r>
      <w:r w:rsidRPr="003C1549">
        <w:rPr>
          <w:rFonts w:cs="Times New Roman"/>
          <w:vertAlign w:val="superscript"/>
        </w:rPr>
        <w:t>1</w:t>
      </w:r>
      <w:r w:rsidR="006632AC" w:rsidRPr="003C1549">
        <w:rPr>
          <w:rFonts w:eastAsia="Arial" w:cs="Times New Roman"/>
          <w:color w:val="202020"/>
        </w:rPr>
        <w:t>, millega</w:t>
      </w:r>
      <w:r w:rsidR="44D75CA2" w:rsidRPr="003C1549">
        <w:rPr>
          <w:rFonts w:eastAsia="Arial" w:cs="Times New Roman"/>
          <w:color w:val="202020"/>
        </w:rPr>
        <w:t xml:space="preserve"> täpsustatakse ministri määruse sisu</w:t>
      </w:r>
      <w:r w:rsidR="006632AC" w:rsidRPr="003C1549">
        <w:rPr>
          <w:rFonts w:eastAsia="Arial" w:cs="Times New Roman"/>
          <w:color w:val="202020"/>
        </w:rPr>
        <w:t>. Selle</w:t>
      </w:r>
      <w:r w:rsidR="00883887" w:rsidRPr="003C1549">
        <w:rPr>
          <w:rFonts w:eastAsia="Arial" w:cs="Times New Roman"/>
          <w:color w:val="202020"/>
        </w:rPr>
        <w:t>sse</w:t>
      </w:r>
      <w:r w:rsidR="44D75CA2" w:rsidRPr="003C1549">
        <w:rPr>
          <w:rFonts w:eastAsia="Arial" w:cs="Times New Roman"/>
          <w:color w:val="202020"/>
        </w:rPr>
        <w:t xml:space="preserve"> kuulub: </w:t>
      </w:r>
      <w:r w:rsidR="05B368BC" w:rsidRPr="003C1549">
        <w:rPr>
          <w:rFonts w:eastAsia="Arial" w:cs="Times New Roman"/>
          <w:color w:val="202020"/>
        </w:rPr>
        <w:t xml:space="preserve">esimese </w:t>
      </w:r>
      <w:r w:rsidR="44D75CA2" w:rsidRPr="003C1549">
        <w:rPr>
          <w:rFonts w:eastAsia="Arial" w:cs="Times New Roman"/>
          <w:color w:val="202020"/>
        </w:rPr>
        <w:t>kauplemissüsteemi tegevusalade loetelu</w:t>
      </w:r>
      <w:r w:rsidR="00836A6B" w:rsidRPr="003C1549">
        <w:rPr>
          <w:rFonts w:eastAsia="Arial" w:cs="Times New Roman"/>
          <w:color w:val="202020"/>
        </w:rPr>
        <w:t xml:space="preserve">, </w:t>
      </w:r>
      <w:r w:rsidR="44D75CA2" w:rsidRPr="003C1549">
        <w:rPr>
          <w:rFonts w:eastAsia="Arial" w:cs="Times New Roman"/>
          <w:color w:val="202020"/>
        </w:rPr>
        <w:t>tegevusaladele kohalduvad künnised ja asjakohasel juhul künniste arvutamise alused</w:t>
      </w:r>
      <w:r w:rsidR="00836A6B" w:rsidRPr="003C1549">
        <w:rPr>
          <w:rFonts w:eastAsia="Arial" w:cs="Times New Roman"/>
          <w:color w:val="202020"/>
        </w:rPr>
        <w:t xml:space="preserve"> ning </w:t>
      </w:r>
      <w:r w:rsidR="44D75CA2" w:rsidRPr="003C1549">
        <w:rPr>
          <w:rFonts w:eastAsia="Arial" w:cs="Times New Roman"/>
          <w:color w:val="202020"/>
        </w:rPr>
        <w:t>seiratavate kasvuhoonegaaside loetelu. Kasvuhoonegaaside loetelu täpsustatakse, kuna direktiiv</w:t>
      </w:r>
      <w:r w:rsidR="005C1CC5" w:rsidRPr="003C1549">
        <w:rPr>
          <w:rFonts w:eastAsia="Arial" w:cs="Times New Roman"/>
          <w:color w:val="202020"/>
        </w:rPr>
        <w:t>i</w:t>
      </w:r>
      <w:r w:rsidR="44D75CA2" w:rsidRPr="003C1549">
        <w:rPr>
          <w:rFonts w:eastAsia="Arial" w:cs="Times New Roman"/>
          <w:color w:val="202020"/>
        </w:rPr>
        <w:t xml:space="preserve"> 2003/87 muudatusega lisandus osadele tegevusaladele lisaks CO</w:t>
      </w:r>
      <w:r w:rsidR="44D75CA2" w:rsidRPr="003C1549">
        <w:rPr>
          <w:rFonts w:eastAsia="Arial" w:cs="Times New Roman"/>
          <w:color w:val="202020"/>
          <w:vertAlign w:val="subscript"/>
        </w:rPr>
        <w:t>2</w:t>
      </w:r>
      <w:r w:rsidR="00836A6B" w:rsidRPr="003C1549">
        <w:rPr>
          <w:rFonts w:eastAsia="Arial" w:cs="Times New Roman"/>
          <w:color w:val="202020"/>
        </w:rPr>
        <w:t>-</w:t>
      </w:r>
      <w:r w:rsidR="44D75CA2" w:rsidRPr="003C1549">
        <w:rPr>
          <w:rFonts w:eastAsia="Arial" w:cs="Times New Roman"/>
          <w:color w:val="202020"/>
        </w:rPr>
        <w:t>le ka teisi kasvuhoonegaase</w:t>
      </w:r>
      <w:r w:rsidR="00883887" w:rsidRPr="003C1549">
        <w:rPr>
          <w:rFonts w:eastAsia="Arial" w:cs="Times New Roman"/>
          <w:color w:val="202020"/>
        </w:rPr>
        <w:t>. M</w:t>
      </w:r>
      <w:r w:rsidR="44D75CA2" w:rsidRPr="003C1549">
        <w:rPr>
          <w:rFonts w:eastAsia="Arial" w:cs="Times New Roman"/>
          <w:color w:val="202020"/>
        </w:rPr>
        <w:t>eretransport peab alates 1.</w:t>
      </w:r>
      <w:r w:rsidR="00883887" w:rsidRPr="003C1549">
        <w:rPr>
          <w:rFonts w:eastAsia="Arial" w:cs="Times New Roman"/>
          <w:color w:val="202020"/>
        </w:rPr>
        <w:t> </w:t>
      </w:r>
      <w:r w:rsidR="44D75CA2" w:rsidRPr="003C1549">
        <w:rPr>
          <w:rFonts w:eastAsia="Arial" w:cs="Times New Roman"/>
          <w:color w:val="202020"/>
        </w:rPr>
        <w:t>jaanuarist 2026 seirama ka metaan</w:t>
      </w:r>
      <w:r w:rsidR="005C1CC5" w:rsidRPr="003C1549">
        <w:rPr>
          <w:rFonts w:eastAsia="Arial" w:cs="Times New Roman"/>
          <w:color w:val="202020"/>
        </w:rPr>
        <w:t>i</w:t>
      </w:r>
      <w:r w:rsidR="44D75CA2" w:rsidRPr="003C1549">
        <w:rPr>
          <w:rFonts w:eastAsia="Arial" w:cs="Times New Roman"/>
          <w:color w:val="202020"/>
        </w:rPr>
        <w:t xml:space="preserve"> ja dilämmastikoksiid</w:t>
      </w:r>
      <w:r w:rsidR="005C1CC5" w:rsidRPr="003C1549">
        <w:rPr>
          <w:rFonts w:eastAsia="Arial" w:cs="Times New Roman"/>
          <w:color w:val="202020"/>
        </w:rPr>
        <w:t>i</w:t>
      </w:r>
      <w:r w:rsidR="44D75CA2" w:rsidRPr="003C1549">
        <w:rPr>
          <w:rFonts w:eastAsia="Arial" w:cs="Times New Roman"/>
          <w:color w:val="202020"/>
        </w:rPr>
        <w:t xml:space="preserve"> ning õhusõiduki käitajad peavad esitama alates 1. jaanuarist 2025 kord aastas aruande lennunduse muu kui CO</w:t>
      </w:r>
      <w:r w:rsidR="44D75CA2" w:rsidRPr="003C1549">
        <w:rPr>
          <w:rFonts w:eastAsia="Arial" w:cs="Times New Roman"/>
          <w:color w:val="202020"/>
          <w:vertAlign w:val="subscript"/>
        </w:rPr>
        <w:t>2</w:t>
      </w:r>
      <w:r w:rsidR="44D75CA2" w:rsidRPr="003C1549">
        <w:rPr>
          <w:rFonts w:eastAsia="Arial" w:cs="Times New Roman"/>
          <w:color w:val="202020"/>
        </w:rPr>
        <w:t xml:space="preserve"> heite mõju kohta.</w:t>
      </w:r>
    </w:p>
    <w:p w14:paraId="272DB2CE" w14:textId="77777777" w:rsidR="005C1CC5" w:rsidRPr="003C1549" w:rsidRDefault="005C1CC5" w:rsidP="006B4EE5">
      <w:pPr>
        <w:pStyle w:val="Standard"/>
        <w:widowControl/>
        <w:autoSpaceDE w:val="0"/>
        <w:jc w:val="both"/>
        <w:rPr>
          <w:rFonts w:eastAsia="Arial" w:cs="Times New Roman"/>
          <w:color w:val="202020"/>
        </w:rPr>
      </w:pPr>
    </w:p>
    <w:p w14:paraId="3C14FD78" w14:textId="37EE20A2" w:rsidR="00164CFF" w:rsidRPr="003C1549" w:rsidRDefault="55D96399" w:rsidP="006B4EE5">
      <w:pPr>
        <w:pStyle w:val="Standard"/>
        <w:widowControl/>
        <w:autoSpaceDE w:val="0"/>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17</w:t>
      </w:r>
      <w:r w:rsidR="008C11F1" w:rsidRPr="003C1549">
        <w:rPr>
          <w:rFonts w:eastAsia="Times New Roman" w:cs="Times New Roman"/>
        </w:rPr>
        <w:t xml:space="preserve"> </w:t>
      </w:r>
      <w:r w:rsidRPr="003C1549">
        <w:rPr>
          <w:rFonts w:eastAsia="Times New Roman" w:cs="Times New Roman"/>
        </w:rPr>
        <w:t>tunnistatakse kehtetuks AÕKS</w:t>
      </w:r>
      <w:r w:rsidR="006632AC" w:rsidRPr="003C1549">
        <w:rPr>
          <w:rFonts w:eastAsia="Times New Roman" w:cs="Times New Roman"/>
        </w:rPr>
        <w:t>i</w:t>
      </w:r>
      <w:r w:rsidRPr="003C1549">
        <w:rPr>
          <w:rFonts w:eastAsia="Times New Roman" w:cs="Times New Roman"/>
        </w:rPr>
        <w:t xml:space="preserve"> § 155 lõige 6</w:t>
      </w:r>
      <w:r w:rsidR="7CF144DC" w:rsidRPr="003C1549">
        <w:rPr>
          <w:rFonts w:eastAsia="Times New Roman" w:cs="Times New Roman"/>
        </w:rPr>
        <w:t>.</w:t>
      </w:r>
      <w:r w:rsidRPr="003C1549">
        <w:rPr>
          <w:rFonts w:eastAsia="Times New Roman" w:cs="Times New Roman"/>
        </w:rPr>
        <w:t xml:space="preserve"> </w:t>
      </w:r>
      <w:r w:rsidR="006632AC" w:rsidRPr="003C1549">
        <w:rPr>
          <w:rFonts w:eastAsia="Times New Roman" w:cs="Times New Roman"/>
        </w:rPr>
        <w:t>L</w:t>
      </w:r>
      <w:r w:rsidRPr="003C1549">
        <w:rPr>
          <w:rFonts w:eastAsia="Times New Roman" w:cs="Times New Roman"/>
        </w:rPr>
        <w:t>õige 6 vabastab ELi HKSi kuuluvad käitajad riigilõivu maksmise</w:t>
      </w:r>
      <w:r w:rsidR="00883887" w:rsidRPr="003C1549">
        <w:rPr>
          <w:rFonts w:eastAsia="Times New Roman" w:cs="Times New Roman"/>
        </w:rPr>
        <w:t>st</w:t>
      </w:r>
      <w:r w:rsidRPr="003C1549">
        <w:rPr>
          <w:rFonts w:eastAsia="Times New Roman" w:cs="Times New Roman"/>
        </w:rPr>
        <w:t xml:space="preserve"> </w:t>
      </w:r>
      <w:r w:rsidR="33A64567" w:rsidRPr="003C1549">
        <w:rPr>
          <w:rFonts w:eastAsia="Times New Roman" w:cs="Times New Roman"/>
        </w:rPr>
        <w:t xml:space="preserve">kasvuhoonegaaside heitkoguse ühikutega kauplemise registris </w:t>
      </w:r>
      <w:r w:rsidRPr="003C1549">
        <w:rPr>
          <w:rFonts w:eastAsia="Times New Roman" w:cs="Times New Roman"/>
        </w:rPr>
        <w:t xml:space="preserve">kontode avamise, muutmise ja hooldamisega seotud tegevuste eest. Kuna ELi HKS </w:t>
      </w:r>
      <w:r w:rsidRPr="003C1549">
        <w:rPr>
          <w:rFonts w:eastAsia="Times New Roman" w:cs="Times New Roman"/>
        </w:rPr>
        <w:lastRenderedPageBreak/>
        <w:t xml:space="preserve">rakendub eelnõukohase seadusega ka laevandusettevõtjatele, </w:t>
      </w:r>
      <w:r w:rsidR="7CF144DC" w:rsidRPr="003C1549">
        <w:rPr>
          <w:rFonts w:eastAsia="Times New Roman" w:cs="Times New Roman"/>
        </w:rPr>
        <w:t xml:space="preserve">antakse </w:t>
      </w:r>
      <w:r w:rsidRPr="003C1549">
        <w:rPr>
          <w:rFonts w:eastAsia="Times New Roman" w:cs="Times New Roman"/>
        </w:rPr>
        <w:t>riigilõivust vabastus ka neile</w:t>
      </w:r>
      <w:r w:rsidR="04779837" w:rsidRPr="003C1549">
        <w:rPr>
          <w:rFonts w:eastAsia="Times New Roman" w:cs="Times New Roman"/>
        </w:rPr>
        <w:t xml:space="preserve"> ning samuti </w:t>
      </w:r>
      <w:r w:rsidR="7CF144DC" w:rsidRPr="003C1549">
        <w:rPr>
          <w:rFonts w:eastAsia="Times New Roman" w:cs="Times New Roman"/>
        </w:rPr>
        <w:t xml:space="preserve">teise kauplemissüsteemi </w:t>
      </w:r>
      <w:r w:rsidR="28CF0099" w:rsidRPr="003C1549">
        <w:rPr>
          <w:rFonts w:eastAsia="Times New Roman" w:cs="Times New Roman"/>
        </w:rPr>
        <w:t>ettevõtjatele</w:t>
      </w:r>
      <w:r w:rsidRPr="003C1549">
        <w:rPr>
          <w:rFonts w:eastAsia="Times New Roman" w:cs="Times New Roman"/>
        </w:rPr>
        <w:t xml:space="preserve">. </w:t>
      </w:r>
      <w:r w:rsidR="3AFD359C" w:rsidRPr="003C1549">
        <w:rPr>
          <w:rFonts w:eastAsia="Times New Roman" w:cs="Times New Roman"/>
        </w:rPr>
        <w:t xml:space="preserve">Õigusselguse huvides tehakse eelnõu §-ga </w:t>
      </w:r>
      <w:r w:rsidR="00FD0E77" w:rsidRPr="003C1549">
        <w:rPr>
          <w:rFonts w:eastAsia="Times New Roman" w:cs="Times New Roman"/>
        </w:rPr>
        <w:t>5</w:t>
      </w:r>
      <w:r w:rsidR="3AFD359C" w:rsidRPr="003C1549">
        <w:rPr>
          <w:rFonts w:eastAsia="Times New Roman" w:cs="Times New Roman"/>
        </w:rPr>
        <w:t xml:space="preserve"> vajalikud täpsustused riigilõivuseadusesse ning samasisuline lõige atmosfääriõhu kaitse seaduses tunnistatakse kehtetuks.</w:t>
      </w:r>
    </w:p>
    <w:p w14:paraId="5F1AB86D" w14:textId="77777777" w:rsidR="000359C8" w:rsidRPr="003C1549" w:rsidRDefault="000359C8" w:rsidP="006B4EE5">
      <w:pPr>
        <w:pStyle w:val="Standard"/>
        <w:widowControl/>
        <w:autoSpaceDE w:val="0"/>
        <w:jc w:val="both"/>
        <w:rPr>
          <w:rFonts w:eastAsia="Times New Roman" w:cs="Times New Roman"/>
        </w:rPr>
      </w:pPr>
    </w:p>
    <w:p w14:paraId="778652FF" w14:textId="123A5521" w:rsidR="0031155E" w:rsidRPr="003C1549" w:rsidRDefault="69366C47" w:rsidP="006B4EE5">
      <w:pPr>
        <w:pStyle w:val="Standard"/>
        <w:widowControl/>
        <w:autoSpaceDE w:val="0"/>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18</w:t>
      </w:r>
      <w:r w:rsidR="008C11F1" w:rsidRPr="003C1549">
        <w:rPr>
          <w:rFonts w:eastAsia="Times New Roman" w:cs="Times New Roman"/>
        </w:rPr>
        <w:t xml:space="preserve"> </w:t>
      </w:r>
      <w:r w:rsidRPr="003C1549">
        <w:rPr>
          <w:rFonts w:eastAsia="Times New Roman" w:cs="Times New Roman"/>
        </w:rPr>
        <w:t xml:space="preserve">täiendatakse </w:t>
      </w:r>
      <w:r w:rsidR="006632AC" w:rsidRPr="003C1549">
        <w:rPr>
          <w:rFonts w:eastAsia="Times New Roman" w:cs="Times New Roman"/>
        </w:rPr>
        <w:t>§</w:t>
      </w:r>
      <w:r w:rsidRPr="003C1549">
        <w:rPr>
          <w:rFonts w:eastAsia="Times New Roman" w:cs="Times New Roman"/>
        </w:rPr>
        <w:t xml:space="preserve"> 156 lõigetega 8 ja 9, millega võetaks</w:t>
      </w:r>
      <w:r w:rsidR="0072AD92" w:rsidRPr="003C1549">
        <w:rPr>
          <w:rFonts w:eastAsia="Times New Roman" w:cs="Times New Roman"/>
        </w:rPr>
        <w:t>e</w:t>
      </w:r>
      <w:r w:rsidRPr="003C1549">
        <w:rPr>
          <w:rFonts w:eastAsia="Times New Roman" w:cs="Times New Roman"/>
        </w:rPr>
        <w:t xml:space="preserve"> </w:t>
      </w:r>
      <w:r w:rsidR="4EA2BB3D" w:rsidRPr="003C1549">
        <w:rPr>
          <w:rFonts w:eastAsia="Times New Roman" w:cs="Times New Roman"/>
        </w:rPr>
        <w:t>ü</w:t>
      </w:r>
      <w:r w:rsidRPr="003C1549">
        <w:rPr>
          <w:rFonts w:eastAsia="Times New Roman" w:cs="Times New Roman"/>
        </w:rPr>
        <w:t>le direktiivi 2003/87 artik</w:t>
      </w:r>
      <w:r w:rsidR="006632AC" w:rsidRPr="003C1549">
        <w:rPr>
          <w:rFonts w:eastAsia="Times New Roman" w:cs="Times New Roman"/>
        </w:rPr>
        <w:t>li </w:t>
      </w:r>
      <w:r w:rsidRPr="003C1549">
        <w:rPr>
          <w:rFonts w:eastAsia="Times New Roman" w:cs="Times New Roman"/>
        </w:rPr>
        <w:t xml:space="preserve">2 lõige 1. </w:t>
      </w:r>
      <w:r w:rsidR="0031155E" w:rsidRPr="003C1549">
        <w:rPr>
          <w:rFonts w:eastAsia="Times New Roman" w:cs="Times New Roman"/>
        </w:rPr>
        <w:t>Sellega lubatakse esimesse kauplemissüsteemi kuuluval paikse heiteallika käitajal, kes muudab oma tootmisprotsessi kasvuhoonegaaside heitkoguse vähendamiseks nii, et põletusseadmete summaarne nimisoojusvõimsus jääb alla 20</w:t>
      </w:r>
      <w:r w:rsidR="00883887" w:rsidRPr="003C1549">
        <w:rPr>
          <w:rFonts w:eastAsia="Times New Roman" w:cs="Times New Roman"/>
        </w:rPr>
        <w:t xml:space="preserve"> </w:t>
      </w:r>
      <w:r w:rsidR="0031155E" w:rsidRPr="003C1549">
        <w:rPr>
          <w:rFonts w:eastAsia="Times New Roman" w:cs="Times New Roman"/>
        </w:rPr>
        <w:t xml:space="preserve">MW künnise, jääda esimesse kauplemissüsteemi </w:t>
      </w:r>
      <w:r w:rsidR="00883887" w:rsidRPr="003C1549">
        <w:rPr>
          <w:rFonts w:eastAsia="Times New Roman" w:cs="Times New Roman"/>
        </w:rPr>
        <w:t>praeguse</w:t>
      </w:r>
      <w:r w:rsidR="0031155E" w:rsidRPr="003C1549">
        <w:rPr>
          <w:rFonts w:eastAsia="Times New Roman" w:cs="Times New Roman"/>
        </w:rPr>
        <w:t xml:space="preserve"> ja sellele järgneva viieaastase lubatud heitkoguse ühikute eraldamisperioodi lõpuni. </w:t>
      </w:r>
      <w:r w:rsidR="00890937" w:rsidRPr="003C1549">
        <w:rPr>
          <w:rFonts w:eastAsia="Times New Roman" w:cs="Times New Roman"/>
        </w:rPr>
        <w:t xml:space="preserve">Käitaja </w:t>
      </w:r>
      <w:r w:rsidR="0031155E" w:rsidRPr="003C1549">
        <w:rPr>
          <w:rFonts w:eastAsia="Times New Roman" w:cs="Times New Roman"/>
        </w:rPr>
        <w:t>peab sellest tea</w:t>
      </w:r>
      <w:r w:rsidR="00883887" w:rsidRPr="003C1549">
        <w:rPr>
          <w:rFonts w:eastAsia="Times New Roman" w:cs="Times New Roman"/>
        </w:rPr>
        <w:t>tama</w:t>
      </w:r>
      <w:r w:rsidR="0031155E" w:rsidRPr="003C1549">
        <w:rPr>
          <w:rFonts w:eastAsia="Times New Roman" w:cs="Times New Roman"/>
        </w:rPr>
        <w:t xml:space="preserve"> Keskkonnaameti</w:t>
      </w:r>
      <w:r w:rsidR="00883887" w:rsidRPr="003C1549">
        <w:rPr>
          <w:rFonts w:eastAsia="Times New Roman" w:cs="Times New Roman"/>
        </w:rPr>
        <w:t>le</w:t>
      </w:r>
      <w:r w:rsidR="0031155E" w:rsidRPr="003C1549">
        <w:rPr>
          <w:rFonts w:eastAsia="Times New Roman" w:cs="Times New Roman"/>
        </w:rPr>
        <w:t>. Selline võimalus on mõeldud stimuleerima tootmist käitistes, mis vähendavad osaliselt või kõrvaldavad täielikult kasvuhoonegaaside heitkoguseid ning tagab käitiste võrdse kohtlemine samades sektorites.</w:t>
      </w:r>
    </w:p>
    <w:p w14:paraId="09E8E6CF" w14:textId="77777777" w:rsidR="00CE77D3" w:rsidRPr="003C1549" w:rsidRDefault="00CE77D3" w:rsidP="006B4EE5">
      <w:pPr>
        <w:pStyle w:val="Standard"/>
        <w:widowControl/>
        <w:autoSpaceDE w:val="0"/>
        <w:jc w:val="both"/>
        <w:rPr>
          <w:rFonts w:eastAsia="Times New Roman" w:cs="Times New Roman"/>
          <w:b/>
          <w:bCs/>
        </w:rPr>
      </w:pPr>
    </w:p>
    <w:p w14:paraId="22AC975C" w14:textId="5E2B2B84" w:rsidR="00C36CA3" w:rsidRPr="003C1549" w:rsidRDefault="7B960D4C"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19 </w:t>
      </w:r>
      <w:r w:rsidR="17A3CEB5" w:rsidRPr="003C1549">
        <w:rPr>
          <w:rFonts w:eastAsia="Times New Roman" w:cs="Times New Roman"/>
        </w:rPr>
        <w:t>tunnistatakse kehtetuks AÕKS</w:t>
      </w:r>
      <w:r w:rsidR="006632AC" w:rsidRPr="003C1549">
        <w:rPr>
          <w:rFonts w:eastAsia="Times New Roman" w:cs="Times New Roman"/>
        </w:rPr>
        <w:t>i</w:t>
      </w:r>
      <w:r w:rsidR="17A3CEB5" w:rsidRPr="003C1549">
        <w:rPr>
          <w:rFonts w:eastAsia="Times New Roman" w:cs="Times New Roman"/>
        </w:rPr>
        <w:t xml:space="preserve"> </w:t>
      </w:r>
      <w:r w:rsidRPr="003C1549">
        <w:rPr>
          <w:rFonts w:eastAsia="Times New Roman" w:cs="Times New Roman"/>
        </w:rPr>
        <w:t>§ 156 lõiked 2</w:t>
      </w:r>
      <w:r w:rsidR="00883887" w:rsidRPr="003C1549">
        <w:rPr>
          <w:rFonts w:eastAsia="Times New Roman" w:cs="Times New Roman"/>
        </w:rPr>
        <w:t>–</w:t>
      </w:r>
      <w:r w:rsidRPr="003C1549">
        <w:rPr>
          <w:rFonts w:eastAsia="Times New Roman" w:cs="Times New Roman"/>
        </w:rPr>
        <w:t xml:space="preserve">5, võttes sellega üle direktiivi </w:t>
      </w:r>
      <w:r w:rsidR="0073BB28" w:rsidRPr="003C1549">
        <w:rPr>
          <w:rFonts w:eastAsia="Times New Roman" w:cs="Times New Roman"/>
        </w:rPr>
        <w:t xml:space="preserve">2003/87 </w:t>
      </w:r>
      <w:r w:rsidRPr="003C1549">
        <w:rPr>
          <w:rFonts w:eastAsia="Times New Roman" w:cs="Times New Roman"/>
        </w:rPr>
        <w:t>artikli 3d lõi</w:t>
      </w:r>
      <w:r w:rsidR="006632AC" w:rsidRPr="003C1549">
        <w:rPr>
          <w:rFonts w:eastAsia="Times New Roman" w:cs="Times New Roman"/>
        </w:rPr>
        <w:t>k</w:t>
      </w:r>
      <w:r w:rsidRPr="003C1549">
        <w:rPr>
          <w:rFonts w:eastAsia="Times New Roman" w:cs="Times New Roman"/>
        </w:rPr>
        <w:t>e 1. Alates 2026. aastast ei eraldata õhusõiduki</w:t>
      </w:r>
      <w:r w:rsidR="12AA9980" w:rsidRPr="003C1549">
        <w:rPr>
          <w:rFonts w:eastAsia="Times New Roman" w:cs="Times New Roman"/>
        </w:rPr>
        <w:t xml:space="preserve"> </w:t>
      </w:r>
      <w:r w:rsidRPr="003C1549">
        <w:rPr>
          <w:rFonts w:eastAsia="Times New Roman" w:cs="Times New Roman"/>
        </w:rPr>
        <w:t>käitajatele enam lubatud heitkoguse ühikuid tasuta</w:t>
      </w:r>
      <w:r w:rsidR="785F78A5" w:rsidRPr="003C1549">
        <w:rPr>
          <w:rFonts w:eastAsia="Times New Roman" w:cs="Times New Roman"/>
        </w:rPr>
        <w:t>, mi</w:t>
      </w:r>
      <w:r w:rsidR="006632AC" w:rsidRPr="003C1549">
        <w:rPr>
          <w:rFonts w:eastAsia="Times New Roman" w:cs="Times New Roman"/>
        </w:rPr>
        <w:t>s</w:t>
      </w:r>
      <w:r w:rsidR="785F78A5" w:rsidRPr="003C1549">
        <w:rPr>
          <w:rFonts w:eastAsia="Times New Roman" w:cs="Times New Roman"/>
        </w:rPr>
        <w:t>tõttu ei ole õhusõiduki käitajatele lubatud heitkoguse ühikute tasuta eraldamist käsitlevad sätted seaduses enam 2026. aasta 1. jaanuarist asjakohased. Eesti</w:t>
      </w:r>
      <w:r w:rsidR="1B349617" w:rsidRPr="003C1549">
        <w:rPr>
          <w:rFonts w:eastAsia="Times New Roman" w:cs="Times New Roman"/>
        </w:rPr>
        <w:t xml:space="preserve"> hallata on </w:t>
      </w:r>
      <w:r w:rsidR="006632AC" w:rsidRPr="003C1549">
        <w:rPr>
          <w:rFonts w:eastAsia="Times New Roman" w:cs="Times New Roman"/>
        </w:rPr>
        <w:t>praegu</w:t>
      </w:r>
      <w:r w:rsidR="1B349617" w:rsidRPr="003C1549">
        <w:rPr>
          <w:rFonts w:eastAsia="Times New Roman" w:cs="Times New Roman"/>
        </w:rPr>
        <w:t xml:space="preserve"> kaks õhusõiduki käitajat, kellest ük</w:t>
      </w:r>
      <w:r w:rsidR="785F78A5" w:rsidRPr="003C1549">
        <w:rPr>
          <w:rFonts w:eastAsia="Times New Roman" w:cs="Times New Roman"/>
        </w:rPr>
        <w:t>s saab lubatud heitkoguse ühikuid tasuta.</w:t>
      </w:r>
      <w:r w:rsidR="00FD0E77" w:rsidRPr="003C1549">
        <w:rPr>
          <w:rFonts w:eastAsia="Times New Roman" w:cs="Times New Roman"/>
        </w:rPr>
        <w:t xml:space="preserve"> Säte on määratud jõustuma 1. jaanuaril 2026.</w:t>
      </w:r>
    </w:p>
    <w:p w14:paraId="4C89DCD2" w14:textId="40FA747A" w:rsidR="02F6358D" w:rsidRPr="003C1549" w:rsidRDefault="02F6358D" w:rsidP="006B4EE5">
      <w:pPr>
        <w:pStyle w:val="Standard"/>
        <w:widowControl/>
        <w:jc w:val="both"/>
        <w:rPr>
          <w:rFonts w:eastAsia="Times New Roman" w:cs="Times New Roman"/>
        </w:rPr>
      </w:pPr>
    </w:p>
    <w:p w14:paraId="5FBE5E69" w14:textId="2B292CEE" w:rsidR="5630FD9B" w:rsidRPr="003C1549" w:rsidRDefault="78903179"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20 </w:t>
      </w:r>
      <w:r w:rsidR="33B0D796" w:rsidRPr="003C1549">
        <w:rPr>
          <w:rFonts w:eastAsia="Times New Roman" w:cs="Times New Roman"/>
        </w:rPr>
        <w:t xml:space="preserve">täiendatakse </w:t>
      </w:r>
      <w:r w:rsidR="006632AC" w:rsidRPr="003C1549">
        <w:rPr>
          <w:rFonts w:eastAsia="Times New Roman" w:cs="Times New Roman"/>
        </w:rPr>
        <w:t>§</w:t>
      </w:r>
      <w:r w:rsidRPr="003C1549">
        <w:rPr>
          <w:rFonts w:eastAsia="Times New Roman" w:cs="Times New Roman"/>
        </w:rPr>
        <w:t xml:space="preserve"> 156 </w:t>
      </w:r>
      <w:r w:rsidR="69366C47" w:rsidRPr="003C1549">
        <w:rPr>
          <w:rFonts w:eastAsia="Times New Roman" w:cs="Times New Roman"/>
        </w:rPr>
        <w:t xml:space="preserve">lõikega </w:t>
      </w:r>
      <w:r w:rsidR="71A921D4" w:rsidRPr="003C1549">
        <w:rPr>
          <w:rFonts w:eastAsia="Times New Roman" w:cs="Times New Roman"/>
        </w:rPr>
        <w:t>5</w:t>
      </w:r>
      <w:r w:rsidR="71A921D4" w:rsidRPr="003C1549">
        <w:rPr>
          <w:rStyle w:val="normaltextrun"/>
          <w:vertAlign w:val="superscript"/>
        </w:rPr>
        <w:t>2</w:t>
      </w:r>
      <w:r w:rsidR="595DE99F" w:rsidRPr="003C1549">
        <w:rPr>
          <w:rFonts w:eastAsia="Times New Roman" w:cs="Times New Roman"/>
        </w:rPr>
        <w:t xml:space="preserve">, milles sätestatakse õhusõiduki käitajatele tasuta lubatud heitkoguse ühikute eraldamise kord alates 2024. </w:t>
      </w:r>
      <w:r w:rsidR="1252A925" w:rsidRPr="003C1549">
        <w:rPr>
          <w:rFonts w:eastAsia="Times New Roman" w:cs="Times New Roman"/>
        </w:rPr>
        <w:t>a</w:t>
      </w:r>
      <w:r w:rsidR="595DE99F" w:rsidRPr="003C1549">
        <w:rPr>
          <w:rFonts w:eastAsia="Times New Roman" w:cs="Times New Roman"/>
        </w:rPr>
        <w:t>astast</w:t>
      </w:r>
      <w:r w:rsidR="3E19C6A2" w:rsidRPr="003C1549">
        <w:rPr>
          <w:rFonts w:eastAsia="Times New Roman" w:cs="Times New Roman"/>
        </w:rPr>
        <w:t>.</w:t>
      </w:r>
      <w:r w:rsidR="3E879EE7" w:rsidRPr="003C1549">
        <w:rPr>
          <w:rFonts w:eastAsia="Times New Roman" w:cs="Times New Roman"/>
        </w:rPr>
        <w:t xml:space="preserve"> </w:t>
      </w:r>
      <w:r w:rsidR="217D003D" w:rsidRPr="003C1549">
        <w:rPr>
          <w:rFonts w:eastAsia="Times New Roman" w:cs="Times New Roman"/>
        </w:rPr>
        <w:t>Lubatud heitkoguse ühikuid</w:t>
      </w:r>
      <w:r w:rsidR="3E879EE7" w:rsidRPr="003C1549">
        <w:rPr>
          <w:rFonts w:eastAsia="Times New Roman" w:cs="Times New Roman"/>
        </w:rPr>
        <w:t xml:space="preserve"> eraldatakse</w:t>
      </w:r>
      <w:r w:rsidR="595DE99F" w:rsidRPr="003C1549">
        <w:rPr>
          <w:rFonts w:eastAsia="Times New Roman" w:cs="Times New Roman"/>
        </w:rPr>
        <w:t xml:space="preserve"> proportsionaalselt lennutegevuse tõendatud heitkogusest 2023. aastal. </w:t>
      </w:r>
      <w:r w:rsidR="31735C37" w:rsidRPr="003C1549">
        <w:rPr>
          <w:rFonts w:eastAsia="Times New Roman" w:cs="Times New Roman"/>
        </w:rPr>
        <w:t>Seejuures</w:t>
      </w:r>
      <w:r w:rsidR="595DE99F" w:rsidRPr="003C1549">
        <w:rPr>
          <w:rFonts w:eastAsia="Times New Roman" w:cs="Times New Roman"/>
        </w:rPr>
        <w:t xml:space="preserve"> võetakse arvesse ka selliseid lennutegevuse tõendatud heitkoguseid, millest on teatatud seoses lendudega, mille suhtes ELi HKSi kohaldatakse alles alates 1. jaanuarist 2024.</w:t>
      </w:r>
      <w:r w:rsidR="0EAADA16" w:rsidRPr="003C1549">
        <w:rPr>
          <w:rFonts w:eastAsia="Times New Roman" w:cs="Times New Roman"/>
        </w:rPr>
        <w:t xml:space="preserve"> </w:t>
      </w:r>
      <w:r w:rsidR="47B1F4F0" w:rsidRPr="003C1549">
        <w:rPr>
          <w:rFonts w:eastAsia="Times New Roman" w:cs="Times New Roman"/>
        </w:rPr>
        <w:t>Muudatus t</w:t>
      </w:r>
      <w:r w:rsidR="006632AC" w:rsidRPr="003C1549">
        <w:rPr>
          <w:rFonts w:eastAsia="Times New Roman" w:cs="Times New Roman"/>
        </w:rPr>
        <w:t>ehakse</w:t>
      </w:r>
      <w:r w:rsidR="47B1F4F0" w:rsidRPr="003C1549">
        <w:rPr>
          <w:rFonts w:eastAsia="Times New Roman" w:cs="Times New Roman"/>
        </w:rPr>
        <w:t xml:space="preserve"> eesmärgi</w:t>
      </w:r>
      <w:r w:rsidR="006632AC" w:rsidRPr="003C1549">
        <w:rPr>
          <w:rFonts w:eastAsia="Times New Roman" w:cs="Times New Roman"/>
        </w:rPr>
        <w:t xml:space="preserve"> järgi</w:t>
      </w:r>
      <w:r w:rsidR="47B1F4F0" w:rsidRPr="003C1549">
        <w:rPr>
          <w:rFonts w:eastAsia="Times New Roman" w:cs="Times New Roman"/>
        </w:rPr>
        <w:t xml:space="preserve"> suurendada lennunduses </w:t>
      </w:r>
      <w:r w:rsidR="47B1F4F0" w:rsidRPr="003C1549">
        <w:t>enampakkumisel müüdavat</w:t>
      </w:r>
      <w:r w:rsidR="00883887" w:rsidRPr="003C1549">
        <w:t>e</w:t>
      </w:r>
      <w:r w:rsidR="47B1F4F0" w:rsidRPr="003C1549">
        <w:t xml:space="preserve"> lubatud heitkoguse ühikute osa</w:t>
      </w:r>
      <w:r w:rsidR="2073962B" w:rsidRPr="003C1549">
        <w:t>,</w:t>
      </w:r>
      <w:r w:rsidR="47B1F4F0" w:rsidRPr="003C1549">
        <w:t xml:space="preserve"> s</w:t>
      </w:r>
      <w:r w:rsidR="006632AC" w:rsidRPr="003C1549">
        <w:t>.</w:t>
      </w:r>
      <w:r w:rsidR="47B1F4F0" w:rsidRPr="003C1549">
        <w:t>o vähendada tasuta eraldatavaid lubatud heitkoguse</w:t>
      </w:r>
      <w:r w:rsidR="00883887" w:rsidRPr="003C1549">
        <w:t xml:space="preserve"> </w:t>
      </w:r>
      <w:r w:rsidR="47B1F4F0" w:rsidRPr="003C1549">
        <w:t>ühikuid, võttes arvesse sektori võimet CO</w:t>
      </w:r>
      <w:r w:rsidR="47B1F4F0" w:rsidRPr="003C1549">
        <w:rPr>
          <w:vertAlign w:val="subscript"/>
        </w:rPr>
        <w:t>2</w:t>
      </w:r>
      <w:r w:rsidR="47B1F4F0" w:rsidRPr="003C1549">
        <w:t xml:space="preserve">-ga seotud suuremad kulud üle kanda. </w:t>
      </w:r>
      <w:r w:rsidR="4396EC27" w:rsidRPr="003C1549">
        <w:t>Põhimõtet r</w:t>
      </w:r>
      <w:r w:rsidR="47B1F4F0" w:rsidRPr="003C1549">
        <w:t>akendatakse järk</w:t>
      </w:r>
      <w:r w:rsidR="006632AC" w:rsidRPr="003C1549">
        <w:t>-</w:t>
      </w:r>
      <w:r w:rsidR="47B1F4F0" w:rsidRPr="003C1549">
        <w:t>järgu</w:t>
      </w:r>
      <w:r w:rsidR="35D7CDEA" w:rsidRPr="003C1549">
        <w:t>l</w:t>
      </w:r>
      <w:r w:rsidR="47B1F4F0" w:rsidRPr="003C1549">
        <w:t xml:space="preserve">t 2024. ja 2025. aastal ning täielikult alates 2026. aastast. </w:t>
      </w:r>
      <w:r w:rsidR="0EAADA16" w:rsidRPr="003C1549">
        <w:rPr>
          <w:rFonts w:eastAsia="Times New Roman" w:cs="Times New Roman"/>
        </w:rPr>
        <w:t>Tasuta ühikud tuleb Keskkonnaametil eraldada asjaomase aasta 30. juuniks.</w:t>
      </w:r>
      <w:r w:rsidR="595DE99F" w:rsidRPr="003C1549">
        <w:rPr>
          <w:rFonts w:eastAsia="Times New Roman" w:cs="Times New Roman"/>
        </w:rPr>
        <w:t xml:space="preserve"> </w:t>
      </w:r>
      <w:r w:rsidR="04830E11" w:rsidRPr="003C1549">
        <w:rPr>
          <w:rFonts w:eastAsia="Times New Roman" w:cs="Times New Roman"/>
        </w:rPr>
        <w:t xml:space="preserve">Punktiga </w:t>
      </w:r>
      <w:r w:rsidR="006632AC" w:rsidRPr="003C1549">
        <w:rPr>
          <w:rFonts w:eastAsia="Times New Roman" w:cs="Times New Roman"/>
        </w:rPr>
        <w:t>2</w:t>
      </w:r>
      <w:r w:rsidR="000A67D7" w:rsidRPr="003C1549">
        <w:rPr>
          <w:rFonts w:eastAsia="Times New Roman" w:cs="Times New Roman"/>
        </w:rPr>
        <w:t>2</w:t>
      </w:r>
      <w:r w:rsidR="006632AC" w:rsidRPr="003C1549">
        <w:rPr>
          <w:rFonts w:eastAsia="Times New Roman" w:cs="Times New Roman"/>
        </w:rPr>
        <w:t xml:space="preserve"> </w:t>
      </w:r>
      <w:r w:rsidR="04830E11" w:rsidRPr="003C1549">
        <w:rPr>
          <w:rFonts w:eastAsia="Times New Roman" w:cs="Times New Roman"/>
        </w:rPr>
        <w:t>võetakse üle direktiiv</w:t>
      </w:r>
      <w:r w:rsidR="00661258" w:rsidRPr="003C1549">
        <w:rPr>
          <w:rFonts w:eastAsia="Times New Roman" w:cs="Times New Roman"/>
        </w:rPr>
        <w:t>i</w:t>
      </w:r>
      <w:r w:rsidR="04830E11" w:rsidRPr="003C1549">
        <w:rPr>
          <w:rFonts w:eastAsia="Times New Roman" w:cs="Times New Roman"/>
        </w:rPr>
        <w:t xml:space="preserve"> 2003/87 artik</w:t>
      </w:r>
      <w:r w:rsidR="00661258" w:rsidRPr="003C1549">
        <w:rPr>
          <w:rFonts w:eastAsia="Times New Roman" w:cs="Times New Roman"/>
        </w:rPr>
        <w:t>li</w:t>
      </w:r>
      <w:r w:rsidR="04830E11" w:rsidRPr="003C1549">
        <w:rPr>
          <w:rFonts w:eastAsia="Times New Roman" w:cs="Times New Roman"/>
        </w:rPr>
        <w:t xml:space="preserve"> 3d lõige 1a.</w:t>
      </w:r>
      <w:r w:rsidR="6770B5CE" w:rsidRPr="003C1549">
        <w:rPr>
          <w:rFonts w:eastAsia="Times New Roman" w:cs="Times New Roman"/>
        </w:rPr>
        <w:t xml:space="preserve"> Alates 2026</w:t>
      </w:r>
      <w:r w:rsidR="00661258" w:rsidRPr="003C1549">
        <w:rPr>
          <w:rFonts w:eastAsia="Times New Roman" w:cs="Times New Roman"/>
        </w:rPr>
        <w:t>.</w:t>
      </w:r>
      <w:r w:rsidR="6770B5CE" w:rsidRPr="003C1549">
        <w:rPr>
          <w:rFonts w:eastAsia="Times New Roman" w:cs="Times New Roman"/>
        </w:rPr>
        <w:t xml:space="preserve"> aastast õhusõiduki käitajatele enam sellise metoodikaga tasuta lubatud heitkoguse ühikuid ei eralda</w:t>
      </w:r>
      <w:r w:rsidR="32B2E2E0" w:rsidRPr="003C1549">
        <w:rPr>
          <w:rFonts w:eastAsia="Times New Roman" w:cs="Times New Roman"/>
        </w:rPr>
        <w:t>t</w:t>
      </w:r>
      <w:r w:rsidR="6770B5CE" w:rsidRPr="003C1549">
        <w:rPr>
          <w:rFonts w:eastAsia="Times New Roman" w:cs="Times New Roman"/>
        </w:rPr>
        <w:t>a, küll jätkub 2024</w:t>
      </w:r>
      <w:r w:rsidR="75EBE984" w:rsidRPr="003C1549">
        <w:rPr>
          <w:rFonts w:eastAsia="Times New Roman" w:cs="Times New Roman"/>
        </w:rPr>
        <w:t>.</w:t>
      </w:r>
      <w:r w:rsidR="6770B5CE" w:rsidRPr="003C1549">
        <w:rPr>
          <w:rFonts w:eastAsia="Times New Roman" w:cs="Times New Roman"/>
        </w:rPr>
        <w:t xml:space="preserve"> aastal alanud tasuta lubatud heitkoguse ühikute eraldamine kestlike kütuste kasutuselevõtu kompenseerimiseks. See kohustus võetakse üle </w:t>
      </w:r>
      <w:r w:rsidR="14DE8156" w:rsidRPr="003C1549">
        <w:rPr>
          <w:rFonts w:eastAsia="Times New Roman" w:cs="Times New Roman"/>
        </w:rPr>
        <w:t>eelnõu</w:t>
      </w:r>
      <w:r w:rsidR="6770B5CE" w:rsidRPr="003C1549">
        <w:rPr>
          <w:rFonts w:eastAsia="Times New Roman" w:cs="Times New Roman"/>
        </w:rPr>
        <w:t xml:space="preserve"> punktiga </w:t>
      </w:r>
      <w:r w:rsidR="0B20B9B0" w:rsidRPr="003C1549">
        <w:rPr>
          <w:rFonts w:eastAsia="Times New Roman" w:cs="Times New Roman"/>
        </w:rPr>
        <w:t>2</w:t>
      </w:r>
      <w:r w:rsidR="3D140C53" w:rsidRPr="003C1549">
        <w:rPr>
          <w:rFonts w:eastAsia="Times New Roman" w:cs="Times New Roman"/>
        </w:rPr>
        <w:t>5</w:t>
      </w:r>
      <w:r w:rsidR="6770B5CE" w:rsidRPr="003C1549">
        <w:rPr>
          <w:rFonts w:eastAsia="Times New Roman" w:cs="Times New Roman"/>
        </w:rPr>
        <w:t>.</w:t>
      </w:r>
    </w:p>
    <w:p w14:paraId="3C3B8FD9" w14:textId="4C900C77" w:rsidR="5630FD9B" w:rsidRPr="003C1549" w:rsidRDefault="5630FD9B" w:rsidP="006B4EE5">
      <w:pPr>
        <w:pStyle w:val="Standard"/>
        <w:widowControl/>
        <w:jc w:val="both"/>
        <w:rPr>
          <w:rFonts w:eastAsia="Times New Roman" w:cs="Times New Roman"/>
        </w:rPr>
      </w:pPr>
    </w:p>
    <w:p w14:paraId="6140CBA3" w14:textId="5DF2158F" w:rsidR="004530C7" w:rsidRPr="003C1549" w:rsidRDefault="027B3EFB" w:rsidP="006B4EE5">
      <w:pPr>
        <w:pStyle w:val="Standard"/>
        <w:widowControl/>
        <w:autoSpaceDE w:val="0"/>
        <w:jc w:val="both"/>
        <w:rPr>
          <w:rFonts w:eastAsia="Times New Roman" w:cs="Times New Roman"/>
        </w:rPr>
      </w:pPr>
      <w:r w:rsidRPr="003C1549">
        <w:rPr>
          <w:rFonts w:eastAsia="Times New Roman" w:cs="Times New Roman"/>
          <w:b/>
          <w:bCs/>
        </w:rPr>
        <w:t>Punkti</w:t>
      </w:r>
      <w:r w:rsidR="00661258" w:rsidRPr="003C1549">
        <w:rPr>
          <w:rFonts w:eastAsia="Times New Roman" w:cs="Times New Roman"/>
          <w:b/>
          <w:bCs/>
        </w:rPr>
        <w:t>s</w:t>
      </w:r>
      <w:r w:rsidRPr="003C1549">
        <w:rPr>
          <w:rFonts w:eastAsia="Times New Roman" w:cs="Times New Roman"/>
          <w:b/>
          <w:bCs/>
        </w:rPr>
        <w:t xml:space="preserve"> </w:t>
      </w:r>
      <w:r w:rsidR="008C11F1" w:rsidRPr="003C1549">
        <w:rPr>
          <w:rFonts w:eastAsia="Times New Roman" w:cs="Times New Roman"/>
          <w:b/>
          <w:bCs/>
        </w:rPr>
        <w:t>21</w:t>
      </w:r>
      <w:r w:rsidR="008C11F1" w:rsidRPr="003C1549">
        <w:rPr>
          <w:rFonts w:eastAsia="Times New Roman" w:cs="Times New Roman"/>
        </w:rPr>
        <w:t xml:space="preserve"> </w:t>
      </w:r>
      <w:r w:rsidRPr="003C1549">
        <w:rPr>
          <w:rFonts w:eastAsia="Times New Roman" w:cs="Times New Roman"/>
        </w:rPr>
        <w:t>sätestatakse, et eelmi</w:t>
      </w:r>
      <w:r w:rsidR="6FA06567" w:rsidRPr="003C1549">
        <w:rPr>
          <w:rFonts w:eastAsia="Times New Roman" w:cs="Times New Roman"/>
        </w:rPr>
        <w:t>s</w:t>
      </w:r>
      <w:r w:rsidRPr="003C1549">
        <w:rPr>
          <w:rFonts w:eastAsia="Times New Roman" w:cs="Times New Roman"/>
        </w:rPr>
        <w:t xml:space="preserve">e </w:t>
      </w:r>
      <w:r w:rsidR="00FD0E77" w:rsidRPr="003C1549">
        <w:rPr>
          <w:rFonts w:eastAsia="Times New Roman" w:cs="Times New Roman"/>
        </w:rPr>
        <w:t xml:space="preserve">punktiga tehtud </w:t>
      </w:r>
      <w:r w:rsidRPr="003C1549">
        <w:rPr>
          <w:rFonts w:eastAsia="Times New Roman" w:cs="Times New Roman"/>
        </w:rPr>
        <w:t xml:space="preserve">muudatus ehk </w:t>
      </w:r>
      <w:r w:rsidR="00FD0E77" w:rsidRPr="003C1549">
        <w:rPr>
          <w:rFonts w:eastAsia="Times New Roman" w:cs="Times New Roman"/>
        </w:rPr>
        <w:t xml:space="preserve">lisatud </w:t>
      </w:r>
      <w:r w:rsidR="000359C8" w:rsidRPr="003C1549">
        <w:rPr>
          <w:rFonts w:eastAsia="Times New Roman" w:cs="Times New Roman"/>
        </w:rPr>
        <w:t>lõi</w:t>
      </w:r>
      <w:r w:rsidR="00FD0E77" w:rsidRPr="003C1549">
        <w:rPr>
          <w:rFonts w:eastAsia="Times New Roman" w:cs="Times New Roman"/>
        </w:rPr>
        <w:t>g</w:t>
      </w:r>
      <w:r w:rsidR="000359C8" w:rsidRPr="003C1549">
        <w:rPr>
          <w:rFonts w:eastAsia="Times New Roman" w:cs="Times New Roman"/>
        </w:rPr>
        <w:t xml:space="preserve">e </w:t>
      </w:r>
      <w:r w:rsidR="4A82D9E8" w:rsidRPr="003C1549">
        <w:rPr>
          <w:rFonts w:eastAsia="Times New Roman" w:cs="Times New Roman"/>
        </w:rPr>
        <w:t>5</w:t>
      </w:r>
      <w:r w:rsidR="4A82D9E8" w:rsidRPr="003C1549">
        <w:rPr>
          <w:rStyle w:val="normaltextrun"/>
          <w:vertAlign w:val="superscript"/>
        </w:rPr>
        <w:t>2</w:t>
      </w:r>
      <w:r w:rsidRPr="003C1549">
        <w:rPr>
          <w:rFonts w:eastAsia="Times New Roman" w:cs="Times New Roman"/>
        </w:rPr>
        <w:t xml:space="preserve"> </w:t>
      </w:r>
      <w:r w:rsidR="00FD0E77" w:rsidRPr="003C1549">
        <w:rPr>
          <w:rFonts w:eastAsia="Times New Roman" w:cs="Times New Roman"/>
        </w:rPr>
        <w:t>tunnistatakse kehtetuks.  Säte jõustub 01.01.2026.</w:t>
      </w:r>
      <w:r w:rsidR="008F2927" w:rsidRPr="003C1549">
        <w:rPr>
          <w:rFonts w:eastAsia="Times New Roman" w:cs="Times New Roman"/>
        </w:rPr>
        <w:t xml:space="preserve"> Nagu punktis 2</w:t>
      </w:r>
      <w:r w:rsidR="000A67D7" w:rsidRPr="003C1549">
        <w:rPr>
          <w:rFonts w:eastAsia="Times New Roman" w:cs="Times New Roman"/>
        </w:rPr>
        <w:t>2</w:t>
      </w:r>
      <w:r w:rsidR="008F2927" w:rsidRPr="003C1549">
        <w:rPr>
          <w:rFonts w:eastAsia="Times New Roman" w:cs="Times New Roman"/>
        </w:rPr>
        <w:t xml:space="preserve"> kirjeldatud, kehtib õhusõiduki käitajatele tasuta lubatud heitkogus</w:t>
      </w:r>
      <w:r w:rsidR="00890937" w:rsidRPr="003C1549">
        <w:rPr>
          <w:rFonts w:eastAsia="Times New Roman" w:cs="Times New Roman"/>
        </w:rPr>
        <w:t>e ühiku</w:t>
      </w:r>
      <w:r w:rsidR="008F2927" w:rsidRPr="003C1549">
        <w:rPr>
          <w:rFonts w:eastAsia="Times New Roman" w:cs="Times New Roman"/>
        </w:rPr>
        <w:t xml:space="preserve">te eraldamise uus metoodika </w:t>
      </w:r>
      <w:r w:rsidR="00FD0E77" w:rsidRPr="003C1549">
        <w:rPr>
          <w:rFonts w:eastAsia="Times New Roman" w:cs="Times New Roman"/>
        </w:rPr>
        <w:t xml:space="preserve">vaid </w:t>
      </w:r>
      <w:r w:rsidR="008F2927" w:rsidRPr="003C1549">
        <w:rPr>
          <w:rFonts w:eastAsia="Times New Roman" w:cs="Times New Roman"/>
        </w:rPr>
        <w:t>perioodil 2024</w:t>
      </w:r>
      <w:r w:rsidR="00957CF3" w:rsidRPr="003C1549">
        <w:rPr>
          <w:rFonts w:cs="Times New Roman"/>
        </w:rPr>
        <w:t>–</w:t>
      </w:r>
      <w:r w:rsidR="008F2927" w:rsidRPr="003C1549">
        <w:rPr>
          <w:rFonts w:eastAsia="Times New Roman" w:cs="Times New Roman"/>
        </w:rPr>
        <w:t>2026.</w:t>
      </w:r>
      <w:r w:rsidR="00FD0E77" w:rsidRPr="003C1549">
        <w:rPr>
          <w:rFonts w:eastAsia="Times New Roman" w:cs="Times New Roman"/>
        </w:rPr>
        <w:t xml:space="preserve"> </w:t>
      </w:r>
    </w:p>
    <w:p w14:paraId="584F4C4D" w14:textId="2310F86C" w:rsidR="4138AB8A" w:rsidRPr="003C1549" w:rsidRDefault="4138AB8A" w:rsidP="006B4EE5">
      <w:pPr>
        <w:pStyle w:val="Standard"/>
        <w:widowControl/>
        <w:jc w:val="both"/>
        <w:rPr>
          <w:rFonts w:eastAsia="Times New Roman" w:cs="Times New Roman"/>
        </w:rPr>
      </w:pPr>
    </w:p>
    <w:p w14:paraId="63F267FF" w14:textId="2B31FC92" w:rsidR="00F6743A" w:rsidRPr="003C1549" w:rsidRDefault="591A78C9"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22 </w:t>
      </w:r>
      <w:r w:rsidR="6E2BFC3A" w:rsidRPr="003C1549">
        <w:rPr>
          <w:rFonts w:eastAsia="Times New Roman" w:cs="Times New Roman"/>
        </w:rPr>
        <w:t>täiendatakse § 156 lõigetega 7</w:t>
      </w:r>
      <w:r w:rsidR="00661258" w:rsidRPr="003C1549">
        <w:rPr>
          <w:rFonts w:eastAsia="Times New Roman" w:cs="Times New Roman"/>
        </w:rPr>
        <w:t>–</w:t>
      </w:r>
      <w:r w:rsidR="1172F546" w:rsidRPr="003C1549">
        <w:rPr>
          <w:rFonts w:eastAsia="Times New Roman" w:cs="Times New Roman"/>
        </w:rPr>
        <w:t>1</w:t>
      </w:r>
      <w:r w:rsidR="03AFAB99" w:rsidRPr="003C1549">
        <w:rPr>
          <w:rFonts w:eastAsia="Times New Roman" w:cs="Times New Roman"/>
        </w:rPr>
        <w:t>3</w:t>
      </w:r>
      <w:r w:rsidR="6E2BFC3A" w:rsidRPr="003C1549">
        <w:rPr>
          <w:rFonts w:eastAsia="Times New Roman" w:cs="Times New Roman"/>
        </w:rPr>
        <w:t>.</w:t>
      </w:r>
      <w:r w:rsidR="4B70DD3F" w:rsidRPr="003C1549">
        <w:rPr>
          <w:rFonts w:eastAsia="Times New Roman" w:cs="Times New Roman"/>
        </w:rPr>
        <w:t xml:space="preserve"> Lisatakse punktid lubatud heitkoguse ühikute tasuta eraldamise koguse 20% vähendamise kohta energiaauditite või sertifitseeritud energiajuhtimissüsteemi ning kliimaneutraalsuskavade kohus</w:t>
      </w:r>
      <w:r w:rsidR="4C472B28" w:rsidRPr="003C1549">
        <w:rPr>
          <w:rFonts w:eastAsia="Times New Roman" w:cs="Times New Roman"/>
        </w:rPr>
        <w:t>tus</w:t>
      </w:r>
      <w:r w:rsidR="4B70DD3F" w:rsidRPr="003C1549">
        <w:rPr>
          <w:rFonts w:eastAsia="Times New Roman" w:cs="Times New Roman"/>
        </w:rPr>
        <w:t>lastele</w:t>
      </w:r>
      <w:r w:rsidR="00661258" w:rsidRPr="003C1549">
        <w:rPr>
          <w:rFonts w:eastAsia="Times New Roman" w:cs="Times New Roman"/>
        </w:rPr>
        <w:t>,</w:t>
      </w:r>
      <w:r w:rsidR="4B70DD3F" w:rsidRPr="003C1549">
        <w:rPr>
          <w:rFonts w:eastAsia="Times New Roman" w:cs="Times New Roman"/>
        </w:rPr>
        <w:t xml:space="preserve"> kui auditite või sertifitseeritud energiajuhtimissüsteemi soovitusi ei rakendata või kava ei koostata</w:t>
      </w:r>
      <w:r w:rsidR="00F6743A" w:rsidRPr="003C1549">
        <w:rPr>
          <w:rFonts w:eastAsia="Times New Roman" w:cs="Times New Roman"/>
        </w:rPr>
        <w:t xml:space="preserve"> ja ei esitata</w:t>
      </w:r>
      <w:r w:rsidR="4B70DD3F" w:rsidRPr="003C1549">
        <w:rPr>
          <w:rFonts w:eastAsia="Times New Roman" w:cs="Times New Roman"/>
        </w:rPr>
        <w:t>.</w:t>
      </w:r>
      <w:r w:rsidR="6E2BFC3A" w:rsidRPr="003C1549">
        <w:rPr>
          <w:rFonts w:eastAsia="Times New Roman" w:cs="Times New Roman"/>
        </w:rPr>
        <w:t xml:space="preserve"> </w:t>
      </w:r>
      <w:r w:rsidR="52029125" w:rsidRPr="003C1549">
        <w:rPr>
          <w:rFonts w:eastAsia="Times New Roman" w:cs="Times New Roman"/>
        </w:rPr>
        <w:t xml:space="preserve">Eelnevat ei viida täitmisele, kui käitaja on rakendanud muid meetmeid, mis aitavad vähendada käitise kasvuhoonegaaside heitkoguseid auditeerimisaruandes või sertifitseeritud energiajuhtimissüsteemis soovitatuga samaväärselt. </w:t>
      </w:r>
      <w:r w:rsidR="5A1F4C18" w:rsidRPr="003C1549">
        <w:rPr>
          <w:rFonts w:eastAsia="Times New Roman" w:cs="Times New Roman"/>
        </w:rPr>
        <w:t xml:space="preserve">Komisjon sätestab delegeeritud õigusaktides lihtsad ühtlustatud reeglid, millega nähakse ette tähtajad, kriteeriumid rakendatud energiatõhususe meetmete tunnustamiseks ning kasvuhoonegaaside heitkoguste vähendamise alternatiivsed meetmed. </w:t>
      </w:r>
    </w:p>
    <w:p w14:paraId="5C8C90C8" w14:textId="77777777" w:rsidR="00FD0E77" w:rsidRPr="003C1549" w:rsidRDefault="00FD0E77" w:rsidP="006B4EE5">
      <w:pPr>
        <w:pStyle w:val="Standard"/>
        <w:widowControl/>
        <w:jc w:val="both"/>
        <w:rPr>
          <w:rFonts w:eastAsia="Times New Roman" w:cs="Times New Roman"/>
        </w:rPr>
      </w:pPr>
    </w:p>
    <w:p w14:paraId="1593A7DD" w14:textId="0110289B" w:rsidR="001B49FD" w:rsidRPr="003C1549" w:rsidRDefault="4B70DD3F" w:rsidP="006B4EE5">
      <w:pPr>
        <w:pStyle w:val="Standard"/>
        <w:widowControl/>
        <w:jc w:val="both"/>
        <w:rPr>
          <w:rFonts w:eastAsia="Times New Roman" w:cs="Times New Roman"/>
        </w:rPr>
      </w:pPr>
      <w:r w:rsidRPr="003C1549">
        <w:rPr>
          <w:rFonts w:eastAsia="Times New Roman" w:cs="Times New Roman"/>
        </w:rPr>
        <w:t xml:space="preserve">Samuti kehtestatakse, et lubatud heitkoguse ühikuid ei eraldata tasuta üle 80%, kui kliimaneutraalsuse kava vahe-eesmärkide saavutamist ei ole tõendatud 2025. aasta lõpuks või ajavahemiku 2026–2030 kohta. </w:t>
      </w:r>
      <w:r w:rsidR="0C51665B" w:rsidRPr="003C1549">
        <w:rPr>
          <w:rFonts w:eastAsia="Times New Roman" w:cs="Times New Roman"/>
        </w:rPr>
        <w:t xml:space="preserve">Punktiga </w:t>
      </w:r>
      <w:r w:rsidR="00661258" w:rsidRPr="003C1549">
        <w:rPr>
          <w:rFonts w:eastAsia="Times New Roman" w:cs="Times New Roman"/>
        </w:rPr>
        <w:t xml:space="preserve">24 </w:t>
      </w:r>
      <w:r w:rsidR="0C51665B" w:rsidRPr="003C1549">
        <w:rPr>
          <w:rFonts w:eastAsia="Times New Roman" w:cs="Times New Roman"/>
        </w:rPr>
        <w:t>võetakse üle direktiiv</w:t>
      </w:r>
      <w:r w:rsidR="00661258" w:rsidRPr="003C1549">
        <w:rPr>
          <w:rFonts w:eastAsia="Times New Roman" w:cs="Times New Roman"/>
        </w:rPr>
        <w:t>i</w:t>
      </w:r>
      <w:r w:rsidR="0C51665B" w:rsidRPr="003C1549">
        <w:rPr>
          <w:rFonts w:eastAsia="Times New Roman" w:cs="Times New Roman"/>
        </w:rPr>
        <w:t xml:space="preserve"> 2003/87 artik</w:t>
      </w:r>
      <w:r w:rsidR="00661258" w:rsidRPr="003C1549">
        <w:rPr>
          <w:rFonts w:eastAsia="Times New Roman" w:cs="Times New Roman"/>
        </w:rPr>
        <w:t>li</w:t>
      </w:r>
      <w:r w:rsidR="0C51665B" w:rsidRPr="003C1549">
        <w:rPr>
          <w:rFonts w:eastAsia="Times New Roman" w:cs="Times New Roman"/>
        </w:rPr>
        <w:t xml:space="preserve"> </w:t>
      </w:r>
      <w:r w:rsidR="6789C996" w:rsidRPr="003C1549">
        <w:rPr>
          <w:rFonts w:eastAsia="Times New Roman" w:cs="Times New Roman"/>
        </w:rPr>
        <w:t>10a</w:t>
      </w:r>
      <w:r w:rsidR="0C51665B" w:rsidRPr="003C1549">
        <w:rPr>
          <w:rFonts w:eastAsia="Times New Roman" w:cs="Times New Roman"/>
        </w:rPr>
        <w:t xml:space="preserve"> lõige</w:t>
      </w:r>
      <w:r w:rsidR="7742BD91" w:rsidRPr="003C1549">
        <w:rPr>
          <w:rFonts w:eastAsia="Times New Roman" w:cs="Times New Roman"/>
        </w:rPr>
        <w:t xml:space="preserve"> 1</w:t>
      </w:r>
      <w:r w:rsidR="0C51665B" w:rsidRPr="003C1549">
        <w:rPr>
          <w:rFonts w:eastAsia="Times New Roman" w:cs="Times New Roman"/>
        </w:rPr>
        <w:t>.</w:t>
      </w:r>
    </w:p>
    <w:p w14:paraId="360804E2" w14:textId="77777777" w:rsidR="009772C7" w:rsidRPr="003C1549" w:rsidRDefault="009772C7" w:rsidP="006B4EE5">
      <w:pPr>
        <w:pStyle w:val="Standard"/>
        <w:widowControl/>
        <w:jc w:val="both"/>
        <w:rPr>
          <w:rFonts w:eastAsia="Times New Roman" w:cs="Times New Roman"/>
        </w:rPr>
      </w:pPr>
    </w:p>
    <w:p w14:paraId="44BABDF0" w14:textId="20C45CF4" w:rsidR="009772C7" w:rsidRPr="003C1549" w:rsidRDefault="700B30C2" w:rsidP="006B4EE5">
      <w:pPr>
        <w:pStyle w:val="Standard"/>
        <w:widowControl/>
        <w:jc w:val="both"/>
        <w:rPr>
          <w:rFonts w:eastAsia="Times New Roman" w:cs="Times New Roman"/>
        </w:rPr>
      </w:pPr>
      <w:r w:rsidRPr="003C1549">
        <w:rPr>
          <w:rFonts w:eastAsia="Times New Roman" w:cs="Times New Roman"/>
        </w:rPr>
        <w:t>Paragrahvi</w:t>
      </w:r>
      <w:r w:rsidR="1172F546" w:rsidRPr="003C1549">
        <w:rPr>
          <w:rFonts w:eastAsia="Times New Roman" w:cs="Times New Roman"/>
        </w:rPr>
        <w:t xml:space="preserve"> 156 lõigetega 11</w:t>
      </w:r>
      <w:r w:rsidR="345C635C" w:rsidRPr="003C1549">
        <w:rPr>
          <w:rFonts w:eastAsia="Times New Roman" w:cs="Times New Roman"/>
        </w:rPr>
        <w:t xml:space="preserve"> ja </w:t>
      </w:r>
      <w:r w:rsidR="1172F546" w:rsidRPr="003C1549">
        <w:rPr>
          <w:rFonts w:eastAsia="Times New Roman" w:cs="Times New Roman"/>
        </w:rPr>
        <w:t>12</w:t>
      </w:r>
      <w:r w:rsidR="5A1F4C18" w:rsidRPr="003C1549">
        <w:rPr>
          <w:rFonts w:eastAsia="Times New Roman" w:cs="Times New Roman"/>
        </w:rPr>
        <w:t xml:space="preserve"> l</w:t>
      </w:r>
      <w:r w:rsidR="1172F546" w:rsidRPr="003C1549">
        <w:rPr>
          <w:rFonts w:eastAsia="Times New Roman" w:cs="Times New Roman"/>
        </w:rPr>
        <w:t xml:space="preserve">isatakse </w:t>
      </w:r>
      <w:r w:rsidR="5A1F4C18" w:rsidRPr="003C1549">
        <w:rPr>
          <w:rFonts w:eastAsia="Times New Roman" w:cs="Times New Roman"/>
        </w:rPr>
        <w:t>perioodil 2026</w:t>
      </w:r>
      <w:r w:rsidR="00661258" w:rsidRPr="003C1549">
        <w:rPr>
          <w:rFonts w:eastAsia="Times New Roman" w:cs="Times New Roman"/>
        </w:rPr>
        <w:t>–</w:t>
      </w:r>
      <w:r w:rsidR="5A1F4C18" w:rsidRPr="003C1549">
        <w:rPr>
          <w:rFonts w:eastAsia="Times New Roman" w:cs="Times New Roman"/>
        </w:rPr>
        <w:t xml:space="preserve">2033 paiksete heiteallikate käitajatele eraldatavate lubatud heitkoguse ühikute koguse vähenemise osakaal nendele toodetele, mis kuuluvad </w:t>
      </w:r>
      <w:r w:rsidR="1172F546" w:rsidRPr="003C1549">
        <w:rPr>
          <w:rFonts w:eastAsia="Times New Roman" w:cs="Times New Roman"/>
        </w:rPr>
        <w:t xml:space="preserve">süsiniku piirimeetmesse. </w:t>
      </w:r>
      <w:r w:rsidR="5A1F4C18" w:rsidRPr="003C1549">
        <w:rPr>
          <w:rFonts w:eastAsia="Times New Roman" w:cs="Times New Roman"/>
        </w:rPr>
        <w:t xml:space="preserve">Süsiniku piirimeede on kehtestatud </w:t>
      </w:r>
      <w:r w:rsidR="5A1F4C18" w:rsidRPr="003C1549">
        <w:rPr>
          <w:rFonts w:cs="Times New Roman"/>
        </w:rPr>
        <w:t xml:space="preserve">Euroopa Parlamendi ja nõukogu määrusega (EL) 2023/956. </w:t>
      </w:r>
      <w:r w:rsidR="70F6EA09" w:rsidRPr="003C1549">
        <w:t>Süsiniku piirimeede rakendus üleminekuperioodiga 1. oktoobri</w:t>
      </w:r>
      <w:r w:rsidR="00661258" w:rsidRPr="003C1549">
        <w:t>l</w:t>
      </w:r>
      <w:r w:rsidR="70F6EA09" w:rsidRPr="003C1549">
        <w:t xml:space="preserve"> 2023 ning kohaldub kolmandatest riikidest imporditud kaupadele ja toodetele, mis kuuluvad määruse (EL) 2023/956 lisa I loetellu. Selliste toodete importimisel tuleb esitada kord kvartalis aruanne imporditud kogustele vastava heite kohta. Määrus kohaldub järg</w:t>
      </w:r>
      <w:r w:rsidR="00661258" w:rsidRPr="003C1549">
        <w:t>mistele</w:t>
      </w:r>
      <w:r w:rsidR="70F6EA09" w:rsidRPr="003C1549">
        <w:t xml:space="preserve"> tootegruppidele: raud ja teras, alumiinium, tsement, väetised ja elekter</w:t>
      </w:r>
      <w:r w:rsidR="00661258" w:rsidRPr="003C1549">
        <w:t>. T</w:t>
      </w:r>
      <w:r w:rsidR="70F6EA09" w:rsidRPr="003C1549">
        <w:t xml:space="preserve">äielik toodete ja kaupade koondnomenklatuuri koodide (CN) nimekiri on </w:t>
      </w:r>
      <w:r w:rsidR="00F6743A" w:rsidRPr="003C1549">
        <w:t xml:space="preserve">süsiniku piirimeetme (edaspidi </w:t>
      </w:r>
      <w:r w:rsidR="00F6743A" w:rsidRPr="003C1549">
        <w:rPr>
          <w:i/>
          <w:iCs/>
        </w:rPr>
        <w:t>SPIM</w:t>
      </w:r>
      <w:r w:rsidR="00F6743A" w:rsidRPr="003C1549">
        <w:t xml:space="preserve">) </w:t>
      </w:r>
      <w:r w:rsidR="70F6EA09" w:rsidRPr="003C1549">
        <w:t xml:space="preserve">määruse I lisas. </w:t>
      </w:r>
      <w:r w:rsidR="1172F546" w:rsidRPr="003C1549">
        <w:rPr>
          <w:rFonts w:eastAsia="Times New Roman" w:cs="Times New Roman"/>
        </w:rPr>
        <w:t xml:space="preserve">Alates aastast 2034 käitajatele </w:t>
      </w:r>
      <w:r w:rsidR="5A1F4C18" w:rsidRPr="003C1549">
        <w:rPr>
          <w:rFonts w:eastAsia="Times New Roman" w:cs="Times New Roman"/>
        </w:rPr>
        <w:t xml:space="preserve">nende toodete tootmisel </w:t>
      </w:r>
      <w:r w:rsidR="1172F546" w:rsidRPr="003C1549">
        <w:rPr>
          <w:rFonts w:eastAsia="Times New Roman" w:cs="Times New Roman"/>
        </w:rPr>
        <w:t xml:space="preserve">enam tasuta lubatud heitkoguse ühikuid ei eraldata. </w:t>
      </w:r>
      <w:r w:rsidR="00220358" w:rsidRPr="003C1549">
        <w:rPr>
          <w:rFonts w:eastAsia="Times New Roman" w:cs="Times New Roman"/>
        </w:rPr>
        <w:t xml:space="preserve">Lõigetega 11 ja 12 </w:t>
      </w:r>
      <w:r w:rsidR="1172F546" w:rsidRPr="003C1549">
        <w:rPr>
          <w:rFonts w:eastAsia="Times New Roman" w:cs="Times New Roman"/>
        </w:rPr>
        <w:t>võetakse üle direktiiv</w:t>
      </w:r>
      <w:r w:rsidR="00661258" w:rsidRPr="003C1549">
        <w:rPr>
          <w:rFonts w:eastAsia="Times New Roman" w:cs="Times New Roman"/>
        </w:rPr>
        <w:t>i</w:t>
      </w:r>
      <w:r w:rsidR="1172F546" w:rsidRPr="003C1549">
        <w:rPr>
          <w:rFonts w:eastAsia="Times New Roman" w:cs="Times New Roman"/>
        </w:rPr>
        <w:t xml:space="preserve"> 2003/87 artik</w:t>
      </w:r>
      <w:r w:rsidR="00661258" w:rsidRPr="003C1549">
        <w:rPr>
          <w:rFonts w:eastAsia="Times New Roman" w:cs="Times New Roman"/>
        </w:rPr>
        <w:t>li</w:t>
      </w:r>
      <w:r w:rsidR="1172F546" w:rsidRPr="003C1549">
        <w:rPr>
          <w:rFonts w:eastAsia="Times New Roman" w:cs="Times New Roman"/>
        </w:rPr>
        <w:t xml:space="preserve"> 10a lõiked</w:t>
      </w:r>
      <w:r w:rsidR="5A1F4C18" w:rsidRPr="003C1549">
        <w:rPr>
          <w:rFonts w:eastAsia="Times New Roman" w:cs="Times New Roman"/>
        </w:rPr>
        <w:t xml:space="preserve"> 1 ja </w:t>
      </w:r>
      <w:r w:rsidR="1172F546" w:rsidRPr="003C1549">
        <w:rPr>
          <w:rFonts w:eastAsia="Times New Roman" w:cs="Times New Roman"/>
        </w:rPr>
        <w:t>1a.</w:t>
      </w:r>
    </w:p>
    <w:p w14:paraId="7BA58DF7" w14:textId="4FE38C4B" w:rsidR="7EAE2237" w:rsidRPr="003C1549" w:rsidRDefault="7EAE2237" w:rsidP="006B4EE5">
      <w:pPr>
        <w:pStyle w:val="Standard"/>
        <w:widowControl/>
        <w:jc w:val="both"/>
        <w:rPr>
          <w:rFonts w:eastAsia="Times New Roman" w:cs="Times New Roman"/>
        </w:rPr>
      </w:pPr>
    </w:p>
    <w:p w14:paraId="707F3CF7" w14:textId="0ACC3C16" w:rsidR="009772C7" w:rsidRPr="003C1549" w:rsidRDefault="6E466AC6" w:rsidP="006B4EE5">
      <w:pPr>
        <w:pStyle w:val="Standard"/>
        <w:widowControl/>
        <w:jc w:val="both"/>
        <w:rPr>
          <w:rFonts w:eastAsia="Times New Roman" w:cs="Times New Roman"/>
          <w:b/>
          <w:bCs/>
        </w:rPr>
      </w:pPr>
      <w:r w:rsidRPr="003C1549">
        <w:rPr>
          <w:rFonts w:eastAsia="Times New Roman" w:cs="Times New Roman"/>
        </w:rPr>
        <w:t>Paragrahvi</w:t>
      </w:r>
      <w:r w:rsidR="2CA3AEE3" w:rsidRPr="003C1549">
        <w:rPr>
          <w:rFonts w:eastAsia="Times New Roman" w:cs="Times New Roman"/>
        </w:rPr>
        <w:t xml:space="preserve"> 156 lõike</w:t>
      </w:r>
      <w:r w:rsidR="00661258" w:rsidRPr="003C1549">
        <w:rPr>
          <w:rFonts w:eastAsia="Times New Roman" w:cs="Times New Roman"/>
        </w:rPr>
        <w:t>s</w:t>
      </w:r>
      <w:r w:rsidR="2CA3AEE3" w:rsidRPr="003C1549">
        <w:rPr>
          <w:rFonts w:eastAsia="Times New Roman" w:cs="Times New Roman"/>
        </w:rPr>
        <w:t xml:space="preserve"> 13</w:t>
      </w:r>
      <w:r w:rsidR="5A1F4C18" w:rsidRPr="003C1549">
        <w:rPr>
          <w:rFonts w:eastAsia="Times New Roman" w:cs="Times New Roman"/>
        </w:rPr>
        <w:t xml:space="preserve"> sätestatakse</w:t>
      </w:r>
      <w:r w:rsidR="6D60E50C" w:rsidRPr="003C1549">
        <w:rPr>
          <w:rFonts w:eastAsia="Times New Roman" w:cs="Times New Roman"/>
        </w:rPr>
        <w:t>,</w:t>
      </w:r>
      <w:r w:rsidR="2CA3AEE3" w:rsidRPr="003C1549">
        <w:rPr>
          <w:rFonts w:eastAsia="Times New Roman" w:cs="Times New Roman"/>
        </w:rPr>
        <w:t xml:space="preserve"> millistel juhtudel käsit</w:t>
      </w:r>
      <w:r w:rsidR="00661258" w:rsidRPr="003C1549">
        <w:rPr>
          <w:rFonts w:eastAsia="Times New Roman" w:cs="Times New Roman"/>
        </w:rPr>
        <w:t>atakse</w:t>
      </w:r>
      <w:r w:rsidR="2CA3AEE3" w:rsidRPr="003C1549">
        <w:rPr>
          <w:rFonts w:eastAsia="Times New Roman" w:cs="Times New Roman"/>
        </w:rPr>
        <w:t xml:space="preserve"> käitise tegevus lõp</w:t>
      </w:r>
      <w:r w:rsidR="00661258" w:rsidRPr="003C1549">
        <w:rPr>
          <w:rFonts w:eastAsia="Times New Roman" w:cs="Times New Roman"/>
        </w:rPr>
        <w:t>penuks.</w:t>
      </w:r>
      <w:r w:rsidR="5A1F4C18" w:rsidRPr="003C1549">
        <w:rPr>
          <w:rFonts w:eastAsia="Times New Roman" w:cs="Times New Roman"/>
        </w:rPr>
        <w:t xml:space="preserve"> </w:t>
      </w:r>
      <w:r w:rsidR="00661258" w:rsidRPr="003C1549">
        <w:rPr>
          <w:rFonts w:eastAsia="Times New Roman" w:cs="Times New Roman"/>
        </w:rPr>
        <w:t>T</w:t>
      </w:r>
      <w:r w:rsidR="5A1F4C18" w:rsidRPr="003C1549">
        <w:rPr>
          <w:rFonts w:eastAsia="Times New Roman" w:cs="Times New Roman"/>
        </w:rPr>
        <w:t xml:space="preserve">egevuse lõpetanud käitisele tasuta lubatud heitkoguse ühikuid ei eraldata. </w:t>
      </w:r>
      <w:r w:rsidR="00083C78" w:rsidRPr="003C1549">
        <w:rPr>
          <w:rFonts w:eastAsia="Times New Roman" w:cs="Times New Roman"/>
        </w:rPr>
        <w:t>Lõikega 13</w:t>
      </w:r>
      <w:r w:rsidR="00661258" w:rsidRPr="003C1549">
        <w:rPr>
          <w:rFonts w:eastAsia="Times New Roman" w:cs="Times New Roman"/>
        </w:rPr>
        <w:t xml:space="preserve"> </w:t>
      </w:r>
      <w:r w:rsidR="5A1F4C18" w:rsidRPr="003C1549">
        <w:rPr>
          <w:rFonts w:eastAsia="Times New Roman" w:cs="Times New Roman"/>
        </w:rPr>
        <w:t>võetakse üle direktiiv</w:t>
      </w:r>
      <w:r w:rsidR="00762B28" w:rsidRPr="003C1549">
        <w:rPr>
          <w:rFonts w:eastAsia="Times New Roman" w:cs="Times New Roman"/>
        </w:rPr>
        <w:t>i</w:t>
      </w:r>
      <w:r w:rsidR="5A1F4C18" w:rsidRPr="003C1549">
        <w:rPr>
          <w:rFonts w:eastAsia="Times New Roman" w:cs="Times New Roman"/>
        </w:rPr>
        <w:t xml:space="preserve"> 2003/87 artik</w:t>
      </w:r>
      <w:r w:rsidR="00762B28" w:rsidRPr="003C1549">
        <w:rPr>
          <w:rFonts w:eastAsia="Times New Roman" w:cs="Times New Roman"/>
        </w:rPr>
        <w:t>li</w:t>
      </w:r>
      <w:r w:rsidR="5A1F4C18" w:rsidRPr="003C1549">
        <w:rPr>
          <w:rFonts w:eastAsia="Times New Roman" w:cs="Times New Roman"/>
        </w:rPr>
        <w:t xml:space="preserve"> 10a lõi</w:t>
      </w:r>
      <w:r w:rsidR="2CA3AEE3" w:rsidRPr="003C1549">
        <w:rPr>
          <w:rFonts w:eastAsia="Times New Roman" w:cs="Times New Roman"/>
        </w:rPr>
        <w:t>g</w:t>
      </w:r>
      <w:r w:rsidR="5A1F4C18" w:rsidRPr="003C1549">
        <w:rPr>
          <w:rFonts w:eastAsia="Times New Roman" w:cs="Times New Roman"/>
        </w:rPr>
        <w:t>e 19.</w:t>
      </w:r>
    </w:p>
    <w:p w14:paraId="672FAC65" w14:textId="77777777" w:rsidR="009772C7" w:rsidRPr="003C1549" w:rsidRDefault="009772C7" w:rsidP="006B4EE5">
      <w:pPr>
        <w:pStyle w:val="Standard"/>
        <w:widowControl/>
        <w:jc w:val="both"/>
        <w:rPr>
          <w:rFonts w:eastAsia="Times New Roman" w:cs="Times New Roman"/>
          <w:b/>
          <w:bCs/>
        </w:rPr>
      </w:pPr>
    </w:p>
    <w:p w14:paraId="6DC3B265" w14:textId="69354D13" w:rsidR="00762B28" w:rsidRPr="003C1549" w:rsidRDefault="700F593F" w:rsidP="00F63A51">
      <w:pPr>
        <w:pStyle w:val="Standard"/>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23</w:t>
      </w:r>
      <w:r w:rsidR="008C11F1" w:rsidRPr="003C1549">
        <w:rPr>
          <w:rFonts w:eastAsia="Times New Roman" w:cs="Times New Roman"/>
        </w:rPr>
        <w:t xml:space="preserve"> </w:t>
      </w:r>
      <w:r w:rsidRPr="003C1549">
        <w:rPr>
          <w:rFonts w:eastAsia="Times New Roman" w:cs="Times New Roman"/>
        </w:rPr>
        <w:t>täiendatakse seadust §</w:t>
      </w:r>
      <w:r w:rsidR="244BF288" w:rsidRPr="003C1549">
        <w:rPr>
          <w:rFonts w:eastAsia="Times New Roman" w:cs="Times New Roman"/>
        </w:rPr>
        <w:t>-ga</w:t>
      </w:r>
      <w:r w:rsidRPr="003C1549">
        <w:rPr>
          <w:rFonts w:eastAsia="Times New Roman" w:cs="Times New Roman"/>
        </w:rPr>
        <w:t xml:space="preserve"> 156</w:t>
      </w:r>
      <w:r w:rsidR="538C7FCD" w:rsidRPr="003C1549">
        <w:rPr>
          <w:rFonts w:eastAsia="Times New Roman" w:cs="Times New Roman"/>
          <w:vertAlign w:val="superscript"/>
        </w:rPr>
        <w:t>1</w:t>
      </w:r>
      <w:r w:rsidR="36838967" w:rsidRPr="003C1549">
        <w:rPr>
          <w:rFonts w:eastAsia="Times New Roman" w:cs="Times New Roman"/>
        </w:rPr>
        <w:t xml:space="preserve">, mis reguleerib </w:t>
      </w:r>
      <w:r w:rsidR="00F63A51" w:rsidRPr="003C1549">
        <w:rPr>
          <w:rFonts w:eastAsia="Times New Roman" w:cs="Times New Roman"/>
        </w:rPr>
        <w:t xml:space="preserve">Euroopa Parlamendi ja nõukogu määruse (EL) 2023/2405 mõistes </w:t>
      </w:r>
      <w:r w:rsidR="0A86C40D" w:rsidRPr="003C1549">
        <w:rPr>
          <w:rFonts w:eastAsia="Times New Roman" w:cs="Times New Roman"/>
        </w:rPr>
        <w:t>kestliku</w:t>
      </w:r>
      <w:r w:rsidR="36838967" w:rsidRPr="003C1549">
        <w:rPr>
          <w:rFonts w:eastAsia="Times New Roman" w:cs="Times New Roman"/>
        </w:rPr>
        <w:t xml:space="preserve"> lennukikütuse kasutamisel osaliselt või täielikult hinnavahe </w:t>
      </w:r>
      <w:r w:rsidR="39C439E7" w:rsidRPr="003C1549">
        <w:rPr>
          <w:rFonts w:eastAsia="Times New Roman" w:cs="Times New Roman"/>
        </w:rPr>
        <w:t xml:space="preserve">kompenseerimise </w:t>
      </w:r>
      <w:r w:rsidR="2CA3AEE3" w:rsidRPr="003C1549">
        <w:rPr>
          <w:rFonts w:eastAsia="Times New Roman" w:cs="Times New Roman"/>
        </w:rPr>
        <w:t xml:space="preserve">tingimusi </w:t>
      </w:r>
      <w:r w:rsidR="36838967" w:rsidRPr="003C1549">
        <w:rPr>
          <w:rFonts w:eastAsia="Times New Roman" w:cs="Times New Roman"/>
        </w:rPr>
        <w:t xml:space="preserve">võrreldes </w:t>
      </w:r>
      <w:r w:rsidR="00A55209" w:rsidRPr="003C1549">
        <w:rPr>
          <w:rFonts w:eastAsia="Times New Roman" w:cs="Times New Roman"/>
        </w:rPr>
        <w:t>fossiilsete</w:t>
      </w:r>
      <w:r w:rsidR="63BD8874" w:rsidRPr="003C1549">
        <w:rPr>
          <w:rFonts w:eastAsia="Times New Roman" w:cs="Times New Roman"/>
        </w:rPr>
        <w:t xml:space="preserve"> lennukiküt</w:t>
      </w:r>
      <w:r w:rsidR="4BD87728" w:rsidRPr="003C1549">
        <w:rPr>
          <w:rFonts w:eastAsia="Times New Roman" w:cs="Times New Roman"/>
        </w:rPr>
        <w:t>u</w:t>
      </w:r>
      <w:r w:rsidR="63BD8874" w:rsidRPr="003C1549">
        <w:rPr>
          <w:rFonts w:eastAsia="Times New Roman" w:cs="Times New Roman"/>
        </w:rPr>
        <w:t>ste</w:t>
      </w:r>
      <w:r w:rsidR="4784D9CE" w:rsidRPr="003C1549">
        <w:rPr>
          <w:rFonts w:eastAsia="Times New Roman" w:cs="Times New Roman"/>
        </w:rPr>
        <w:t xml:space="preserve"> </w:t>
      </w:r>
      <w:r w:rsidR="36838967" w:rsidRPr="003C1549">
        <w:rPr>
          <w:rFonts w:eastAsia="Times New Roman" w:cs="Times New Roman"/>
        </w:rPr>
        <w:t>kasutamisega § 155 lõike 1 alusel kehtestatud määruse</w:t>
      </w:r>
      <w:r w:rsidR="3D1C7F7E" w:rsidRPr="003C1549">
        <w:rPr>
          <w:rFonts w:eastAsia="Times New Roman" w:cs="Times New Roman"/>
        </w:rPr>
        <w:t>s</w:t>
      </w:r>
      <w:r w:rsidR="36838967" w:rsidRPr="003C1549">
        <w:rPr>
          <w:rFonts w:eastAsia="Times New Roman" w:cs="Times New Roman"/>
        </w:rPr>
        <w:t xml:space="preserve"> nimetatud </w:t>
      </w:r>
      <w:r w:rsidR="1C611FAC" w:rsidRPr="003C1549">
        <w:rPr>
          <w:rFonts w:eastAsia="Times New Roman" w:cs="Times New Roman"/>
        </w:rPr>
        <w:t xml:space="preserve">õhusõiduki käitaja </w:t>
      </w:r>
      <w:r w:rsidR="36838967" w:rsidRPr="003C1549">
        <w:rPr>
          <w:rFonts w:eastAsia="Times New Roman" w:cs="Times New Roman"/>
        </w:rPr>
        <w:t>tegevusaladel.</w:t>
      </w:r>
      <w:r w:rsidR="2CA3AEE3" w:rsidRPr="003C1549">
        <w:rPr>
          <w:rFonts w:eastAsia="Times New Roman" w:cs="Times New Roman"/>
        </w:rPr>
        <w:t xml:space="preserve"> </w:t>
      </w:r>
      <w:r w:rsidR="00F63A51" w:rsidRPr="003C1549">
        <w:rPr>
          <w:rFonts w:eastAsia="Times New Roman" w:cs="Times New Roman"/>
        </w:rPr>
        <w:t>Vastavalt määruse definitsioonile on kestlikud lennukikütused lennukikütused</w:t>
      </w:r>
      <w:r w:rsidR="007E06DE" w:rsidRPr="003C1549">
        <w:rPr>
          <w:rFonts w:eastAsia="Times New Roman" w:cs="Times New Roman"/>
        </w:rPr>
        <w:t>:</w:t>
      </w:r>
      <w:r w:rsidR="00F63A51" w:rsidRPr="003C1549">
        <w:rPr>
          <w:rFonts w:eastAsia="Times New Roman" w:cs="Times New Roman"/>
        </w:rPr>
        <w:t xml:space="preserve"> a) sünteetilised lennukikütused; b) lennukite biokütused või c) ringlussevõetud süsinikupõhised lennukikütused. </w:t>
      </w:r>
      <w:r w:rsidR="39E22A17" w:rsidRPr="003C1549">
        <w:rPr>
          <w:rFonts w:eastAsia="Times New Roman" w:cs="Times New Roman"/>
        </w:rPr>
        <w:t xml:space="preserve">Eelnõus </w:t>
      </w:r>
      <w:r w:rsidR="49FF50F7" w:rsidRPr="003C1549">
        <w:rPr>
          <w:rFonts w:eastAsia="Times New Roman" w:cs="Times New Roman"/>
        </w:rPr>
        <w:t xml:space="preserve">nimetatud </w:t>
      </w:r>
      <w:r w:rsidR="00F63A51" w:rsidRPr="003C1549">
        <w:rPr>
          <w:rFonts w:eastAsia="Times New Roman" w:cs="Times New Roman"/>
        </w:rPr>
        <w:t xml:space="preserve">kestlikud lennukikütused </w:t>
      </w:r>
      <w:r w:rsidR="00A55209" w:rsidRPr="003C1549">
        <w:rPr>
          <w:rFonts w:eastAsia="Times New Roman" w:cs="Times New Roman"/>
        </w:rPr>
        <w:t xml:space="preserve">on </w:t>
      </w:r>
      <w:r w:rsidR="00F63A51" w:rsidRPr="003C1549">
        <w:rPr>
          <w:rFonts w:eastAsia="Times New Roman" w:cs="Times New Roman"/>
        </w:rPr>
        <w:t>direktiivi tõlkes säästvad lennukikütused</w:t>
      </w:r>
      <w:r w:rsidR="49FF50F7" w:rsidRPr="003C1549">
        <w:rPr>
          <w:rFonts w:eastAsia="Times New Roman" w:cs="Times New Roman"/>
        </w:rPr>
        <w:t>.</w:t>
      </w:r>
      <w:r w:rsidR="39E22A17" w:rsidRPr="003C1549">
        <w:rPr>
          <w:rFonts w:eastAsia="Times New Roman" w:cs="Times New Roman"/>
        </w:rPr>
        <w:t xml:space="preserve"> </w:t>
      </w:r>
      <w:r w:rsidR="2CA3AEE3" w:rsidRPr="003C1549">
        <w:rPr>
          <w:rFonts w:eastAsia="Times New Roman" w:cs="Times New Roman"/>
        </w:rPr>
        <w:t>Punktiga 2 sätestatakse tingimused</w:t>
      </w:r>
      <w:r w:rsidR="00762B28" w:rsidRPr="003C1549">
        <w:rPr>
          <w:rFonts w:eastAsia="Times New Roman" w:cs="Times New Roman"/>
        </w:rPr>
        <w:t>,</w:t>
      </w:r>
      <w:r w:rsidR="2CA3AEE3" w:rsidRPr="003C1549">
        <w:rPr>
          <w:rFonts w:eastAsia="Times New Roman" w:cs="Times New Roman"/>
        </w:rPr>
        <w:t xml:space="preserve"> kuidas toimida juhul</w:t>
      </w:r>
      <w:r w:rsidR="00762B28" w:rsidRPr="003C1549">
        <w:rPr>
          <w:rFonts w:eastAsia="Times New Roman" w:cs="Times New Roman"/>
        </w:rPr>
        <w:t>,</w:t>
      </w:r>
      <w:r w:rsidR="2CA3AEE3" w:rsidRPr="003C1549">
        <w:rPr>
          <w:rFonts w:eastAsia="Times New Roman" w:cs="Times New Roman"/>
        </w:rPr>
        <w:t xml:space="preserve"> kui kestliku lennukikütuse kasutamist ei ole võimalik seostada konkreetse lennuga. </w:t>
      </w:r>
      <w:r w:rsidR="51DE93F3" w:rsidRPr="003C1549">
        <w:t xml:space="preserve">Üleminek </w:t>
      </w:r>
      <w:r w:rsidR="00A55209" w:rsidRPr="003C1549">
        <w:t>fossiilsete</w:t>
      </w:r>
      <w:r w:rsidR="40EFF46A" w:rsidRPr="003C1549">
        <w:t xml:space="preserve"> lennukikütuste</w:t>
      </w:r>
      <w:r w:rsidR="51DE93F3" w:rsidRPr="003C1549">
        <w:t xml:space="preserve"> kasutamiselt aitaks CO</w:t>
      </w:r>
      <w:r w:rsidR="51DE93F3" w:rsidRPr="003C1549">
        <w:rPr>
          <w:vertAlign w:val="subscript"/>
        </w:rPr>
        <w:t>2</w:t>
      </w:r>
      <w:r w:rsidR="51DE93F3" w:rsidRPr="003C1549">
        <w:t xml:space="preserve"> heidet oluliselt vähendada. Võttes aga arvesse õhusõiduki käitajate vahelist suurt konkurentsi, kestlike lennukikütuste turu arengut ning fossiilse petrooleumi ja kestlike lennukikütuste olulist hinnaerinevust, püütakse üleminekut toetada</w:t>
      </w:r>
      <w:r w:rsidR="00762B28" w:rsidRPr="003C1549">
        <w:t>,</w:t>
      </w:r>
      <w:r w:rsidR="51DE93F3" w:rsidRPr="003C1549">
        <w:t xml:space="preserve"> pakkudes varajastele üleminejatele stiimuleid. Seepärast reserveeritakse ajavahemikul 1. jaanuarist 2024 kuni 31. detsembrini 2030 20 miljonit lubatud heitkoguse ühikut, et katta osa ülejäänud hinnaerinevusest õhusõiduki käitajate fossiilse petrooleumi ja kestlike lennukikütuste vahel.</w:t>
      </w:r>
    </w:p>
    <w:p w14:paraId="1511E844" w14:textId="77777777" w:rsidR="00762B28" w:rsidRPr="003C1549" w:rsidRDefault="00762B28" w:rsidP="006B4EE5">
      <w:pPr>
        <w:pStyle w:val="Standard"/>
        <w:widowControl/>
        <w:jc w:val="both"/>
      </w:pPr>
    </w:p>
    <w:p w14:paraId="2423B782" w14:textId="5CE75A66" w:rsidR="00762B28" w:rsidRPr="003C1549" w:rsidRDefault="00762B28" w:rsidP="006B4EE5">
      <w:pPr>
        <w:pStyle w:val="Standard"/>
        <w:widowControl/>
        <w:jc w:val="both"/>
        <w:rPr>
          <w:rFonts w:eastAsia="Times New Roman" w:cs="Times New Roman"/>
        </w:rPr>
      </w:pPr>
      <w:r w:rsidRPr="003C1549">
        <w:t>Praegu</w:t>
      </w:r>
      <w:r w:rsidR="7D533CB4" w:rsidRPr="003C1549">
        <w:rPr>
          <w:rFonts w:eastAsia="Times New Roman" w:cs="Times New Roman"/>
        </w:rPr>
        <w:t xml:space="preserve"> on kestliku lennukikütuse hind </w:t>
      </w:r>
      <w:r w:rsidR="5858E36D" w:rsidRPr="003C1549">
        <w:rPr>
          <w:rFonts w:eastAsia="Times New Roman" w:cs="Times New Roman"/>
        </w:rPr>
        <w:t>tavapärasest lennukikütusest</w:t>
      </w:r>
      <w:r w:rsidR="7D533CB4" w:rsidRPr="003C1549">
        <w:rPr>
          <w:rFonts w:eastAsia="Times New Roman" w:cs="Times New Roman"/>
        </w:rPr>
        <w:t xml:space="preserve"> 3</w:t>
      </w:r>
      <w:r w:rsidRPr="003C1549">
        <w:rPr>
          <w:rFonts w:eastAsia="Times New Roman" w:cs="Times New Roman"/>
        </w:rPr>
        <w:t>–</w:t>
      </w:r>
      <w:r w:rsidR="7D533CB4" w:rsidRPr="003C1549">
        <w:rPr>
          <w:rFonts w:eastAsia="Times New Roman" w:cs="Times New Roman"/>
        </w:rPr>
        <w:t xml:space="preserve">5 korda kõrgem ning selle saadavus on väga piiratud. Näiteks 2023. </w:t>
      </w:r>
      <w:r w:rsidR="207EDDDB" w:rsidRPr="003C1549">
        <w:rPr>
          <w:rFonts w:eastAsia="Times New Roman" w:cs="Times New Roman"/>
        </w:rPr>
        <w:t>a</w:t>
      </w:r>
      <w:r w:rsidR="7D533CB4" w:rsidRPr="003C1549">
        <w:rPr>
          <w:rFonts w:eastAsia="Times New Roman" w:cs="Times New Roman"/>
        </w:rPr>
        <w:t xml:space="preserve">astal </w:t>
      </w:r>
      <w:r w:rsidR="363EFFAA" w:rsidRPr="003C1549">
        <w:rPr>
          <w:rFonts w:eastAsia="Times New Roman" w:cs="Times New Roman"/>
        </w:rPr>
        <w:t>seda Eestis ei kasutatud</w:t>
      </w:r>
      <w:r w:rsidR="1CC3EA92" w:rsidRPr="003C1549">
        <w:rPr>
          <w:rFonts w:eastAsia="Times New Roman" w:cs="Times New Roman"/>
        </w:rPr>
        <w:t>. Siiski on ootus, et kestliku lennukikütuse tootmine kasvab ning selleks, et kompenseerida kütuste hinnavahet</w:t>
      </w:r>
      <w:r w:rsidR="2CA3AEE3" w:rsidRPr="003C1549">
        <w:rPr>
          <w:rFonts w:eastAsia="Times New Roman" w:cs="Times New Roman"/>
        </w:rPr>
        <w:t>,</w:t>
      </w:r>
      <w:r w:rsidR="1CC3EA92" w:rsidRPr="003C1549">
        <w:rPr>
          <w:rFonts w:eastAsia="Times New Roman" w:cs="Times New Roman"/>
        </w:rPr>
        <w:t xml:space="preserve"> võimaldatakse nende kasutajatele eraldada tasuta lub</w:t>
      </w:r>
      <w:r w:rsidR="78260EE7" w:rsidRPr="003C1549">
        <w:rPr>
          <w:rFonts w:eastAsia="Times New Roman" w:cs="Times New Roman"/>
        </w:rPr>
        <w:t>a</w:t>
      </w:r>
      <w:r w:rsidR="1CC3EA92" w:rsidRPr="003C1549">
        <w:rPr>
          <w:rFonts w:eastAsia="Times New Roman" w:cs="Times New Roman"/>
        </w:rPr>
        <w:t>tud heitkoguse ü</w:t>
      </w:r>
      <w:r w:rsidR="6990A2C1" w:rsidRPr="003C1549">
        <w:rPr>
          <w:rFonts w:eastAsia="Times New Roman" w:cs="Times New Roman"/>
        </w:rPr>
        <w:t>hikuid</w:t>
      </w:r>
      <w:r w:rsidR="32807CEB" w:rsidRPr="003C1549">
        <w:rPr>
          <w:rFonts w:eastAsia="Times New Roman" w:cs="Times New Roman"/>
        </w:rPr>
        <w:t>. Täpsema</w:t>
      </w:r>
      <w:r w:rsidR="0D5169B6" w:rsidRPr="003C1549">
        <w:rPr>
          <w:rFonts w:eastAsia="Times New Roman" w:cs="Times New Roman"/>
        </w:rPr>
        <w:t>lt hakka</w:t>
      </w:r>
      <w:r w:rsidR="002C7F4F" w:rsidRPr="003C1549">
        <w:rPr>
          <w:rFonts w:eastAsia="Times New Roman" w:cs="Times New Roman"/>
        </w:rPr>
        <w:t>b</w:t>
      </w:r>
      <w:r w:rsidR="0D5169B6" w:rsidRPr="003C1549">
        <w:rPr>
          <w:rFonts w:eastAsia="Times New Roman" w:cs="Times New Roman"/>
        </w:rPr>
        <w:t xml:space="preserve"> süsteemi reguleerima komisjoni delegeeritud õigusakt</w:t>
      </w:r>
      <w:r w:rsidR="002C7F4F" w:rsidRPr="003C1549">
        <w:rPr>
          <w:rFonts w:eastAsia="Times New Roman" w:cs="Times New Roman"/>
        </w:rPr>
        <w:t>,</w:t>
      </w:r>
      <w:r w:rsidR="0D5169B6" w:rsidRPr="003C1549">
        <w:rPr>
          <w:rFonts w:eastAsia="Times New Roman" w:cs="Times New Roman"/>
        </w:rPr>
        <w:t xml:space="preserve"> mis </w:t>
      </w:r>
      <w:r w:rsidR="00AD7986" w:rsidRPr="003C1549">
        <w:rPr>
          <w:rFonts w:eastAsia="Times New Roman" w:cs="Times New Roman"/>
        </w:rPr>
        <w:t>kehtesta</w:t>
      </w:r>
      <w:r w:rsidR="002C7F4F" w:rsidRPr="003C1549">
        <w:rPr>
          <w:rFonts w:eastAsia="Times New Roman" w:cs="Times New Roman"/>
        </w:rPr>
        <w:t>b</w:t>
      </w:r>
      <w:r w:rsidR="00AD7986" w:rsidRPr="003C1549">
        <w:rPr>
          <w:rFonts w:eastAsia="Times New Roman" w:cs="Times New Roman"/>
        </w:rPr>
        <w:t xml:space="preserve"> </w:t>
      </w:r>
      <w:r w:rsidR="0D5169B6" w:rsidRPr="003C1549">
        <w:rPr>
          <w:rFonts w:eastAsia="Times New Roman" w:cs="Times New Roman"/>
        </w:rPr>
        <w:t>üksikasjalikud reeglid iga-aastaseks kulude erinevuse arvutamiseks ja lubatud heitkoguse ühikute eraldamiseks</w:t>
      </w:r>
      <w:r w:rsidRPr="003C1549">
        <w:rPr>
          <w:rFonts w:eastAsia="Times New Roman" w:cs="Times New Roman"/>
        </w:rPr>
        <w:t>. S</w:t>
      </w:r>
      <w:r w:rsidR="0D5169B6" w:rsidRPr="003C1549">
        <w:rPr>
          <w:rFonts w:eastAsia="Times New Roman" w:cs="Times New Roman"/>
        </w:rPr>
        <w:t xml:space="preserve">amuti </w:t>
      </w:r>
      <w:r w:rsidR="00AD7986" w:rsidRPr="003C1549">
        <w:rPr>
          <w:rFonts w:eastAsia="Times New Roman" w:cs="Times New Roman"/>
        </w:rPr>
        <w:t xml:space="preserve">kehtestab see </w:t>
      </w:r>
      <w:r w:rsidR="0D5169B6" w:rsidRPr="003C1549">
        <w:rPr>
          <w:rFonts w:eastAsia="Times New Roman" w:cs="Times New Roman"/>
        </w:rPr>
        <w:t xml:space="preserve">üksikasjalikud reeglid kasvuhoonegaaside heitkoguste arvutamiseks ning </w:t>
      </w:r>
      <w:r w:rsidRPr="003C1549">
        <w:rPr>
          <w:rFonts w:eastAsia="Times New Roman" w:cs="Times New Roman"/>
        </w:rPr>
        <w:t xml:space="preserve">korra, kuidas võtta arvesse </w:t>
      </w:r>
      <w:r w:rsidR="0D5169B6" w:rsidRPr="003C1549">
        <w:rPr>
          <w:rFonts w:eastAsia="Times New Roman" w:cs="Times New Roman"/>
        </w:rPr>
        <w:t>CO</w:t>
      </w:r>
      <w:r w:rsidR="0D5169B6" w:rsidRPr="003C1549">
        <w:rPr>
          <w:rFonts w:eastAsia="Times New Roman" w:cs="Times New Roman"/>
          <w:vertAlign w:val="subscript"/>
        </w:rPr>
        <w:t>2</w:t>
      </w:r>
      <w:r w:rsidR="0D5169B6" w:rsidRPr="003C1549">
        <w:rPr>
          <w:rFonts w:eastAsia="Times New Roman" w:cs="Times New Roman"/>
        </w:rPr>
        <w:t xml:space="preserve"> hindadel põhinevate stiimulite ja </w:t>
      </w:r>
      <w:r w:rsidR="0E621FEE" w:rsidRPr="003C1549">
        <w:rPr>
          <w:rFonts w:eastAsia="Times New Roman" w:cs="Times New Roman"/>
        </w:rPr>
        <w:t>tavapäraste lennukikütuste</w:t>
      </w:r>
      <w:r w:rsidR="0D5169B6" w:rsidRPr="003C1549">
        <w:rPr>
          <w:rFonts w:eastAsia="Times New Roman" w:cs="Times New Roman"/>
        </w:rPr>
        <w:t xml:space="preserve"> ühtlustatud madalaimal maksustamise tasemel põhineva</w:t>
      </w:r>
      <w:r w:rsidRPr="003C1549">
        <w:rPr>
          <w:rFonts w:eastAsia="Times New Roman" w:cs="Times New Roman"/>
        </w:rPr>
        <w:t>d</w:t>
      </w:r>
      <w:r w:rsidR="0D5169B6" w:rsidRPr="003C1549">
        <w:rPr>
          <w:rFonts w:eastAsia="Times New Roman" w:cs="Times New Roman"/>
        </w:rPr>
        <w:t xml:space="preserve"> stiimuli</w:t>
      </w:r>
      <w:r w:rsidRPr="003C1549">
        <w:rPr>
          <w:rFonts w:eastAsia="Times New Roman" w:cs="Times New Roman"/>
        </w:rPr>
        <w:t>d.</w:t>
      </w:r>
      <w:r w:rsidR="00616F05" w:rsidRPr="003C1549">
        <w:rPr>
          <w:rFonts w:eastAsia="Times New Roman" w:cs="Times New Roman"/>
        </w:rPr>
        <w:t xml:space="preserve"> </w:t>
      </w:r>
      <w:r w:rsidR="1D9BC3C4" w:rsidRPr="003C1549">
        <w:rPr>
          <w:rFonts w:eastAsia="Times New Roman" w:cs="Times New Roman"/>
        </w:rPr>
        <w:t>Üldiste põhimõtetena on kirjeldatud erinevad stsenaariumid eri</w:t>
      </w:r>
      <w:r w:rsidRPr="003C1549">
        <w:rPr>
          <w:rFonts w:eastAsia="Times New Roman" w:cs="Times New Roman"/>
        </w:rPr>
        <w:t xml:space="preserve"> liiki</w:t>
      </w:r>
      <w:r w:rsidR="1D9BC3C4" w:rsidRPr="003C1549">
        <w:rPr>
          <w:rFonts w:eastAsia="Times New Roman" w:cs="Times New Roman"/>
        </w:rPr>
        <w:t xml:space="preserve"> lennukikütuste kasutamise kompenseerimise arvestamisel.</w:t>
      </w:r>
      <w:r w:rsidR="1B1588ED" w:rsidRPr="003C1549">
        <w:rPr>
          <w:rFonts w:eastAsia="Times New Roman" w:cs="Times New Roman"/>
        </w:rPr>
        <w:t xml:space="preserve"> </w:t>
      </w:r>
      <w:r w:rsidR="08B7A8F7" w:rsidRPr="003C1549">
        <w:rPr>
          <w:rFonts w:eastAsia="Times New Roman" w:cs="Times New Roman"/>
        </w:rPr>
        <w:t xml:space="preserve">Näiteks punktis </w:t>
      </w:r>
      <w:r w:rsidR="40146DA1" w:rsidRPr="003C1549">
        <w:rPr>
          <w:rFonts w:eastAsia="Times New Roman" w:cs="Times New Roman"/>
        </w:rPr>
        <w:t>1</w:t>
      </w:r>
      <w:r w:rsidR="08B7A8F7" w:rsidRPr="003C1549">
        <w:rPr>
          <w:rFonts w:eastAsia="Times New Roman" w:cs="Times New Roman"/>
        </w:rPr>
        <w:t xml:space="preserve">) arvestatakse </w:t>
      </w:r>
      <w:r w:rsidR="084DED51" w:rsidRPr="003C1549">
        <w:rPr>
          <w:rFonts w:eastAsia="Times New Roman" w:cs="Times New Roman"/>
        </w:rPr>
        <w:t>tavapärase lennuki</w:t>
      </w:r>
      <w:r w:rsidR="08B7A8F7" w:rsidRPr="003C1549">
        <w:rPr>
          <w:rFonts w:eastAsia="Times New Roman" w:cs="Times New Roman"/>
        </w:rPr>
        <w:t xml:space="preserve">kütuse ja </w:t>
      </w:r>
      <w:r w:rsidR="08B7A8F7" w:rsidRPr="003C1549">
        <w:rPr>
          <w:rFonts w:eastAsia="Times New Roman" w:cs="Times New Roman"/>
        </w:rPr>
        <w:lastRenderedPageBreak/>
        <w:t xml:space="preserve">kestliku lennukikütuse hinna vahet järgmiselt: kestliku lennukikütuse hind miinus </w:t>
      </w:r>
      <w:r w:rsidR="28A45345" w:rsidRPr="003C1549">
        <w:rPr>
          <w:rFonts w:eastAsia="Times New Roman" w:cs="Times New Roman"/>
        </w:rPr>
        <w:t xml:space="preserve">tavapärase </w:t>
      </w:r>
      <w:r w:rsidR="08B7A8F7" w:rsidRPr="003C1549">
        <w:rPr>
          <w:rFonts w:eastAsia="Times New Roman" w:cs="Times New Roman"/>
        </w:rPr>
        <w:t>lennukikütuse hin</w:t>
      </w:r>
      <w:r w:rsidR="321ADA7B" w:rsidRPr="003C1549">
        <w:rPr>
          <w:rFonts w:eastAsia="Times New Roman" w:cs="Times New Roman"/>
        </w:rPr>
        <w:t>d ning sellest hinnavahest arvestatakse 70%</w:t>
      </w:r>
      <w:r w:rsidR="5843FEED" w:rsidRPr="003C1549">
        <w:rPr>
          <w:rFonts w:eastAsia="Times New Roman" w:cs="Times New Roman"/>
        </w:rPr>
        <w:t>.</w:t>
      </w:r>
      <w:r w:rsidR="2CA3AEE3" w:rsidRPr="003C1549">
        <w:rPr>
          <w:rFonts w:eastAsia="Times New Roman" w:cs="Times New Roman"/>
        </w:rPr>
        <w:t xml:space="preserve"> Sama arvutusmetoodikat kasutatakse ka järgmistes punktides, kus viidatakse hinnavahele.</w:t>
      </w:r>
    </w:p>
    <w:p w14:paraId="6AF5EBC4" w14:textId="77777777" w:rsidR="00762B28" w:rsidRPr="003C1549" w:rsidRDefault="00762B28" w:rsidP="006B4EE5">
      <w:pPr>
        <w:pStyle w:val="Standard"/>
        <w:widowControl/>
        <w:jc w:val="both"/>
        <w:rPr>
          <w:rFonts w:eastAsia="Times New Roman" w:cs="Times New Roman"/>
        </w:rPr>
      </w:pPr>
    </w:p>
    <w:p w14:paraId="0EFB7212" w14:textId="4B9BAD5D" w:rsidR="0569E1D4" w:rsidRPr="003C1549" w:rsidRDefault="2CA3AEE3" w:rsidP="006B4EE5">
      <w:pPr>
        <w:pStyle w:val="Standard"/>
        <w:widowControl/>
        <w:jc w:val="both"/>
        <w:rPr>
          <w:rFonts w:eastAsia="Times New Roman" w:cs="Times New Roman"/>
        </w:rPr>
      </w:pPr>
      <w:r w:rsidRPr="003C1549">
        <w:rPr>
          <w:rFonts w:eastAsia="Times New Roman" w:cs="Times New Roman"/>
        </w:rPr>
        <w:t>Lõike</w:t>
      </w:r>
      <w:r w:rsidR="00762B28" w:rsidRPr="003C1549">
        <w:rPr>
          <w:rFonts w:eastAsia="Times New Roman" w:cs="Times New Roman"/>
        </w:rPr>
        <w:t>s</w:t>
      </w:r>
      <w:r w:rsidRPr="003C1549">
        <w:rPr>
          <w:rFonts w:eastAsia="Times New Roman" w:cs="Times New Roman"/>
        </w:rPr>
        <w:t xml:space="preserve"> 4 </w:t>
      </w:r>
      <w:r w:rsidR="00762B28" w:rsidRPr="003C1549">
        <w:rPr>
          <w:rFonts w:eastAsia="Times New Roman" w:cs="Times New Roman"/>
        </w:rPr>
        <w:t>sätestatakse</w:t>
      </w:r>
      <w:r w:rsidRPr="003C1549">
        <w:rPr>
          <w:rFonts w:eastAsia="Times New Roman" w:cs="Times New Roman"/>
        </w:rPr>
        <w:t xml:space="preserve"> volitusnorm </w:t>
      </w:r>
      <w:r w:rsidRPr="003C1549">
        <w:rPr>
          <w:rFonts w:cs="Times New Roman"/>
        </w:rPr>
        <w:t>valdkonna eest vastutavale ministrile kehtestada vajaduse</w:t>
      </w:r>
      <w:r w:rsidR="00762B28" w:rsidRPr="003C1549">
        <w:rPr>
          <w:rFonts w:cs="Times New Roman"/>
        </w:rPr>
        <w:t xml:space="preserve"> korra</w:t>
      </w:r>
      <w:r w:rsidRPr="003C1549">
        <w:rPr>
          <w:rFonts w:cs="Times New Roman"/>
        </w:rPr>
        <w:t xml:space="preserve">l tasuta ühikute kestliku lennukikütuse kasutamise kompenseerimiseks eraldamise täpsem kord määrusena. Kuna </w:t>
      </w:r>
      <w:r w:rsidR="00762B28" w:rsidRPr="003C1549">
        <w:rPr>
          <w:rFonts w:cs="Times New Roman"/>
        </w:rPr>
        <w:t>praegu</w:t>
      </w:r>
      <w:r w:rsidRPr="003C1549">
        <w:rPr>
          <w:rFonts w:cs="Times New Roman"/>
        </w:rPr>
        <w:t xml:space="preserve"> ei ole Euroopa Komisjoni delegeeritud õigusakt valminud, ei ole võimalik hinnata</w:t>
      </w:r>
      <w:r w:rsidR="00762B28" w:rsidRPr="003C1549">
        <w:rPr>
          <w:rFonts w:cs="Times New Roman"/>
        </w:rPr>
        <w:t>,</w:t>
      </w:r>
      <w:r w:rsidRPr="003C1549">
        <w:rPr>
          <w:rFonts w:cs="Times New Roman"/>
        </w:rPr>
        <w:t xml:space="preserve"> kas selles sisalduv on piisav Eestis süsteemi ülesehitamiseks. </w:t>
      </w:r>
      <w:r w:rsidR="1B1588ED" w:rsidRPr="003C1549">
        <w:rPr>
          <w:rFonts w:eastAsia="Times New Roman" w:cs="Times New Roman"/>
        </w:rPr>
        <w:t xml:space="preserve">Punktiga </w:t>
      </w:r>
      <w:r w:rsidR="00762B28" w:rsidRPr="003C1549">
        <w:rPr>
          <w:rFonts w:eastAsia="Times New Roman" w:cs="Times New Roman"/>
        </w:rPr>
        <w:t xml:space="preserve">25 </w:t>
      </w:r>
      <w:r w:rsidR="1B1588ED" w:rsidRPr="003C1549">
        <w:rPr>
          <w:rFonts w:eastAsia="Times New Roman" w:cs="Times New Roman"/>
        </w:rPr>
        <w:t>võetakse üle direktiiv</w:t>
      </w:r>
      <w:r w:rsidR="00762B28" w:rsidRPr="003C1549">
        <w:rPr>
          <w:rFonts w:eastAsia="Times New Roman" w:cs="Times New Roman"/>
        </w:rPr>
        <w:t>i</w:t>
      </w:r>
      <w:r w:rsidR="1B1588ED" w:rsidRPr="003C1549">
        <w:rPr>
          <w:rFonts w:eastAsia="Times New Roman" w:cs="Times New Roman"/>
        </w:rPr>
        <w:t xml:space="preserve"> 2003/87 artik</w:t>
      </w:r>
      <w:r w:rsidR="00762B28" w:rsidRPr="003C1549">
        <w:rPr>
          <w:rFonts w:eastAsia="Times New Roman" w:cs="Times New Roman"/>
        </w:rPr>
        <w:t>li</w:t>
      </w:r>
      <w:r w:rsidR="1B1588ED" w:rsidRPr="003C1549">
        <w:rPr>
          <w:rFonts w:eastAsia="Times New Roman" w:cs="Times New Roman"/>
        </w:rPr>
        <w:t xml:space="preserve"> 3c lõige 6.</w:t>
      </w:r>
    </w:p>
    <w:p w14:paraId="490CF3B2" w14:textId="65B28793" w:rsidR="02F6358D" w:rsidRPr="003C1549" w:rsidRDefault="02F6358D" w:rsidP="006B4EE5">
      <w:pPr>
        <w:pStyle w:val="Standard"/>
        <w:widowControl/>
        <w:jc w:val="both"/>
        <w:rPr>
          <w:rFonts w:eastAsia="Times New Roman" w:cs="Times New Roman"/>
        </w:rPr>
      </w:pPr>
    </w:p>
    <w:p w14:paraId="5465DBC0" w14:textId="472F0CC0" w:rsidR="00166D1A" w:rsidRPr="003C1549" w:rsidRDefault="1D9B6862" w:rsidP="006B4EE5">
      <w:pPr>
        <w:pStyle w:val="Standard"/>
        <w:widowControl/>
        <w:autoSpaceDE w:val="0"/>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24</w:t>
      </w:r>
      <w:r w:rsidR="008C11F1" w:rsidRPr="003C1549">
        <w:rPr>
          <w:rFonts w:eastAsia="Times New Roman" w:cs="Times New Roman"/>
        </w:rPr>
        <w:t xml:space="preserve"> </w:t>
      </w:r>
      <w:r w:rsidRPr="003C1549">
        <w:rPr>
          <w:rFonts w:eastAsia="Times New Roman" w:cs="Times New Roman"/>
        </w:rPr>
        <w:t xml:space="preserve">tunnistatakse kehtetuks </w:t>
      </w:r>
      <w:r w:rsidR="509D43BA" w:rsidRPr="003C1549">
        <w:rPr>
          <w:rFonts w:eastAsia="Times New Roman" w:cs="Times New Roman"/>
        </w:rPr>
        <w:t>AÕKS</w:t>
      </w:r>
      <w:r w:rsidR="00512B4A" w:rsidRPr="003C1549">
        <w:rPr>
          <w:rFonts w:eastAsia="Times New Roman" w:cs="Times New Roman"/>
        </w:rPr>
        <w:t>i</w:t>
      </w:r>
      <w:r w:rsidR="509D43BA" w:rsidRPr="003C1549">
        <w:rPr>
          <w:rFonts w:eastAsia="Times New Roman" w:cs="Times New Roman"/>
        </w:rPr>
        <w:t xml:space="preserve"> </w:t>
      </w:r>
      <w:r w:rsidRPr="003C1549">
        <w:rPr>
          <w:rFonts w:eastAsia="Times New Roman" w:cs="Times New Roman"/>
        </w:rPr>
        <w:t>§</w:t>
      </w:r>
      <w:r w:rsidR="007E06DE" w:rsidRPr="003C1549">
        <w:rPr>
          <w:rFonts w:eastAsia="Times New Roman" w:cs="Times New Roman"/>
        </w:rPr>
        <w:t>-d</w:t>
      </w:r>
      <w:r w:rsidRPr="003C1549">
        <w:rPr>
          <w:rFonts w:eastAsia="Times New Roman" w:cs="Times New Roman"/>
        </w:rPr>
        <w:t xml:space="preserve"> 158 </w:t>
      </w:r>
      <w:r w:rsidR="007E06DE" w:rsidRPr="003C1549">
        <w:rPr>
          <w:rFonts w:eastAsia="Times New Roman" w:cs="Times New Roman"/>
        </w:rPr>
        <w:t xml:space="preserve">ja </w:t>
      </w:r>
      <w:r w:rsidRPr="003C1549">
        <w:rPr>
          <w:rFonts w:eastAsia="Times New Roman" w:cs="Times New Roman"/>
        </w:rPr>
        <w:t>159</w:t>
      </w:r>
      <w:r w:rsidR="2296EF62" w:rsidRPr="003C1549">
        <w:rPr>
          <w:rFonts w:eastAsia="Times New Roman" w:cs="Times New Roman"/>
        </w:rPr>
        <w:t xml:space="preserve"> </w:t>
      </w:r>
      <w:r w:rsidR="007E06DE" w:rsidRPr="003C1549">
        <w:rPr>
          <w:rFonts w:eastAsia="Times New Roman" w:cs="Times New Roman"/>
        </w:rPr>
        <w:t xml:space="preserve">ning sellega </w:t>
      </w:r>
      <w:r w:rsidR="2296EF62" w:rsidRPr="003C1549">
        <w:rPr>
          <w:rFonts w:eastAsia="Times New Roman" w:cs="Times New Roman"/>
        </w:rPr>
        <w:t xml:space="preserve">võetakse üle direktiivi </w:t>
      </w:r>
      <w:r w:rsidR="63A5382D" w:rsidRPr="003C1549">
        <w:rPr>
          <w:rFonts w:eastAsia="Times New Roman" w:cs="Times New Roman"/>
        </w:rPr>
        <w:t xml:space="preserve">2003/87 </w:t>
      </w:r>
      <w:r w:rsidR="2296EF62" w:rsidRPr="003C1549">
        <w:rPr>
          <w:rFonts w:eastAsia="Times New Roman" w:cs="Times New Roman"/>
        </w:rPr>
        <w:t>artikkel 3f</w:t>
      </w:r>
      <w:r w:rsidR="57AEBB5E" w:rsidRPr="003C1549">
        <w:rPr>
          <w:rFonts w:eastAsia="Times New Roman" w:cs="Times New Roman"/>
        </w:rPr>
        <w:t xml:space="preserve">, </w:t>
      </w:r>
      <w:r w:rsidR="1FF22324" w:rsidRPr="003C1549">
        <w:rPr>
          <w:rFonts w:eastAsia="Times New Roman" w:cs="Times New Roman"/>
        </w:rPr>
        <w:t>k</w:t>
      </w:r>
      <w:r w:rsidR="2296EF62" w:rsidRPr="003C1549">
        <w:rPr>
          <w:rFonts w:eastAsia="Times New Roman" w:cs="Times New Roman"/>
        </w:rPr>
        <w:t>una õhusõiduki</w:t>
      </w:r>
      <w:r w:rsidR="7F986616" w:rsidRPr="003C1549">
        <w:rPr>
          <w:rFonts w:eastAsia="Times New Roman" w:cs="Times New Roman"/>
        </w:rPr>
        <w:t xml:space="preserve"> </w:t>
      </w:r>
      <w:r w:rsidR="2296EF62" w:rsidRPr="003C1549">
        <w:rPr>
          <w:rFonts w:eastAsia="Times New Roman" w:cs="Times New Roman"/>
        </w:rPr>
        <w:t>käitajatele lubatud heitkoguse ühikute tasuta eraldamine lõpetatakse alates 1. jaanuar</w:t>
      </w:r>
      <w:r w:rsidR="04C2515A" w:rsidRPr="003C1549">
        <w:rPr>
          <w:rFonts w:eastAsia="Times New Roman" w:cs="Times New Roman"/>
        </w:rPr>
        <w:t>ist</w:t>
      </w:r>
      <w:r w:rsidR="2296EF62" w:rsidRPr="003C1549">
        <w:rPr>
          <w:rFonts w:eastAsia="Times New Roman" w:cs="Times New Roman"/>
        </w:rPr>
        <w:t xml:space="preserve"> 2026.</w:t>
      </w:r>
      <w:r w:rsidR="14E611A7" w:rsidRPr="003C1549">
        <w:rPr>
          <w:rFonts w:eastAsia="Times New Roman" w:cs="Times New Roman"/>
        </w:rPr>
        <w:t xml:space="preserve"> Säte jõustub 01.01.2026.</w:t>
      </w:r>
    </w:p>
    <w:p w14:paraId="5DE2D64C" w14:textId="77777777" w:rsidR="00DC27C5" w:rsidRPr="003C1549" w:rsidRDefault="00DC27C5" w:rsidP="006B4EE5">
      <w:pPr>
        <w:pStyle w:val="Standard"/>
        <w:widowControl/>
        <w:autoSpaceDE w:val="0"/>
        <w:jc w:val="both"/>
        <w:rPr>
          <w:rFonts w:eastAsia="Times New Roman" w:cs="Times New Roman"/>
        </w:rPr>
      </w:pPr>
    </w:p>
    <w:p w14:paraId="65237BAC" w14:textId="748DCCE4" w:rsidR="00DC27C5" w:rsidRPr="003C1549" w:rsidRDefault="2296EF62"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24</w:t>
      </w:r>
      <w:r w:rsidR="008C11F1" w:rsidRPr="003C1549">
        <w:rPr>
          <w:rFonts w:eastAsia="Times New Roman" w:cs="Times New Roman"/>
        </w:rPr>
        <w:t xml:space="preserve"> </w:t>
      </w:r>
      <w:r w:rsidR="526F3C43" w:rsidRPr="003C1549">
        <w:rPr>
          <w:rFonts w:eastAsia="Times New Roman" w:cs="Times New Roman"/>
        </w:rPr>
        <w:t xml:space="preserve">muudetakse § 160 pealkirja. Kuna direktiivi </w:t>
      </w:r>
      <w:r w:rsidR="1D8A789F" w:rsidRPr="003C1549">
        <w:rPr>
          <w:rFonts w:eastAsia="Times New Roman" w:cs="Times New Roman"/>
        </w:rPr>
        <w:t xml:space="preserve">2003/87 </w:t>
      </w:r>
      <w:r w:rsidR="526F3C43" w:rsidRPr="003C1549">
        <w:rPr>
          <w:rFonts w:eastAsia="Times New Roman" w:cs="Times New Roman"/>
        </w:rPr>
        <w:t>muudatusega lisatakse enampakkumisel müüdavate lubatud heitkoguse ühikute kogusele ka see kogus, mis lisandub ELi HKSi laiendamisega meretranspordile</w:t>
      </w:r>
      <w:r w:rsidR="00512B4A" w:rsidRPr="003C1549">
        <w:rPr>
          <w:rFonts w:eastAsia="Times New Roman" w:cs="Times New Roman"/>
        </w:rPr>
        <w:t>,</w:t>
      </w:r>
      <w:r w:rsidR="2564299E" w:rsidRPr="003C1549">
        <w:rPr>
          <w:rFonts w:eastAsia="Times New Roman" w:cs="Times New Roman"/>
        </w:rPr>
        <w:t xml:space="preserve"> ning ka HKS2 heitkoguse ühikud</w:t>
      </w:r>
      <w:r w:rsidR="526F3C43" w:rsidRPr="003C1549">
        <w:rPr>
          <w:rFonts w:eastAsia="Times New Roman" w:cs="Times New Roman"/>
        </w:rPr>
        <w:t xml:space="preserve">, siis ei ole paragrahvi </w:t>
      </w:r>
      <w:r w:rsidR="00512B4A" w:rsidRPr="003C1549">
        <w:rPr>
          <w:rFonts w:eastAsia="Times New Roman" w:cs="Times New Roman"/>
        </w:rPr>
        <w:t xml:space="preserve">kehtiv </w:t>
      </w:r>
      <w:r w:rsidR="526F3C43" w:rsidRPr="003C1549">
        <w:rPr>
          <w:rFonts w:eastAsia="Times New Roman" w:cs="Times New Roman"/>
        </w:rPr>
        <w:t>pealkiri enam täpne. Meretranspordi lisandumisega suurendatakse enampakkumis</w:t>
      </w:r>
      <w:r w:rsidR="370926A7" w:rsidRPr="003C1549">
        <w:rPr>
          <w:rFonts w:eastAsia="Times New Roman" w:cs="Times New Roman"/>
        </w:rPr>
        <w:t xml:space="preserve">ele suunatavate </w:t>
      </w:r>
      <w:r w:rsidR="526F3C43" w:rsidRPr="003C1549">
        <w:rPr>
          <w:rFonts w:eastAsia="Times New Roman" w:cs="Times New Roman"/>
        </w:rPr>
        <w:t>ühikute kogust</w:t>
      </w:r>
      <w:r w:rsidR="189E069C" w:rsidRPr="003C1549">
        <w:rPr>
          <w:rFonts w:eastAsia="Times New Roman" w:cs="Times New Roman"/>
        </w:rPr>
        <w:t xml:space="preserve"> 78,4 miljoni lubatud heitkoguse ühiku võrra</w:t>
      </w:r>
      <w:r w:rsidR="4DC78CEB" w:rsidRPr="003C1549">
        <w:rPr>
          <w:rFonts w:eastAsia="Times New Roman" w:cs="Times New Roman"/>
        </w:rPr>
        <w:t>.</w:t>
      </w:r>
      <w:r w:rsidR="526F3C43" w:rsidRPr="003C1549">
        <w:rPr>
          <w:rFonts w:eastAsia="Times New Roman" w:cs="Times New Roman"/>
        </w:rPr>
        <w:t xml:space="preserve"> </w:t>
      </w:r>
      <w:r w:rsidR="7664AF38" w:rsidRPr="003C1549">
        <w:rPr>
          <w:rFonts w:eastAsia="Times New Roman" w:cs="Times New Roman"/>
        </w:rPr>
        <w:t xml:space="preserve">Selleks, et vältida liiga pikka pealkirja, on eelnõus tehtud ettepanek sõnastust lihtsustada, </w:t>
      </w:r>
      <w:r w:rsidR="00512B4A" w:rsidRPr="003C1549">
        <w:rPr>
          <w:rFonts w:eastAsia="Times New Roman" w:cs="Times New Roman"/>
        </w:rPr>
        <w:t>jättes välja</w:t>
      </w:r>
      <w:r w:rsidR="7664AF38" w:rsidRPr="003C1549">
        <w:rPr>
          <w:rFonts w:eastAsia="Times New Roman" w:cs="Times New Roman"/>
        </w:rPr>
        <w:t xml:space="preserve"> viited konkreetsetele direktiiviga </w:t>
      </w:r>
      <w:r w:rsidR="00512B4A" w:rsidRPr="003C1549">
        <w:rPr>
          <w:rFonts w:eastAsia="Times New Roman" w:cs="Times New Roman"/>
        </w:rPr>
        <w:t>reguleeritud</w:t>
      </w:r>
      <w:r w:rsidR="7664AF38" w:rsidRPr="003C1549">
        <w:rPr>
          <w:rFonts w:eastAsia="Times New Roman" w:cs="Times New Roman"/>
        </w:rPr>
        <w:t xml:space="preserve"> tegevustele.</w:t>
      </w:r>
    </w:p>
    <w:p w14:paraId="18B14B9A" w14:textId="77777777" w:rsidR="00BE6C84" w:rsidRPr="003C1549" w:rsidRDefault="00BE6C84" w:rsidP="006B4EE5">
      <w:pPr>
        <w:pStyle w:val="Standard"/>
        <w:widowControl/>
        <w:autoSpaceDE w:val="0"/>
        <w:jc w:val="both"/>
        <w:rPr>
          <w:rFonts w:eastAsia="Times New Roman" w:cs="Times New Roman"/>
        </w:rPr>
      </w:pPr>
    </w:p>
    <w:p w14:paraId="0771FE49" w14:textId="5EA41C58" w:rsidR="00BE6C84" w:rsidRPr="003C1549" w:rsidRDefault="509CFA7A" w:rsidP="006B4EE5">
      <w:pPr>
        <w:pStyle w:val="Standard"/>
        <w:widowControl/>
        <w:autoSpaceDE w:val="0"/>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25</w:t>
      </w:r>
      <w:r w:rsidR="008C11F1" w:rsidRPr="003C1549">
        <w:rPr>
          <w:rFonts w:eastAsia="Times New Roman" w:cs="Times New Roman"/>
        </w:rPr>
        <w:t xml:space="preserve"> </w:t>
      </w:r>
      <w:r w:rsidRPr="003C1549">
        <w:rPr>
          <w:rFonts w:eastAsia="Times New Roman" w:cs="Times New Roman"/>
        </w:rPr>
        <w:t>muudetakse § 160 lõiget 1</w:t>
      </w:r>
      <w:r w:rsidR="00512B4A" w:rsidRPr="003C1549">
        <w:rPr>
          <w:rFonts w:eastAsia="Times New Roman" w:cs="Times New Roman"/>
        </w:rPr>
        <w:t>, mille</w:t>
      </w:r>
      <w:r w:rsidRPr="003C1549">
        <w:rPr>
          <w:rFonts w:eastAsia="Times New Roman" w:cs="Times New Roman"/>
        </w:rPr>
        <w:t xml:space="preserve"> esimesest lausest </w:t>
      </w:r>
      <w:r w:rsidR="00512B4A" w:rsidRPr="003C1549">
        <w:rPr>
          <w:rFonts w:eastAsia="Times New Roman" w:cs="Times New Roman"/>
        </w:rPr>
        <w:t xml:space="preserve">jäetakse välja </w:t>
      </w:r>
      <w:r w:rsidRPr="003C1549">
        <w:rPr>
          <w:rFonts w:eastAsia="Times New Roman" w:cs="Times New Roman"/>
        </w:rPr>
        <w:t>lauseosa „paiksete heiteallikate käitajate“</w:t>
      </w:r>
      <w:r w:rsidR="650F278A" w:rsidRPr="003C1549">
        <w:rPr>
          <w:rFonts w:eastAsia="Times New Roman" w:cs="Times New Roman"/>
        </w:rPr>
        <w:t xml:space="preserve"> ning asendatakse viitega esimesele kauplemissüsteemile</w:t>
      </w:r>
      <w:r w:rsidRPr="003C1549">
        <w:rPr>
          <w:rFonts w:eastAsia="Times New Roman" w:cs="Times New Roman"/>
        </w:rPr>
        <w:t xml:space="preserve">. Muudatuse vajadus tuleneb sellest, et enampakkumisele pannakse kõik </w:t>
      </w:r>
      <w:r w:rsidR="71CB759C" w:rsidRPr="003C1549">
        <w:rPr>
          <w:rFonts w:eastAsia="Times New Roman" w:cs="Times New Roman"/>
        </w:rPr>
        <w:t xml:space="preserve">ELi HKSi </w:t>
      </w:r>
      <w:r w:rsidRPr="003C1549">
        <w:rPr>
          <w:rFonts w:eastAsia="Times New Roman" w:cs="Times New Roman"/>
        </w:rPr>
        <w:t>ühikud, mitte ainult paiksete heiteallikate käitajate</w:t>
      </w:r>
      <w:r w:rsidR="463B1617" w:rsidRPr="003C1549">
        <w:rPr>
          <w:rFonts w:eastAsia="Times New Roman" w:cs="Times New Roman"/>
        </w:rPr>
        <w:t xml:space="preserve"> ja õhusõiduki käitajate</w:t>
      </w:r>
      <w:r w:rsidRPr="003C1549">
        <w:rPr>
          <w:rFonts w:eastAsia="Times New Roman" w:cs="Times New Roman"/>
        </w:rPr>
        <w:t xml:space="preserve"> ühikud</w:t>
      </w:r>
      <w:r w:rsidR="71CB759C" w:rsidRPr="003C1549">
        <w:rPr>
          <w:rFonts w:eastAsia="Times New Roman" w:cs="Times New Roman"/>
        </w:rPr>
        <w:t>, kuna</w:t>
      </w:r>
      <w:r w:rsidRPr="003C1549">
        <w:rPr>
          <w:rFonts w:eastAsia="Times New Roman" w:cs="Times New Roman"/>
        </w:rPr>
        <w:t xml:space="preserve"> ELi HKSi laiendatakse ka meretranspordile.</w:t>
      </w:r>
    </w:p>
    <w:p w14:paraId="222FF5AC" w14:textId="4E7DBF43" w:rsidR="00DF0417" w:rsidRPr="003C1549" w:rsidRDefault="00DF0417" w:rsidP="006B4EE5">
      <w:pPr>
        <w:pStyle w:val="Standard"/>
        <w:widowControl/>
        <w:autoSpaceDE w:val="0"/>
        <w:jc w:val="both"/>
        <w:rPr>
          <w:rFonts w:eastAsia="Times New Roman" w:cs="Times New Roman"/>
        </w:rPr>
      </w:pPr>
    </w:p>
    <w:p w14:paraId="286D3308" w14:textId="6B465A21" w:rsidR="00DF0417" w:rsidRPr="003C1549" w:rsidRDefault="07706C2D" w:rsidP="006B4EE5">
      <w:pPr>
        <w:pStyle w:val="Standard"/>
        <w:widowControl/>
        <w:jc w:val="both"/>
        <w:rPr>
          <w:rFonts w:eastAsia="Times New Roman" w:cs="Times New Roman"/>
          <w:color w:val="000000" w:themeColor="text1"/>
        </w:rPr>
      </w:pPr>
      <w:r w:rsidRPr="003C1549">
        <w:rPr>
          <w:rFonts w:eastAsia="Times New Roman" w:cs="Times New Roman"/>
          <w:b/>
          <w:bCs/>
        </w:rPr>
        <w:t xml:space="preserve">Punktiga </w:t>
      </w:r>
      <w:r w:rsidR="008C11F1" w:rsidRPr="003C1549">
        <w:rPr>
          <w:rFonts w:eastAsia="Times New Roman" w:cs="Times New Roman"/>
          <w:b/>
          <w:bCs/>
        </w:rPr>
        <w:t>26</w:t>
      </w:r>
      <w:r w:rsidR="008C11F1" w:rsidRPr="003C1549">
        <w:rPr>
          <w:rFonts w:eastAsia="Times New Roman" w:cs="Times New Roman"/>
        </w:rPr>
        <w:t xml:space="preserve"> </w:t>
      </w:r>
      <w:r w:rsidRPr="003C1549">
        <w:rPr>
          <w:rFonts w:eastAsia="Times New Roman" w:cs="Times New Roman"/>
        </w:rPr>
        <w:t>muudetakse § 161 lõi</w:t>
      </w:r>
      <w:r w:rsidR="73BCCC66" w:rsidRPr="003C1549">
        <w:rPr>
          <w:rFonts w:eastAsia="Times New Roman" w:cs="Times New Roman"/>
        </w:rPr>
        <w:t>ke</w:t>
      </w:r>
      <w:r w:rsidRPr="003C1549">
        <w:rPr>
          <w:rFonts w:eastAsia="Times New Roman" w:cs="Times New Roman"/>
        </w:rPr>
        <w:t xml:space="preserve"> 4 </w:t>
      </w:r>
      <w:r w:rsidR="07C74F9C" w:rsidRPr="003C1549">
        <w:rPr>
          <w:rFonts w:eastAsia="Times New Roman" w:cs="Times New Roman"/>
        </w:rPr>
        <w:t xml:space="preserve">sissejuhatavat lauset </w:t>
      </w:r>
      <w:r w:rsidRPr="003C1549">
        <w:rPr>
          <w:rFonts w:eastAsia="Times New Roman" w:cs="Times New Roman"/>
        </w:rPr>
        <w:t xml:space="preserve">ja viiakse </w:t>
      </w:r>
      <w:r w:rsidR="71BB5209" w:rsidRPr="003C1549">
        <w:rPr>
          <w:rFonts w:eastAsia="Times New Roman" w:cs="Times New Roman"/>
        </w:rPr>
        <w:t xml:space="preserve">see </w:t>
      </w:r>
      <w:r w:rsidRPr="003C1549">
        <w:rPr>
          <w:rFonts w:eastAsia="Times New Roman" w:cs="Times New Roman"/>
        </w:rPr>
        <w:t>k</w:t>
      </w:r>
      <w:r w:rsidR="34432B91" w:rsidRPr="003C1549">
        <w:rPr>
          <w:rFonts w:eastAsia="Times New Roman" w:cs="Times New Roman"/>
        </w:rPr>
        <w:t xml:space="preserve">ooskõlla direktiivi </w:t>
      </w:r>
      <w:r w:rsidR="67A43C75" w:rsidRPr="003C1549">
        <w:rPr>
          <w:rFonts w:eastAsia="Times New Roman" w:cs="Times New Roman"/>
        </w:rPr>
        <w:t xml:space="preserve">2003/87 </w:t>
      </w:r>
      <w:r w:rsidR="34432B91" w:rsidRPr="003C1549">
        <w:rPr>
          <w:rFonts w:eastAsia="Times New Roman" w:cs="Times New Roman"/>
        </w:rPr>
        <w:t xml:space="preserve">artikli 10 lõikega 3, mille kohaselt tuleb kogu enampakkumisel saadud tulu kasutada </w:t>
      </w:r>
      <w:r w:rsidR="00F43FE5" w:rsidRPr="003C1549">
        <w:rPr>
          <w:rFonts w:eastAsia="Times New Roman" w:cs="Times New Roman"/>
        </w:rPr>
        <w:t>kliima- ja energeetikaeesmärkide täitmisega</w:t>
      </w:r>
      <w:r w:rsidR="34432B91" w:rsidRPr="003C1549">
        <w:rPr>
          <w:rFonts w:eastAsia="Times New Roman" w:cs="Times New Roman"/>
        </w:rPr>
        <w:t xml:space="preserve"> seotud tegevusteks. Seni kehtinud korra järgi kehtis nõue, et tulust kasutatakse vähemalt 50% sellisteks eesmärkideks ni</w:t>
      </w:r>
      <w:r w:rsidR="2CB5F8FA" w:rsidRPr="003C1549">
        <w:rPr>
          <w:rFonts w:eastAsia="Times New Roman" w:cs="Times New Roman"/>
        </w:rPr>
        <w:t>ng ülejäänud tulu saab riik kasutada muudeks eelarves ette nähtud kuludeks</w:t>
      </w:r>
      <w:r w:rsidR="4EA2BB3D" w:rsidRPr="003C1549">
        <w:rPr>
          <w:rFonts w:eastAsia="Times New Roman" w:cs="Times New Roman"/>
        </w:rPr>
        <w:t xml:space="preserve">. </w:t>
      </w:r>
      <w:r w:rsidR="35C1F40B" w:rsidRPr="003C1549">
        <w:rPr>
          <w:rFonts w:eastAsia="Times New Roman" w:cs="Times New Roman"/>
        </w:rPr>
        <w:t xml:space="preserve">Direktiivi muudatusega kasutatakse </w:t>
      </w:r>
      <w:r w:rsidR="003429F7" w:rsidRPr="003C1549">
        <w:rPr>
          <w:rFonts w:eastAsia="Times New Roman" w:cs="Times New Roman"/>
        </w:rPr>
        <w:t xml:space="preserve">ka </w:t>
      </w:r>
      <w:r w:rsidR="35C1F40B" w:rsidRPr="003C1549">
        <w:rPr>
          <w:rFonts w:eastAsia="Times New Roman" w:cs="Times New Roman"/>
          <w:color w:val="000000" w:themeColor="text1"/>
        </w:rPr>
        <w:t>õhusõiduki käitajate lubatud heitkoguse ühikute</w:t>
      </w:r>
      <w:r w:rsidR="3CD9A5AD" w:rsidRPr="003C1549">
        <w:rPr>
          <w:rFonts w:eastAsia="Times New Roman" w:cs="Times New Roman"/>
          <w:color w:val="000000" w:themeColor="text1"/>
        </w:rPr>
        <w:t xml:space="preserve"> </w:t>
      </w:r>
      <w:r w:rsidR="35C1F40B" w:rsidRPr="003C1549">
        <w:rPr>
          <w:rFonts w:eastAsia="Times New Roman" w:cs="Times New Roman"/>
          <w:color w:val="000000" w:themeColor="text1"/>
        </w:rPr>
        <w:t>enampakkumisel saadud kogu tulu</w:t>
      </w:r>
      <w:r w:rsidR="5E90444B" w:rsidRPr="003C1549">
        <w:rPr>
          <w:rFonts w:eastAsia="Times New Roman" w:cs="Times New Roman"/>
          <w:color w:val="000000" w:themeColor="text1"/>
        </w:rPr>
        <w:t xml:space="preserve"> </w:t>
      </w:r>
      <w:r w:rsidR="5E90444B" w:rsidRPr="003C1549">
        <w:rPr>
          <w:rFonts w:eastAsia="Times New Roman" w:cs="Times New Roman"/>
        </w:rPr>
        <w:t>§ 161 lõi</w:t>
      </w:r>
      <w:r w:rsidR="0029050B" w:rsidRPr="003C1549">
        <w:rPr>
          <w:rFonts w:eastAsia="Times New Roman" w:cs="Times New Roman"/>
        </w:rPr>
        <w:t>k</w:t>
      </w:r>
      <w:r w:rsidR="5E90444B" w:rsidRPr="003C1549">
        <w:rPr>
          <w:rFonts w:eastAsia="Times New Roman" w:cs="Times New Roman"/>
        </w:rPr>
        <w:t>e 4 punktides nimetatud</w:t>
      </w:r>
      <w:r w:rsidR="5E90444B" w:rsidRPr="003C1549">
        <w:rPr>
          <w:rFonts w:eastAsia="Times New Roman" w:cs="Times New Roman"/>
          <w:color w:val="000000" w:themeColor="text1"/>
        </w:rPr>
        <w:t xml:space="preserve"> eesmärkide</w:t>
      </w:r>
      <w:r w:rsidR="7CD1C76D" w:rsidRPr="003C1549">
        <w:rPr>
          <w:rFonts w:eastAsia="Times New Roman" w:cs="Times New Roman"/>
          <w:color w:val="000000" w:themeColor="text1"/>
        </w:rPr>
        <w:t>ks</w:t>
      </w:r>
      <w:r w:rsidR="000729A8" w:rsidRPr="003C1549">
        <w:rPr>
          <w:rFonts w:eastAsia="Times New Roman" w:cs="Times New Roman"/>
          <w:color w:val="000000" w:themeColor="text1"/>
        </w:rPr>
        <w:t>.</w:t>
      </w:r>
      <w:r w:rsidR="003429F7" w:rsidRPr="003C1549">
        <w:rPr>
          <w:rFonts w:eastAsia="Times New Roman" w:cs="Times New Roman"/>
          <w:color w:val="000000" w:themeColor="text1"/>
        </w:rPr>
        <w:t xml:space="preserve"> </w:t>
      </w:r>
      <w:r w:rsidR="000729A8" w:rsidRPr="003C1549">
        <w:rPr>
          <w:rFonts w:eastAsia="Times New Roman" w:cs="Times New Roman"/>
          <w:color w:val="000000" w:themeColor="text1"/>
        </w:rPr>
        <w:t>Eelnõu punktiga 39 tunnistatakse seni õhusõidukite käitajate lubatud heitkoguse ühikute enampakkumisel saadud tulu kasutamise punktid kehtetuks, mille järgi oli tulu kasutamise eesmärk piiratum võrreldes paiksete käitiste lubatud heitkoguse ühikute tulu kasutamisest.</w:t>
      </w:r>
    </w:p>
    <w:p w14:paraId="5B275290" w14:textId="77777777" w:rsidR="00321AF3" w:rsidRPr="003C1549" w:rsidRDefault="00321AF3" w:rsidP="006B4EE5">
      <w:pPr>
        <w:pStyle w:val="Standard"/>
        <w:widowControl/>
        <w:jc w:val="both"/>
        <w:rPr>
          <w:rFonts w:eastAsia="Times New Roman" w:cs="Times New Roman"/>
        </w:rPr>
      </w:pPr>
    </w:p>
    <w:p w14:paraId="3D16146A" w14:textId="0CDC8707" w:rsidR="00D07BCF" w:rsidRPr="003C1549" w:rsidRDefault="788DA8D0" w:rsidP="006B4EE5">
      <w:pPr>
        <w:pStyle w:val="Standard"/>
        <w:widowControl/>
        <w:jc w:val="both"/>
        <w:rPr>
          <w:rFonts w:eastAsia="Times New Roman" w:cs="Times New Roman"/>
        </w:rPr>
      </w:pPr>
      <w:r w:rsidRPr="003C1549">
        <w:rPr>
          <w:rFonts w:eastAsia="Times New Roman" w:cs="Times New Roman"/>
          <w:b/>
          <w:bCs/>
        </w:rPr>
        <w:t xml:space="preserve">Punktidega </w:t>
      </w:r>
      <w:r w:rsidR="008C11F1" w:rsidRPr="003C1549">
        <w:rPr>
          <w:rFonts w:eastAsia="Times New Roman" w:cs="Times New Roman"/>
          <w:b/>
          <w:bCs/>
        </w:rPr>
        <w:t>27</w:t>
      </w:r>
      <w:r w:rsidRPr="003C1549">
        <w:rPr>
          <w:rFonts w:eastAsia="Times New Roman" w:cs="Times New Roman"/>
          <w:b/>
          <w:bCs/>
        </w:rPr>
        <w:t>–</w:t>
      </w:r>
      <w:r w:rsidR="008C11F1" w:rsidRPr="003C1549">
        <w:rPr>
          <w:rFonts w:eastAsia="Times New Roman" w:cs="Times New Roman"/>
          <w:b/>
          <w:bCs/>
        </w:rPr>
        <w:t xml:space="preserve">33 </w:t>
      </w:r>
      <w:r w:rsidRPr="003C1549">
        <w:rPr>
          <w:rFonts w:eastAsia="Times New Roman" w:cs="Times New Roman"/>
        </w:rPr>
        <w:t xml:space="preserve">täiendatakse </w:t>
      </w:r>
      <w:bookmarkStart w:id="24" w:name="_Hlk164628516"/>
      <w:r w:rsidRPr="003C1549">
        <w:rPr>
          <w:rFonts w:eastAsia="Times New Roman" w:cs="Times New Roman"/>
        </w:rPr>
        <w:t>§</w:t>
      </w:r>
      <w:bookmarkEnd w:id="24"/>
      <w:r w:rsidRPr="003C1549">
        <w:rPr>
          <w:rFonts w:eastAsia="Times New Roman" w:cs="Times New Roman"/>
        </w:rPr>
        <w:t xml:space="preserve"> 161 lõiget 4, ajakohastades lõikes 4 loetletud punkte ning täiendades loetelu punktidega 14–16. Sellega võetakse üle direktiivi 2003/87 artikli 10 lõike 3 punktid a–l. Tegemist on loeteluga </w:t>
      </w:r>
      <w:r w:rsidR="4F933D49" w:rsidRPr="003C1549">
        <w:rPr>
          <w:rFonts w:eastAsia="Times New Roman" w:cs="Times New Roman"/>
        </w:rPr>
        <w:t xml:space="preserve">eesmärkidest, </w:t>
      </w:r>
      <w:r w:rsidRPr="003C1549">
        <w:rPr>
          <w:rFonts w:eastAsia="Times New Roman" w:cs="Times New Roman"/>
        </w:rPr>
        <w:t>valdkondadest</w:t>
      </w:r>
      <w:r w:rsidR="53F24041" w:rsidRPr="003C1549">
        <w:rPr>
          <w:rFonts w:eastAsia="Times New Roman" w:cs="Times New Roman"/>
        </w:rPr>
        <w:t xml:space="preserve"> ja tegevustest</w:t>
      </w:r>
      <w:r w:rsidRPr="003C1549">
        <w:rPr>
          <w:rFonts w:eastAsia="Times New Roman" w:cs="Times New Roman"/>
        </w:rPr>
        <w:t>, mida loetakse ELi HKSi enampakkumistulu eesmärgipäraseks kasutamiseks</w:t>
      </w:r>
      <w:r w:rsidR="70D7A74E" w:rsidRPr="003C1549">
        <w:rPr>
          <w:rFonts w:eastAsia="Times New Roman" w:cs="Times New Roman"/>
        </w:rPr>
        <w:t>. K</w:t>
      </w:r>
      <w:r w:rsidRPr="003C1549">
        <w:rPr>
          <w:rFonts w:eastAsia="Times New Roman" w:cs="Times New Roman"/>
        </w:rPr>
        <w:t xml:space="preserve">ogu enampakkumistulu tuleb kasutada tegevusteks, mis on kooskõlas loetletud valdkondadega. Loetelu on võrreldes </w:t>
      </w:r>
      <w:r w:rsidR="78379A25" w:rsidRPr="003C1549">
        <w:rPr>
          <w:rFonts w:eastAsia="Times New Roman" w:cs="Times New Roman"/>
        </w:rPr>
        <w:t>varem kehtinud</w:t>
      </w:r>
      <w:r w:rsidRPr="003C1549">
        <w:rPr>
          <w:rFonts w:eastAsia="Times New Roman" w:cs="Times New Roman"/>
        </w:rPr>
        <w:t xml:space="preserve"> toetatavate valdkondade</w:t>
      </w:r>
      <w:r w:rsidR="6BFA4C94" w:rsidRPr="003C1549">
        <w:rPr>
          <w:rFonts w:eastAsia="Times New Roman" w:cs="Times New Roman"/>
        </w:rPr>
        <w:t xml:space="preserve"> loetelu</w:t>
      </w:r>
      <w:r w:rsidRPr="003C1549">
        <w:rPr>
          <w:rFonts w:eastAsia="Times New Roman" w:cs="Times New Roman"/>
        </w:rPr>
        <w:t>ga täpsustatud, toodud sisse selgemaid viiteid</w:t>
      </w:r>
      <w:r w:rsidR="6BFA4C94" w:rsidRPr="003C1549">
        <w:rPr>
          <w:rFonts w:eastAsia="Times New Roman" w:cs="Times New Roman"/>
        </w:rPr>
        <w:t xml:space="preserve"> ja näited</w:t>
      </w:r>
      <w:r w:rsidRPr="003C1549">
        <w:rPr>
          <w:rFonts w:eastAsia="Times New Roman" w:cs="Times New Roman"/>
        </w:rPr>
        <w:t xml:space="preserve"> valdkondadele, mille toetamist </w:t>
      </w:r>
      <w:r w:rsidR="70D7A74E" w:rsidRPr="003C1549">
        <w:rPr>
          <w:rFonts w:eastAsia="Times New Roman" w:cs="Times New Roman"/>
        </w:rPr>
        <w:t>Euroopa K</w:t>
      </w:r>
      <w:r w:rsidRPr="003C1549">
        <w:rPr>
          <w:rFonts w:eastAsia="Times New Roman" w:cs="Times New Roman"/>
        </w:rPr>
        <w:t>omisjon prioriteetseks peab.</w:t>
      </w:r>
      <w:r w:rsidR="51AE824F" w:rsidRPr="003C1549">
        <w:rPr>
          <w:rFonts w:eastAsia="Times New Roman" w:cs="Times New Roman"/>
        </w:rPr>
        <w:t xml:space="preserve"> </w:t>
      </w:r>
      <w:r w:rsidR="27766705" w:rsidRPr="003C1549">
        <w:rPr>
          <w:rFonts w:eastAsia="Times New Roman" w:cs="Times New Roman"/>
        </w:rPr>
        <w:t>Toetatavate valdkondade loetelud on AÕKSi tekstis üle võetud samas täpsuses</w:t>
      </w:r>
      <w:r w:rsidR="0029050B" w:rsidRPr="003C1549">
        <w:rPr>
          <w:rFonts w:eastAsia="Times New Roman" w:cs="Times New Roman"/>
        </w:rPr>
        <w:t>,</w:t>
      </w:r>
      <w:r w:rsidR="27766705" w:rsidRPr="003C1549">
        <w:rPr>
          <w:rFonts w:eastAsia="Times New Roman" w:cs="Times New Roman"/>
        </w:rPr>
        <w:t xml:space="preserve"> nagu </w:t>
      </w:r>
      <w:r w:rsidR="0029050B" w:rsidRPr="003C1549">
        <w:rPr>
          <w:rFonts w:eastAsia="Times New Roman" w:cs="Times New Roman"/>
        </w:rPr>
        <w:t xml:space="preserve">on </w:t>
      </w:r>
      <w:r w:rsidR="27766705" w:rsidRPr="003C1549">
        <w:rPr>
          <w:rFonts w:eastAsia="Times New Roman" w:cs="Times New Roman"/>
        </w:rPr>
        <w:t xml:space="preserve">direktiivis. </w:t>
      </w:r>
      <w:r w:rsidR="3A866065" w:rsidRPr="003C1549">
        <w:rPr>
          <w:rFonts w:eastAsia="Times New Roman" w:cs="Times New Roman"/>
        </w:rPr>
        <w:t>Erandiks on l</w:t>
      </w:r>
      <w:r w:rsidR="0029050B" w:rsidRPr="003C1549">
        <w:rPr>
          <w:rFonts w:eastAsia="Times New Roman" w:cs="Times New Roman"/>
        </w:rPr>
        <w:t>õike</w:t>
      </w:r>
      <w:r w:rsidR="3A866065" w:rsidRPr="003C1549">
        <w:rPr>
          <w:rFonts w:eastAsia="Times New Roman" w:cs="Times New Roman"/>
        </w:rPr>
        <w:t xml:space="preserve"> 4 punkt 1, millele on </w:t>
      </w:r>
      <w:r w:rsidR="00C14DBD" w:rsidRPr="003C1549">
        <w:rPr>
          <w:rFonts w:eastAsia="Times New Roman" w:cs="Times New Roman"/>
        </w:rPr>
        <w:t xml:space="preserve">näited </w:t>
      </w:r>
      <w:r w:rsidR="0029050B" w:rsidRPr="003C1549">
        <w:rPr>
          <w:rFonts w:eastAsia="Times New Roman" w:cs="Times New Roman"/>
        </w:rPr>
        <w:t>esitatud</w:t>
      </w:r>
      <w:r w:rsidR="3A866065" w:rsidRPr="003C1549">
        <w:rPr>
          <w:rFonts w:eastAsia="Times New Roman" w:cs="Times New Roman"/>
        </w:rPr>
        <w:t xml:space="preserve"> seletuskirja</w:t>
      </w:r>
      <w:r w:rsidR="0029050B" w:rsidRPr="003C1549">
        <w:rPr>
          <w:rFonts w:eastAsia="Times New Roman" w:cs="Times New Roman"/>
        </w:rPr>
        <w:t>s</w:t>
      </w:r>
      <w:r w:rsidR="3A866065" w:rsidRPr="003C1549">
        <w:rPr>
          <w:rFonts w:eastAsia="Times New Roman" w:cs="Times New Roman"/>
        </w:rPr>
        <w:t xml:space="preserve"> nende rohkuse ning seaduse teksti selguse huvides, arvestades</w:t>
      </w:r>
      <w:r w:rsidR="0029050B" w:rsidRPr="003C1549">
        <w:rPr>
          <w:rFonts w:eastAsia="Times New Roman" w:cs="Times New Roman"/>
        </w:rPr>
        <w:t>,</w:t>
      </w:r>
      <w:r w:rsidR="3A866065" w:rsidRPr="003C1549">
        <w:rPr>
          <w:rFonts w:eastAsia="Times New Roman" w:cs="Times New Roman"/>
        </w:rPr>
        <w:t xml:space="preserve"> et esitatud näited ei ole ammendav loetelu tegevustest, mida transpordi valdkonnas on võimalik </w:t>
      </w:r>
      <w:r w:rsidR="0029050B" w:rsidRPr="003C1549">
        <w:rPr>
          <w:rFonts w:eastAsia="Times New Roman" w:cs="Times New Roman"/>
        </w:rPr>
        <w:t xml:space="preserve">rahastada, </w:t>
      </w:r>
      <w:r w:rsidR="3A866065" w:rsidRPr="003C1549">
        <w:rPr>
          <w:rFonts w:eastAsia="Times New Roman" w:cs="Times New Roman"/>
        </w:rPr>
        <w:t xml:space="preserve">arvestades direktiivi ülejäänud lõike sõnastust. </w:t>
      </w:r>
      <w:r w:rsidR="27766705" w:rsidRPr="003C1549">
        <w:rPr>
          <w:rFonts w:eastAsia="Times New Roman" w:cs="Times New Roman"/>
        </w:rPr>
        <w:lastRenderedPageBreak/>
        <w:t xml:space="preserve">Konkreetsete </w:t>
      </w:r>
      <w:r w:rsidR="51AE824F" w:rsidRPr="003C1549">
        <w:rPr>
          <w:rFonts w:eastAsia="Times New Roman" w:cs="Times New Roman"/>
        </w:rPr>
        <w:t xml:space="preserve">meetmete valiku otsustavad ELi liikmesriigid </w:t>
      </w:r>
      <w:r w:rsidR="0029050B" w:rsidRPr="003C1549">
        <w:rPr>
          <w:rFonts w:eastAsia="Times New Roman" w:cs="Times New Roman"/>
        </w:rPr>
        <w:t>l</w:t>
      </w:r>
      <w:r w:rsidR="27766705" w:rsidRPr="003C1549">
        <w:rPr>
          <w:rFonts w:eastAsia="Times New Roman" w:cs="Times New Roman"/>
        </w:rPr>
        <w:t>oodud raamistiku</w:t>
      </w:r>
      <w:r w:rsidR="0029050B" w:rsidRPr="003C1549">
        <w:rPr>
          <w:rFonts w:eastAsia="Times New Roman" w:cs="Times New Roman"/>
        </w:rPr>
        <w:t xml:space="preserve"> järgi</w:t>
      </w:r>
      <w:r w:rsidR="323FA40C" w:rsidRPr="003C1549">
        <w:rPr>
          <w:rFonts w:eastAsia="Times New Roman" w:cs="Times New Roman"/>
        </w:rPr>
        <w:t xml:space="preserve"> ning meetmete kooskõla direktiiv</w:t>
      </w:r>
      <w:r w:rsidR="0029050B" w:rsidRPr="003C1549">
        <w:rPr>
          <w:rFonts w:eastAsia="Times New Roman" w:cs="Times New Roman"/>
        </w:rPr>
        <w:t>is</w:t>
      </w:r>
      <w:r w:rsidR="323FA40C" w:rsidRPr="003C1549">
        <w:rPr>
          <w:rFonts w:eastAsia="Times New Roman" w:cs="Times New Roman"/>
        </w:rPr>
        <w:t xml:space="preserve"> 2003/87 </w:t>
      </w:r>
      <w:r w:rsidR="0029050B" w:rsidRPr="003C1549">
        <w:rPr>
          <w:rFonts w:eastAsia="Times New Roman" w:cs="Times New Roman"/>
        </w:rPr>
        <w:t>nimetatud</w:t>
      </w:r>
      <w:r w:rsidR="323FA40C" w:rsidRPr="003C1549">
        <w:rPr>
          <w:rFonts w:eastAsia="Times New Roman" w:cs="Times New Roman"/>
        </w:rPr>
        <w:t xml:space="preserve"> abikõlblikkusega hindab Euroopa Komisjon igal aastal 31.</w:t>
      </w:r>
      <w:r w:rsidR="0029050B" w:rsidRPr="003C1549">
        <w:rPr>
          <w:rFonts w:eastAsia="Times New Roman" w:cs="Times New Roman"/>
        </w:rPr>
        <w:t xml:space="preserve"> juuliks</w:t>
      </w:r>
      <w:r w:rsidR="323FA40C" w:rsidRPr="003C1549">
        <w:rPr>
          <w:rFonts w:eastAsia="Times New Roman" w:cs="Times New Roman"/>
        </w:rPr>
        <w:t xml:space="preserve"> esitatud aruande</w:t>
      </w:r>
      <w:r w:rsidR="00933671" w:rsidRPr="003C1549">
        <w:rPr>
          <w:rFonts w:eastAsia="Times New Roman" w:cs="Times New Roman"/>
        </w:rPr>
        <w:t xml:space="preserve"> põhjal.</w:t>
      </w:r>
      <w:r w:rsidR="323FA40C" w:rsidRPr="003C1549">
        <w:rPr>
          <w:rFonts w:eastAsia="Times New Roman" w:cs="Times New Roman"/>
        </w:rPr>
        <w:t xml:space="preserve"> </w:t>
      </w:r>
      <w:r w:rsidR="51AE824F" w:rsidRPr="003C1549">
        <w:rPr>
          <w:rFonts w:eastAsia="Times New Roman" w:cs="Times New Roman"/>
        </w:rPr>
        <w:t>Aruanded tuleb Eestil ning teistel liikmesriikidel esitada komisjoni kehtestatud vormis.</w:t>
      </w:r>
    </w:p>
    <w:p w14:paraId="765D9BAC" w14:textId="0875A8C3" w:rsidR="72213866" w:rsidRPr="003C1549" w:rsidRDefault="72213866" w:rsidP="006B4EE5">
      <w:pPr>
        <w:pStyle w:val="Standard"/>
        <w:widowControl/>
        <w:jc w:val="both"/>
        <w:rPr>
          <w:rFonts w:eastAsia="Times New Roman" w:cs="Times New Roman"/>
        </w:rPr>
      </w:pPr>
    </w:p>
    <w:p w14:paraId="1AEDA504" w14:textId="799957BD" w:rsidR="00D07BCF" w:rsidRPr="003C1549" w:rsidRDefault="00CD068E" w:rsidP="006B4EE5">
      <w:pPr>
        <w:pStyle w:val="Standard"/>
        <w:widowControl/>
        <w:jc w:val="both"/>
        <w:rPr>
          <w:rFonts w:eastAsia="Times New Roman" w:cs="Times New Roman"/>
        </w:rPr>
      </w:pPr>
      <w:r w:rsidRPr="003C1549">
        <w:rPr>
          <w:rFonts w:eastAsia="Times New Roman" w:cs="Times New Roman"/>
        </w:rPr>
        <w:t>L</w:t>
      </w:r>
      <w:r w:rsidR="4A70A07B" w:rsidRPr="003C1549">
        <w:rPr>
          <w:rFonts w:eastAsia="Times New Roman" w:cs="Times New Roman"/>
        </w:rPr>
        <w:t xml:space="preserve">õige </w:t>
      </w:r>
      <w:r w:rsidRPr="003C1549">
        <w:rPr>
          <w:rFonts w:eastAsia="Times New Roman" w:cs="Times New Roman"/>
        </w:rPr>
        <w:t>4 punkt</w:t>
      </w:r>
      <w:r w:rsidR="0029050B" w:rsidRPr="003C1549">
        <w:rPr>
          <w:rFonts w:eastAsia="Times New Roman" w:cs="Times New Roman"/>
        </w:rPr>
        <w:t>i</w:t>
      </w:r>
      <w:r w:rsidRPr="003C1549">
        <w:rPr>
          <w:rFonts w:eastAsia="Times New Roman" w:cs="Times New Roman"/>
        </w:rPr>
        <w:t xml:space="preserve"> 1 </w:t>
      </w:r>
      <w:r w:rsidR="4A70A07B" w:rsidRPr="003C1549">
        <w:rPr>
          <w:rFonts w:eastAsia="Times New Roman" w:cs="Times New Roman"/>
        </w:rPr>
        <w:t>meetmete</w:t>
      </w:r>
      <w:r w:rsidR="008E48EA" w:rsidRPr="003C1549">
        <w:rPr>
          <w:rFonts w:eastAsia="Times New Roman" w:cs="Times New Roman"/>
        </w:rPr>
        <w:t xml:space="preserve"> näited </w:t>
      </w:r>
      <w:r w:rsidR="00933671" w:rsidRPr="003C1549">
        <w:rPr>
          <w:rFonts w:eastAsia="Times New Roman" w:cs="Times New Roman"/>
        </w:rPr>
        <w:t xml:space="preserve">on </w:t>
      </w:r>
      <w:r w:rsidR="008E48EA" w:rsidRPr="003C1549">
        <w:rPr>
          <w:rFonts w:eastAsia="Times New Roman" w:cs="Times New Roman"/>
        </w:rPr>
        <w:t>direktiivi teksti</w:t>
      </w:r>
      <w:r w:rsidR="0029050B" w:rsidRPr="003C1549">
        <w:rPr>
          <w:rFonts w:eastAsia="Times New Roman" w:cs="Times New Roman"/>
        </w:rPr>
        <w:t xml:space="preserve"> kohaselt</w:t>
      </w:r>
      <w:r w:rsidR="008E48EA" w:rsidRPr="003C1549">
        <w:rPr>
          <w:rFonts w:eastAsia="Times New Roman" w:cs="Times New Roman"/>
        </w:rPr>
        <w:t xml:space="preserve"> järgmised: rahastatavate meetmete</w:t>
      </w:r>
      <w:r w:rsidR="4A70A07B" w:rsidRPr="003C1549">
        <w:rPr>
          <w:rFonts w:eastAsia="Times New Roman" w:cs="Times New Roman"/>
        </w:rPr>
        <w:t xml:space="preserve"> hulka kuuluvad muuhulgas </w:t>
      </w:r>
      <w:r w:rsidR="557C7C81" w:rsidRPr="003C1549">
        <w:rPr>
          <w:rFonts w:eastAsia="Times New Roman" w:cs="Times New Roman"/>
        </w:rPr>
        <w:t>merendussektori</w:t>
      </w:r>
      <w:r w:rsidR="5AC6A401" w:rsidRPr="003C1549">
        <w:rPr>
          <w:rFonts w:eastAsia="Times New Roman" w:cs="Times New Roman"/>
        </w:rPr>
        <w:t>s</w:t>
      </w:r>
      <w:r w:rsidR="557C7C81" w:rsidRPr="003C1549">
        <w:rPr>
          <w:rFonts w:eastAsia="Times New Roman" w:cs="Times New Roman"/>
        </w:rPr>
        <w:t xml:space="preserve"> laevade, sadamate, uuenduslike tehnoloogiate ja taristu energiatõhususe parandamine</w:t>
      </w:r>
      <w:r w:rsidR="02AEEF49" w:rsidRPr="003C1549">
        <w:rPr>
          <w:rFonts w:eastAsia="Times New Roman" w:cs="Times New Roman"/>
        </w:rPr>
        <w:t>;</w:t>
      </w:r>
      <w:r w:rsidR="557C7C81" w:rsidRPr="003C1549">
        <w:rPr>
          <w:rFonts w:eastAsia="Times New Roman" w:cs="Times New Roman"/>
        </w:rPr>
        <w:t xml:space="preserve"> säästvate alternatiivkütuste, nagu taastuvallikatest toodetud vesinik ja ammoniaak</w:t>
      </w:r>
      <w:r w:rsidR="34D088F4" w:rsidRPr="003C1549">
        <w:rPr>
          <w:rFonts w:eastAsia="Times New Roman" w:cs="Times New Roman"/>
        </w:rPr>
        <w:t>;</w:t>
      </w:r>
      <w:r w:rsidR="557C7C81" w:rsidRPr="003C1549">
        <w:rPr>
          <w:rFonts w:eastAsia="Times New Roman" w:cs="Times New Roman"/>
        </w:rPr>
        <w:t xml:space="preserve"> meetmed, millega toetatakse lennujaamade süsinikuheite vähendamist kooskõlas Euroopa Parlamendi ja nõukogu määrusega, milles käsitletakse alternatiivkütuste taristu kasutuselevõttu ja tunnistatakse kehtetuks Euroopa Parlamendi ja nõukogu direktiiv 2014/94/EL, ning Euroopa Parlamendi ja nõukogu määrusega, milles käsitletakse võrdsete võimaluste tagamist säästva</w:t>
      </w:r>
      <w:r w:rsidR="00933671" w:rsidRPr="003C1549">
        <w:rPr>
          <w:rFonts w:eastAsia="Times New Roman" w:cs="Times New Roman"/>
        </w:rPr>
        <w:t>le</w:t>
      </w:r>
      <w:r w:rsidR="557C7C81" w:rsidRPr="003C1549">
        <w:rPr>
          <w:rFonts w:eastAsia="Times New Roman" w:cs="Times New Roman"/>
        </w:rPr>
        <w:t xml:space="preserve"> lennutranspordi</w:t>
      </w:r>
      <w:r w:rsidR="00933671" w:rsidRPr="003C1549">
        <w:rPr>
          <w:rFonts w:eastAsia="Times New Roman" w:cs="Times New Roman"/>
        </w:rPr>
        <w:t>le.</w:t>
      </w:r>
    </w:p>
    <w:p w14:paraId="22155B22" w14:textId="24D7E3AF" w:rsidR="4A70A07B" w:rsidRPr="003C1549" w:rsidRDefault="4A70A07B" w:rsidP="006B4EE5">
      <w:pPr>
        <w:pStyle w:val="Standard"/>
        <w:widowControl/>
        <w:jc w:val="both"/>
        <w:rPr>
          <w:rFonts w:eastAsia="Times New Roman" w:cs="Times New Roman"/>
        </w:rPr>
      </w:pPr>
    </w:p>
    <w:p w14:paraId="7F4C7475" w14:textId="7448CD5E" w:rsidR="00756684" w:rsidRPr="003C1549" w:rsidRDefault="004E1994" w:rsidP="006B4EE5">
      <w:pPr>
        <w:pStyle w:val="Standard"/>
        <w:widowControl/>
        <w:jc w:val="both"/>
        <w:rPr>
          <w:rFonts w:eastAsia="Times New Roman" w:cs="Times New Roman"/>
        </w:rPr>
      </w:pPr>
      <w:r w:rsidRPr="003C1549">
        <w:rPr>
          <w:rFonts w:eastAsia="Times New Roman" w:cs="Times New Roman"/>
        </w:rPr>
        <w:t xml:space="preserve">Kliimadividendikava all on mõeldud </w:t>
      </w:r>
      <w:r w:rsidR="0029050B" w:rsidRPr="003C1549">
        <w:rPr>
          <w:rFonts w:eastAsia="Times New Roman" w:cs="Times New Roman"/>
        </w:rPr>
        <w:t>r</w:t>
      </w:r>
      <w:r w:rsidRPr="003C1549">
        <w:rPr>
          <w:rFonts w:eastAsia="Times New Roman" w:cs="Times New Roman"/>
        </w:rPr>
        <w:t>iikliku energia- ja kliimakava kohaseid kliimadividendikavasid.</w:t>
      </w:r>
    </w:p>
    <w:p w14:paraId="37B34D90" w14:textId="77777777" w:rsidR="00D07BCF" w:rsidRPr="003C1549" w:rsidRDefault="00D07BCF" w:rsidP="006B4EE5">
      <w:pPr>
        <w:pStyle w:val="Standard"/>
        <w:widowControl/>
        <w:jc w:val="both"/>
        <w:rPr>
          <w:rFonts w:eastAsia="Times New Roman" w:cs="Times New Roman"/>
        </w:rPr>
      </w:pPr>
    </w:p>
    <w:p w14:paraId="6E47BE2C" w14:textId="33E0AEC1" w:rsidR="00F93C2A" w:rsidRPr="003C1549" w:rsidRDefault="00F93C2A" w:rsidP="006B4EE5">
      <w:pPr>
        <w:pStyle w:val="Standard"/>
        <w:widowControl/>
        <w:jc w:val="both"/>
        <w:rPr>
          <w:rFonts w:eastAsia="Times New Roman" w:cs="Times New Roman"/>
        </w:rPr>
      </w:pPr>
      <w:r w:rsidRPr="003C1549">
        <w:rPr>
          <w:rFonts w:eastAsia="Times New Roman" w:cs="Times New Roman"/>
        </w:rPr>
        <w:t xml:space="preserve">Liikmesriikide tulu suureneb meretranspordi </w:t>
      </w:r>
      <w:r w:rsidR="0029050B" w:rsidRPr="003C1549">
        <w:rPr>
          <w:rFonts w:eastAsia="Times New Roman" w:cs="Times New Roman"/>
        </w:rPr>
        <w:t>lisamisest</w:t>
      </w:r>
      <w:r w:rsidRPr="003C1549">
        <w:rPr>
          <w:rFonts w:eastAsia="Times New Roman" w:cs="Times New Roman"/>
        </w:rPr>
        <w:t xml:space="preserve"> ELi HKSi, seepärast julgustatakse liikmesriike suurendama ELi HKSi tulude kasutamist mereökosüsteemide, eelkõige merekaitsealade kaitsele, taastamisele ja paremale majandamisele.</w:t>
      </w:r>
    </w:p>
    <w:p w14:paraId="347C5319" w14:textId="77777777" w:rsidR="004E1994" w:rsidRPr="003C1549" w:rsidRDefault="004E1994" w:rsidP="006B4EE5">
      <w:pPr>
        <w:pStyle w:val="Standard"/>
        <w:widowControl/>
        <w:jc w:val="both"/>
        <w:rPr>
          <w:rFonts w:eastAsia="Times New Roman" w:cs="Times New Roman"/>
        </w:rPr>
      </w:pPr>
    </w:p>
    <w:p w14:paraId="47755A65" w14:textId="1CCD3FF0" w:rsidR="00756684" w:rsidRPr="003C1549" w:rsidRDefault="642915BC"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34</w:t>
      </w:r>
      <w:r w:rsidR="008C11F1" w:rsidRPr="003C1549">
        <w:rPr>
          <w:rFonts w:eastAsia="Times New Roman" w:cs="Times New Roman"/>
        </w:rPr>
        <w:t xml:space="preserve"> </w:t>
      </w:r>
      <w:r w:rsidRPr="003C1549">
        <w:rPr>
          <w:rFonts w:eastAsia="Times New Roman" w:cs="Times New Roman"/>
        </w:rPr>
        <w:t>täiendatakse § 161 lõikega 4</w:t>
      </w:r>
      <w:r w:rsidR="388C40D7" w:rsidRPr="003C1549">
        <w:rPr>
          <w:rFonts w:eastAsia="Times New Roman" w:cs="Times New Roman"/>
          <w:vertAlign w:val="superscript"/>
        </w:rPr>
        <w:t>1</w:t>
      </w:r>
      <w:r w:rsidRPr="003C1549">
        <w:rPr>
          <w:rFonts w:eastAsia="Times New Roman" w:cs="Times New Roman"/>
        </w:rPr>
        <w:t xml:space="preserve"> ja võetakse üle direktiivi 2003/87 artikli 10 </w:t>
      </w:r>
      <w:r w:rsidR="00D07BCF" w:rsidRPr="003C1549">
        <w:rPr>
          <w:rFonts w:eastAsia="Times New Roman" w:cs="Times New Roman"/>
        </w:rPr>
        <w:t>lõike </w:t>
      </w:r>
      <w:r w:rsidRPr="003C1549">
        <w:rPr>
          <w:rFonts w:eastAsia="Times New Roman" w:cs="Times New Roman"/>
        </w:rPr>
        <w:t xml:space="preserve">3 </w:t>
      </w:r>
      <w:r w:rsidR="67804257" w:rsidRPr="003C1549">
        <w:rPr>
          <w:rFonts w:eastAsia="Times New Roman" w:cs="Times New Roman"/>
        </w:rPr>
        <w:t>vastav</w:t>
      </w:r>
      <w:r w:rsidRPr="003C1549">
        <w:rPr>
          <w:rFonts w:eastAsia="Times New Roman" w:cs="Times New Roman"/>
        </w:rPr>
        <w:t xml:space="preserve"> osa. Muudatuse kohaselt tuleb enampakkumisel saadud tulu kasutamise otsustamisel arvestada vajadusega suurendada kliimamuutustega seotud rahvusvahelise koostöö rahastamist haavatavates kolmandates riikides. Enampakkumistulu kasutamine otsustatakse Eestis riigi eelarvestrateegia </w:t>
      </w:r>
      <w:r w:rsidR="00933671" w:rsidRPr="003C1549">
        <w:rPr>
          <w:rFonts w:eastAsia="Times New Roman" w:cs="Times New Roman"/>
        </w:rPr>
        <w:t xml:space="preserve">koostamise </w:t>
      </w:r>
      <w:r w:rsidRPr="003C1549">
        <w:rPr>
          <w:rFonts w:eastAsia="Times New Roman" w:cs="Times New Roman"/>
        </w:rPr>
        <w:t>käigus ning kasutamisest antakse aru Euroopa Komisjonile. Eestis on kehtivas riigi eelarvestrateegias meede rahvusvahelise kliimapoliitika alaseks koostööks, mis on suunatud arengumaade toetamiseks</w:t>
      </w:r>
      <w:r w:rsidR="0A622DA3" w:rsidRPr="003C1549">
        <w:rPr>
          <w:rFonts w:eastAsia="Times New Roman" w:cs="Times New Roman"/>
        </w:rPr>
        <w:t xml:space="preserve"> ning mille toetusmahtu alates 2024.</w:t>
      </w:r>
      <w:r w:rsidR="0029050B" w:rsidRPr="003C1549">
        <w:rPr>
          <w:rFonts w:eastAsia="Times New Roman" w:cs="Times New Roman"/>
        </w:rPr>
        <w:t xml:space="preserve"> </w:t>
      </w:r>
      <w:r w:rsidR="0A622DA3" w:rsidRPr="003C1549">
        <w:rPr>
          <w:rFonts w:eastAsia="Times New Roman" w:cs="Times New Roman"/>
        </w:rPr>
        <w:t>a</w:t>
      </w:r>
      <w:r w:rsidR="0029050B" w:rsidRPr="003C1549">
        <w:rPr>
          <w:rFonts w:eastAsia="Times New Roman" w:cs="Times New Roman"/>
        </w:rPr>
        <w:t>astast</w:t>
      </w:r>
      <w:r w:rsidR="0A622DA3" w:rsidRPr="003C1549">
        <w:rPr>
          <w:rFonts w:eastAsia="Times New Roman" w:cs="Times New Roman"/>
        </w:rPr>
        <w:t xml:space="preserve"> järk-järgult suurendatakse</w:t>
      </w:r>
      <w:r w:rsidRPr="003C1549">
        <w:rPr>
          <w:rFonts w:eastAsia="Times New Roman" w:cs="Times New Roman"/>
        </w:rPr>
        <w:t>. Haavatavate kolmandate riikidena on seni käsit</w:t>
      </w:r>
      <w:r w:rsidR="00933671" w:rsidRPr="003C1549">
        <w:rPr>
          <w:rFonts w:eastAsia="Times New Roman" w:cs="Times New Roman"/>
        </w:rPr>
        <w:t>atud</w:t>
      </w:r>
      <w:r w:rsidRPr="003C1549">
        <w:rPr>
          <w:rFonts w:eastAsia="Times New Roman" w:cs="Times New Roman"/>
        </w:rPr>
        <w:t xml:space="preserve"> riike, mis on OECD </w:t>
      </w:r>
      <w:r w:rsidR="0029050B" w:rsidRPr="003C1549">
        <w:rPr>
          <w:rFonts w:eastAsia="Times New Roman" w:cs="Times New Roman"/>
        </w:rPr>
        <w:t xml:space="preserve">nende </w:t>
      </w:r>
      <w:r w:rsidRPr="003C1549">
        <w:rPr>
          <w:rFonts w:eastAsia="Times New Roman" w:cs="Times New Roman"/>
        </w:rPr>
        <w:t>riikide nimekirjas, kellele antav abi loetakse arenguabiks. Ne</w:t>
      </w:r>
      <w:r w:rsidR="0029050B" w:rsidRPr="003C1549">
        <w:rPr>
          <w:rFonts w:eastAsia="Times New Roman" w:cs="Times New Roman"/>
        </w:rPr>
        <w:t>ed</w:t>
      </w:r>
      <w:r w:rsidRPr="003C1549">
        <w:rPr>
          <w:rFonts w:eastAsia="Times New Roman" w:cs="Times New Roman"/>
        </w:rPr>
        <w:t xml:space="preserve"> on madala ja keskmise sissetulekuga riigid ning ÜRO definitsiooni kohaselt vähim arenenud riigid (</w:t>
      </w:r>
      <w:r w:rsidRPr="003C1549">
        <w:rPr>
          <w:rFonts w:eastAsia="Times New Roman" w:cs="Times New Roman"/>
          <w:i/>
          <w:iCs/>
        </w:rPr>
        <w:t>Least Developed Countries</w:t>
      </w:r>
      <w:r w:rsidRPr="003C1549">
        <w:rPr>
          <w:rFonts w:eastAsia="Times New Roman" w:cs="Times New Roman"/>
        </w:rPr>
        <w:t xml:space="preserve">). Eesti on seni rahvusvahelise kliimapoliitika koostöö </w:t>
      </w:r>
      <w:r w:rsidR="0029050B" w:rsidRPr="003C1549">
        <w:rPr>
          <w:rFonts w:eastAsia="Times New Roman" w:cs="Times New Roman"/>
        </w:rPr>
        <w:t>käigus</w:t>
      </w:r>
      <w:r w:rsidRPr="003C1549">
        <w:rPr>
          <w:rFonts w:eastAsia="Times New Roman" w:cs="Times New Roman"/>
        </w:rPr>
        <w:t xml:space="preserve"> toetanud tegevusi idapartnerlusriikides</w:t>
      </w:r>
      <w:r w:rsidR="0029050B" w:rsidRPr="003C1549">
        <w:rPr>
          <w:rFonts w:eastAsia="Times New Roman" w:cs="Times New Roman"/>
        </w:rPr>
        <w:t>,</w:t>
      </w:r>
      <w:r w:rsidRPr="003C1549">
        <w:rPr>
          <w:rFonts w:eastAsia="Times New Roman" w:cs="Times New Roman"/>
        </w:rPr>
        <w:t xml:space="preserve"> nagu Ukraina, Moldova, Georgia</w:t>
      </w:r>
      <w:r w:rsidR="0029050B" w:rsidRPr="003C1549">
        <w:rPr>
          <w:rFonts w:eastAsia="Times New Roman" w:cs="Times New Roman"/>
        </w:rPr>
        <w:t>,</w:t>
      </w:r>
      <w:r w:rsidRPr="003C1549">
        <w:rPr>
          <w:rFonts w:eastAsia="Times New Roman" w:cs="Times New Roman"/>
        </w:rPr>
        <w:t xml:space="preserve"> ning Aafrika riikides</w:t>
      </w:r>
      <w:r w:rsidR="0029050B" w:rsidRPr="003C1549">
        <w:rPr>
          <w:rFonts w:eastAsia="Times New Roman" w:cs="Times New Roman"/>
        </w:rPr>
        <w:t>,</w:t>
      </w:r>
      <w:r w:rsidRPr="003C1549">
        <w:rPr>
          <w:rFonts w:eastAsia="Times New Roman" w:cs="Times New Roman"/>
        </w:rPr>
        <w:t xml:space="preserve"> nagu Keenia, Namiibia, Uganda.</w:t>
      </w:r>
    </w:p>
    <w:p w14:paraId="370B7B8B" w14:textId="0034A81D" w:rsidR="3AC64E2D" w:rsidRPr="003C1549" w:rsidRDefault="3AC64E2D" w:rsidP="006B4EE5">
      <w:pPr>
        <w:pStyle w:val="Standard"/>
        <w:widowControl/>
        <w:jc w:val="both"/>
        <w:rPr>
          <w:rFonts w:eastAsia="Times New Roman" w:cs="Times New Roman"/>
        </w:rPr>
      </w:pPr>
    </w:p>
    <w:p w14:paraId="52E1AF45" w14:textId="5C184BA7" w:rsidR="28CCCB00" w:rsidRPr="003C1549" w:rsidRDefault="1274E280" w:rsidP="006B4EE5">
      <w:pPr>
        <w:pStyle w:val="Standard"/>
        <w:widowControl/>
        <w:jc w:val="both"/>
        <w:rPr>
          <w:rFonts w:eastAsia="Times New Roman" w:cs="Times New Roman"/>
          <w:color w:val="000000" w:themeColor="text1"/>
        </w:rPr>
      </w:pPr>
      <w:r w:rsidRPr="003C1549">
        <w:rPr>
          <w:rFonts w:eastAsia="Times New Roman" w:cs="Times New Roman"/>
          <w:b/>
          <w:bCs/>
        </w:rPr>
        <w:t xml:space="preserve">Punktiga </w:t>
      </w:r>
      <w:r w:rsidR="008C11F1" w:rsidRPr="003C1549">
        <w:rPr>
          <w:rFonts w:eastAsia="Times New Roman" w:cs="Times New Roman"/>
          <w:b/>
          <w:bCs/>
        </w:rPr>
        <w:t>35</w:t>
      </w:r>
      <w:r w:rsidR="008C11F1" w:rsidRPr="003C1549">
        <w:rPr>
          <w:rFonts w:eastAsia="Times New Roman" w:cs="Times New Roman"/>
        </w:rPr>
        <w:t xml:space="preserve"> </w:t>
      </w:r>
      <w:r w:rsidRPr="003C1549">
        <w:rPr>
          <w:rFonts w:eastAsia="Times New Roman" w:cs="Times New Roman"/>
        </w:rPr>
        <w:t xml:space="preserve">tunnistatakse kehtetuks § </w:t>
      </w:r>
      <w:r w:rsidRPr="003C1549">
        <w:rPr>
          <w:rFonts w:eastAsia="Times New Roman" w:cs="Times New Roman"/>
          <w:color w:val="000000" w:themeColor="text1"/>
        </w:rPr>
        <w:t>161 lõige 6</w:t>
      </w:r>
      <w:r w:rsidR="3B86453B" w:rsidRPr="003C1549">
        <w:rPr>
          <w:rFonts w:eastAsia="Times New Roman" w:cs="Times New Roman"/>
          <w:color w:val="000000" w:themeColor="text1"/>
        </w:rPr>
        <w:t>,</w:t>
      </w:r>
      <w:r w:rsidRPr="003C1549">
        <w:rPr>
          <w:rFonts w:eastAsia="Times New Roman" w:cs="Times New Roman"/>
          <w:color w:val="000000" w:themeColor="text1"/>
        </w:rPr>
        <w:t xml:space="preserve"> kuna </w:t>
      </w:r>
      <w:r w:rsidR="574A239C" w:rsidRPr="003C1549">
        <w:rPr>
          <w:rFonts w:eastAsia="Times New Roman" w:cs="Times New Roman"/>
          <w:color w:val="000000" w:themeColor="text1"/>
        </w:rPr>
        <w:t xml:space="preserve">direktiivi muudatuse </w:t>
      </w:r>
      <w:r w:rsidR="0029050B" w:rsidRPr="003C1549">
        <w:rPr>
          <w:rFonts w:eastAsia="Times New Roman" w:cs="Times New Roman"/>
          <w:color w:val="000000" w:themeColor="text1"/>
        </w:rPr>
        <w:t xml:space="preserve">järgi </w:t>
      </w:r>
      <w:r w:rsidR="574A239C" w:rsidRPr="003C1549">
        <w:rPr>
          <w:rFonts w:eastAsia="Times New Roman" w:cs="Times New Roman"/>
          <w:color w:val="000000" w:themeColor="text1"/>
        </w:rPr>
        <w:t>kasutatakse edaspidi õhusõiduki käitajate lubatud heitkoguse ühikute enampakkumisel saadud kogu tulu samadel eesmärkidel</w:t>
      </w:r>
      <w:r w:rsidR="0029050B" w:rsidRPr="003C1549">
        <w:rPr>
          <w:rFonts w:eastAsia="Times New Roman" w:cs="Times New Roman"/>
          <w:color w:val="000000" w:themeColor="text1"/>
        </w:rPr>
        <w:t>,</w:t>
      </w:r>
      <w:r w:rsidR="574A239C" w:rsidRPr="003C1549">
        <w:rPr>
          <w:rFonts w:eastAsia="Times New Roman" w:cs="Times New Roman"/>
          <w:color w:val="000000" w:themeColor="text1"/>
        </w:rPr>
        <w:t xml:space="preserve"> nagu on </w:t>
      </w:r>
      <w:r w:rsidR="0029050B" w:rsidRPr="003C1549">
        <w:rPr>
          <w:rFonts w:eastAsia="Times New Roman" w:cs="Times New Roman"/>
          <w:color w:val="000000" w:themeColor="text1"/>
        </w:rPr>
        <w:t>nimetatud</w:t>
      </w:r>
      <w:r w:rsidR="574A239C" w:rsidRPr="003C1549">
        <w:rPr>
          <w:rFonts w:eastAsia="Times New Roman" w:cs="Times New Roman"/>
          <w:color w:val="000000" w:themeColor="text1"/>
        </w:rPr>
        <w:t xml:space="preserve"> </w:t>
      </w:r>
      <w:r w:rsidR="574A239C" w:rsidRPr="003C1549">
        <w:rPr>
          <w:rFonts w:eastAsia="Times New Roman" w:cs="Times New Roman"/>
        </w:rPr>
        <w:t xml:space="preserve">§ </w:t>
      </w:r>
      <w:r w:rsidR="574A239C" w:rsidRPr="003C1549">
        <w:rPr>
          <w:rFonts w:eastAsia="Times New Roman" w:cs="Times New Roman"/>
          <w:color w:val="000000" w:themeColor="text1"/>
        </w:rPr>
        <w:t>161 lõikes 4.</w:t>
      </w:r>
    </w:p>
    <w:p w14:paraId="182B053B" w14:textId="30382E8E" w:rsidR="00DF0417" w:rsidRPr="003C1549" w:rsidRDefault="00DF0417" w:rsidP="006B4EE5">
      <w:pPr>
        <w:pStyle w:val="Standard"/>
        <w:widowControl/>
        <w:jc w:val="both"/>
        <w:rPr>
          <w:rFonts w:eastAsia="Times New Roman" w:cs="Times New Roman"/>
        </w:rPr>
      </w:pPr>
    </w:p>
    <w:p w14:paraId="537F8E43" w14:textId="556C2DC1" w:rsidR="57B24D91" w:rsidRPr="003C1549" w:rsidRDefault="3C7797E5"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36</w:t>
      </w:r>
      <w:r w:rsidR="008C11F1" w:rsidRPr="003C1549">
        <w:rPr>
          <w:rFonts w:eastAsia="Times New Roman" w:cs="Times New Roman"/>
        </w:rPr>
        <w:t xml:space="preserve"> </w:t>
      </w:r>
      <w:r w:rsidRPr="003C1549">
        <w:rPr>
          <w:rFonts w:eastAsia="Times New Roman" w:cs="Times New Roman"/>
        </w:rPr>
        <w:t>täiendatakse</w:t>
      </w:r>
      <w:r w:rsidR="60177F79" w:rsidRPr="003C1549">
        <w:rPr>
          <w:rFonts w:eastAsia="Times New Roman" w:cs="Times New Roman"/>
        </w:rPr>
        <w:t xml:space="preserve"> §</w:t>
      </w:r>
      <w:r w:rsidRPr="003C1549">
        <w:rPr>
          <w:rFonts w:eastAsia="Times New Roman" w:cs="Times New Roman"/>
        </w:rPr>
        <w:t xml:space="preserve"> </w:t>
      </w:r>
      <w:r w:rsidR="4A016005" w:rsidRPr="003C1549">
        <w:rPr>
          <w:rFonts w:eastAsia="Times New Roman" w:cs="Times New Roman"/>
        </w:rPr>
        <w:t xml:space="preserve">161 </w:t>
      </w:r>
      <w:r w:rsidRPr="003C1549">
        <w:rPr>
          <w:rFonts w:eastAsia="Times New Roman" w:cs="Times New Roman"/>
        </w:rPr>
        <w:t>lõikega 10</w:t>
      </w:r>
      <w:r w:rsidR="4AA7ECA7" w:rsidRPr="003C1549">
        <w:rPr>
          <w:rFonts w:eastAsia="Times New Roman" w:cs="Times New Roman"/>
        </w:rPr>
        <w:t>, mis kohustab enampakkumisel saadud tulu kasutamisel ja lennunduse kütuse kompenseerimisel taga</w:t>
      </w:r>
      <w:r w:rsidR="0029050B" w:rsidRPr="003C1549">
        <w:rPr>
          <w:rFonts w:eastAsia="Times New Roman" w:cs="Times New Roman"/>
        </w:rPr>
        <w:t>m</w:t>
      </w:r>
      <w:r w:rsidR="4AA7ECA7" w:rsidRPr="003C1549">
        <w:rPr>
          <w:rFonts w:eastAsia="Times New Roman" w:cs="Times New Roman"/>
        </w:rPr>
        <w:t xml:space="preserve">a </w:t>
      </w:r>
      <w:r w:rsidR="2BCF2695" w:rsidRPr="003C1549">
        <w:rPr>
          <w:rFonts w:eastAsia="Times New Roman" w:cs="Times New Roman"/>
        </w:rPr>
        <w:t>võimaluse</w:t>
      </w:r>
      <w:r w:rsidR="0029050B" w:rsidRPr="003C1549">
        <w:rPr>
          <w:rFonts w:eastAsia="Times New Roman" w:cs="Times New Roman"/>
        </w:rPr>
        <w:t xml:space="preserve"> korra</w:t>
      </w:r>
      <w:r w:rsidR="2BCF2695" w:rsidRPr="003C1549">
        <w:rPr>
          <w:rFonts w:eastAsia="Times New Roman" w:cs="Times New Roman"/>
        </w:rPr>
        <w:t xml:space="preserve">l </w:t>
      </w:r>
      <w:r w:rsidR="4AA7ECA7" w:rsidRPr="003C1549">
        <w:rPr>
          <w:rFonts w:eastAsia="Times New Roman" w:cs="Times New Roman"/>
        </w:rPr>
        <w:t>rahastamisallika nähtavus</w:t>
      </w:r>
      <w:r w:rsidR="7120FE0C" w:rsidRPr="003C1549">
        <w:rPr>
          <w:rFonts w:eastAsia="Times New Roman" w:cs="Times New Roman"/>
        </w:rPr>
        <w:t xml:space="preserve"> nii, et oleks üheselt mõistetav</w:t>
      </w:r>
      <w:r w:rsidR="00CE6B6D" w:rsidRPr="003C1549">
        <w:rPr>
          <w:rFonts w:eastAsia="Times New Roman" w:cs="Times New Roman"/>
        </w:rPr>
        <w:t>,</w:t>
      </w:r>
      <w:r w:rsidR="7120FE0C" w:rsidRPr="003C1549">
        <w:rPr>
          <w:rFonts w:eastAsia="Times New Roman" w:cs="Times New Roman"/>
        </w:rPr>
        <w:t xml:space="preserve"> millisest rahastusallikast tegevust on toetatud.</w:t>
      </w:r>
      <w:r w:rsidR="4776FFE2" w:rsidRPr="003C1549">
        <w:rPr>
          <w:rFonts w:eastAsia="Times New Roman" w:cs="Times New Roman"/>
        </w:rPr>
        <w:t xml:space="preserve"> Selleks võib </w:t>
      </w:r>
      <w:r w:rsidR="0A532DAD" w:rsidRPr="003C1549">
        <w:rPr>
          <w:rFonts w:eastAsia="Times New Roman" w:cs="Times New Roman"/>
        </w:rPr>
        <w:t xml:space="preserve">investeeringute puhul </w:t>
      </w:r>
      <w:r w:rsidR="00933671" w:rsidRPr="003C1549">
        <w:rPr>
          <w:rFonts w:eastAsia="Times New Roman" w:cs="Times New Roman"/>
        </w:rPr>
        <w:t xml:space="preserve">kasutada </w:t>
      </w:r>
      <w:r w:rsidR="4776FFE2" w:rsidRPr="003C1549">
        <w:rPr>
          <w:rFonts w:eastAsia="Times New Roman" w:cs="Times New Roman"/>
        </w:rPr>
        <w:t>infotahvleid, elektroonilisi lahendusi</w:t>
      </w:r>
      <w:r w:rsidR="00CE6B6D" w:rsidRPr="003C1549">
        <w:rPr>
          <w:rFonts w:eastAsia="Times New Roman" w:cs="Times New Roman"/>
        </w:rPr>
        <w:t>,</w:t>
      </w:r>
      <w:r w:rsidR="4776FFE2" w:rsidRPr="003C1549">
        <w:rPr>
          <w:rFonts w:eastAsia="Times New Roman" w:cs="Times New Roman"/>
        </w:rPr>
        <w:t xml:space="preserve"> nt koguleheküljel või sotsiaalmeedias informeerimine, kirjalikel materjalidel viitamine või mõnda muud asjakohast </w:t>
      </w:r>
      <w:r w:rsidR="62DC1290" w:rsidRPr="003C1549">
        <w:rPr>
          <w:rFonts w:eastAsia="Times New Roman" w:cs="Times New Roman"/>
        </w:rPr>
        <w:t>võimalust.</w:t>
      </w:r>
      <w:r w:rsidR="10EDE73E" w:rsidRPr="003C1549">
        <w:rPr>
          <w:rFonts w:eastAsia="Times New Roman" w:cs="Times New Roman"/>
        </w:rPr>
        <w:t xml:space="preserve"> Üle-</w:t>
      </w:r>
      <w:r w:rsidR="00CE6B6D" w:rsidRPr="003C1549">
        <w:rPr>
          <w:rFonts w:eastAsia="Times New Roman" w:cs="Times New Roman"/>
        </w:rPr>
        <w:t>e</w:t>
      </w:r>
      <w:r w:rsidR="10EDE73E" w:rsidRPr="003C1549">
        <w:rPr>
          <w:rFonts w:eastAsia="Times New Roman" w:cs="Times New Roman"/>
        </w:rPr>
        <w:t xml:space="preserve">uroopalist visuaalset indentiteeti välja töötatud ei ole, samuti ei ole liikmesriikidel </w:t>
      </w:r>
      <w:r w:rsidR="004D121C" w:rsidRPr="003C1549">
        <w:rPr>
          <w:rFonts w:eastAsia="Times New Roman" w:cs="Times New Roman"/>
        </w:rPr>
        <w:t>visuaalse identiteedi loomise kohustust</w:t>
      </w:r>
      <w:r w:rsidR="10EDE73E" w:rsidRPr="003C1549">
        <w:rPr>
          <w:rFonts w:eastAsia="Times New Roman" w:cs="Times New Roman"/>
        </w:rPr>
        <w:t>.</w:t>
      </w:r>
    </w:p>
    <w:p w14:paraId="0C1DCEC9" w14:textId="1F170702" w:rsidR="02F6358D" w:rsidRPr="003C1549" w:rsidRDefault="02F6358D" w:rsidP="006B4EE5">
      <w:pPr>
        <w:pStyle w:val="Standard"/>
        <w:widowControl/>
        <w:jc w:val="both"/>
        <w:rPr>
          <w:rFonts w:eastAsia="Times New Roman" w:cs="Times New Roman"/>
        </w:rPr>
      </w:pPr>
    </w:p>
    <w:p w14:paraId="0A4093B9" w14:textId="6227769E" w:rsidR="00FC039C" w:rsidRPr="003C1549" w:rsidRDefault="53CB330C" w:rsidP="006B4EE5">
      <w:pPr>
        <w:pStyle w:val="Standard"/>
        <w:widowControl/>
        <w:jc w:val="both"/>
        <w:rPr>
          <w:rFonts w:eastAsia="Times New Roman" w:cs="Times New Roman"/>
        </w:rPr>
      </w:pPr>
      <w:r w:rsidRPr="003C1549">
        <w:rPr>
          <w:rFonts w:eastAsia="Times New Roman" w:cs="Times New Roman"/>
          <w:b/>
          <w:bCs/>
        </w:rPr>
        <w:t>Punkti</w:t>
      </w:r>
      <w:r w:rsidR="7F5BA186" w:rsidRPr="003C1549">
        <w:rPr>
          <w:rFonts w:eastAsia="Times New Roman" w:cs="Times New Roman"/>
          <w:b/>
          <w:bCs/>
        </w:rPr>
        <w:t>de</w:t>
      </w:r>
      <w:r w:rsidRPr="003C1549">
        <w:rPr>
          <w:rFonts w:eastAsia="Times New Roman" w:cs="Times New Roman"/>
          <w:b/>
          <w:bCs/>
        </w:rPr>
        <w:t xml:space="preserve">ga </w:t>
      </w:r>
      <w:r w:rsidR="008C11F1" w:rsidRPr="003C1549">
        <w:rPr>
          <w:rFonts w:eastAsia="Times New Roman" w:cs="Times New Roman"/>
          <w:b/>
          <w:bCs/>
        </w:rPr>
        <w:t>37</w:t>
      </w:r>
      <w:r w:rsidR="54310A58" w:rsidRPr="003C1549">
        <w:rPr>
          <w:rFonts w:eastAsia="Times New Roman" w:cs="Times New Roman"/>
          <w:b/>
          <w:bCs/>
        </w:rPr>
        <w:t>–</w:t>
      </w:r>
      <w:r w:rsidR="008C11F1" w:rsidRPr="003C1549">
        <w:rPr>
          <w:rFonts w:eastAsia="Times New Roman" w:cs="Times New Roman"/>
          <w:b/>
          <w:bCs/>
        </w:rPr>
        <w:t xml:space="preserve">40 </w:t>
      </w:r>
      <w:r w:rsidR="3C2FCCA0" w:rsidRPr="003C1549">
        <w:rPr>
          <w:rFonts w:eastAsia="Times New Roman" w:cs="Times New Roman"/>
        </w:rPr>
        <w:t xml:space="preserve">muudetakse </w:t>
      </w:r>
      <w:r w:rsidR="0B4CFCD0" w:rsidRPr="003C1549">
        <w:rPr>
          <w:rFonts w:eastAsia="Times New Roman" w:cs="Times New Roman"/>
        </w:rPr>
        <w:t xml:space="preserve">kõigepealt </w:t>
      </w:r>
      <w:r w:rsidR="23F0DBFD" w:rsidRPr="003C1549">
        <w:rPr>
          <w:rFonts w:eastAsia="Times New Roman" w:cs="Times New Roman"/>
        </w:rPr>
        <w:t>§ 165</w:t>
      </w:r>
      <w:r w:rsidR="23F0DBFD" w:rsidRPr="003C1549">
        <w:rPr>
          <w:rFonts w:eastAsia="Times New Roman" w:cs="Times New Roman"/>
          <w:vertAlign w:val="superscript"/>
        </w:rPr>
        <w:t xml:space="preserve">1 </w:t>
      </w:r>
      <w:r w:rsidR="23F0DBFD" w:rsidRPr="003C1549">
        <w:rPr>
          <w:rFonts w:eastAsia="Times New Roman" w:cs="Times New Roman"/>
        </w:rPr>
        <w:t xml:space="preserve">lõike 3 </w:t>
      </w:r>
      <w:r w:rsidR="5CADB2F2" w:rsidRPr="003C1549">
        <w:rPr>
          <w:rFonts w:eastAsia="Times New Roman" w:cs="Times New Roman"/>
        </w:rPr>
        <w:t>s</w:t>
      </w:r>
      <w:r w:rsidR="71724BE1" w:rsidRPr="003C1549">
        <w:rPr>
          <w:rFonts w:eastAsia="Times New Roman" w:cs="Times New Roman"/>
        </w:rPr>
        <w:t>issejuhatava</w:t>
      </w:r>
      <w:r w:rsidR="00EF1934" w:rsidRPr="003C1549">
        <w:rPr>
          <w:rFonts w:eastAsia="Times New Roman" w:cs="Times New Roman"/>
        </w:rPr>
        <w:t>t</w:t>
      </w:r>
      <w:r w:rsidR="71724BE1" w:rsidRPr="003C1549">
        <w:rPr>
          <w:rFonts w:eastAsia="Times New Roman" w:cs="Times New Roman"/>
        </w:rPr>
        <w:t xml:space="preserve"> lause</w:t>
      </w:r>
      <w:r w:rsidR="00EF1934" w:rsidRPr="003C1549">
        <w:rPr>
          <w:rFonts w:eastAsia="Times New Roman" w:cs="Times New Roman"/>
        </w:rPr>
        <w:t>t</w:t>
      </w:r>
      <w:r w:rsidR="00FC039C" w:rsidRPr="003C1549">
        <w:rPr>
          <w:rFonts w:eastAsia="Times New Roman" w:cs="Times New Roman"/>
        </w:rPr>
        <w:t xml:space="preserve">. Edaspidi kasutatakse </w:t>
      </w:r>
      <w:r w:rsidR="7A4831C7" w:rsidRPr="003C1549">
        <w:rPr>
          <w:rFonts w:eastAsia="Times New Roman" w:cs="Times New Roman"/>
        </w:rPr>
        <w:t xml:space="preserve">vähemalt </w:t>
      </w:r>
      <w:r w:rsidR="417D285A" w:rsidRPr="003C1549">
        <w:rPr>
          <w:rFonts w:eastAsia="Times New Roman" w:cs="Times New Roman"/>
        </w:rPr>
        <w:t>9</w:t>
      </w:r>
      <w:r w:rsidR="7A4831C7" w:rsidRPr="003C1549">
        <w:rPr>
          <w:rFonts w:eastAsia="Times New Roman" w:cs="Times New Roman"/>
        </w:rPr>
        <w:t xml:space="preserve">0% moderniseerimisfondi vahenditest </w:t>
      </w:r>
      <w:r w:rsidR="26496F9B" w:rsidRPr="003C1549">
        <w:rPr>
          <w:rFonts w:eastAsia="Times New Roman" w:cs="Times New Roman"/>
        </w:rPr>
        <w:t>sama lõike punktides loetletud tegevusteks, mis on direktiivi kohaselt määratud prioriteetseteks</w:t>
      </w:r>
      <w:r w:rsidR="11609D74" w:rsidRPr="003C1549">
        <w:rPr>
          <w:rFonts w:eastAsia="Times New Roman" w:cs="Times New Roman"/>
        </w:rPr>
        <w:t xml:space="preserve"> tegevusteks.</w:t>
      </w:r>
      <w:r w:rsidR="7BB6EAB9" w:rsidRPr="003C1549">
        <w:rPr>
          <w:rFonts w:eastAsia="Times New Roman" w:cs="Times New Roman"/>
        </w:rPr>
        <w:t xml:space="preserve"> Sellega võetakse </w:t>
      </w:r>
      <w:r w:rsidR="7BB6EAB9" w:rsidRPr="003C1549">
        <w:rPr>
          <w:rFonts w:eastAsia="Times New Roman" w:cs="Times New Roman"/>
        </w:rPr>
        <w:lastRenderedPageBreak/>
        <w:t xml:space="preserve">üle direktiivi </w:t>
      </w:r>
      <w:r w:rsidR="0023FA1E" w:rsidRPr="003C1549">
        <w:rPr>
          <w:rFonts w:eastAsia="Times New Roman" w:cs="Times New Roman"/>
        </w:rPr>
        <w:t xml:space="preserve">2003/87 </w:t>
      </w:r>
      <w:r w:rsidR="7BB6EAB9" w:rsidRPr="003C1549">
        <w:rPr>
          <w:rFonts w:eastAsia="Times New Roman" w:cs="Times New Roman"/>
        </w:rPr>
        <w:t xml:space="preserve">artikli 10d lõige 2. </w:t>
      </w:r>
      <w:r w:rsidR="5559119E" w:rsidRPr="003C1549">
        <w:rPr>
          <w:rFonts w:eastAsia="Times New Roman" w:cs="Times New Roman"/>
        </w:rPr>
        <w:t>Direktiivi muudatusega lepiti kokku, et moderniseerimisfondi suurendatakse 2,5% ühikute üldkogusest lisaks senisele 2%</w:t>
      </w:r>
      <w:r w:rsidR="2309FF10" w:rsidRPr="003C1549">
        <w:rPr>
          <w:rFonts w:eastAsia="Times New Roman" w:cs="Times New Roman"/>
        </w:rPr>
        <w:t>-le</w:t>
      </w:r>
      <w:r w:rsidR="5559119E" w:rsidRPr="003C1549">
        <w:rPr>
          <w:rFonts w:eastAsia="Times New Roman" w:cs="Times New Roman"/>
        </w:rPr>
        <w:t xml:space="preserve"> üldkogusest. </w:t>
      </w:r>
      <w:r w:rsidR="2587A3D1" w:rsidRPr="003C1549">
        <w:rPr>
          <w:rFonts w:eastAsia="Times New Roman" w:cs="Times New Roman"/>
        </w:rPr>
        <w:t>Direktiivi</w:t>
      </w:r>
      <w:r w:rsidR="00FC039C" w:rsidRPr="003C1549">
        <w:rPr>
          <w:rFonts w:eastAsia="Times New Roman" w:cs="Times New Roman"/>
        </w:rPr>
        <w:t>s</w:t>
      </w:r>
      <w:r w:rsidR="2587A3D1" w:rsidRPr="003C1549">
        <w:rPr>
          <w:rFonts w:eastAsia="Times New Roman" w:cs="Times New Roman"/>
        </w:rPr>
        <w:t xml:space="preserve"> on seatud nõue, et muudatuse eel liikmesriikidele määratud moderniseerimisfondi vahenditest tuleks kasutada prioriteetseteks tegevusteks vähemalt 80% ning muudatusega </w:t>
      </w:r>
      <w:r w:rsidR="3C1610EB" w:rsidRPr="003C1549">
        <w:rPr>
          <w:rFonts w:eastAsia="Times New Roman" w:cs="Times New Roman"/>
        </w:rPr>
        <w:t xml:space="preserve">suurendatud moderniseerimisfondi täiendavat osa vähemalt 90% ulatuses prioriteetseteks eesmärkideks. </w:t>
      </w:r>
      <w:r w:rsidR="00FC039C" w:rsidRPr="003C1549">
        <w:rPr>
          <w:rFonts w:eastAsia="Times New Roman" w:cs="Times New Roman"/>
        </w:rPr>
        <w:t>M</w:t>
      </w:r>
      <w:r w:rsidR="3C1610EB" w:rsidRPr="003C1549">
        <w:rPr>
          <w:rFonts w:eastAsia="Times New Roman" w:cs="Times New Roman"/>
        </w:rPr>
        <w:t>uudatus näeb ette, et Eesti kasutab kogu moderniseerimisfondi vahendeid vähemalt 90% ulatuses prioriteetsete</w:t>
      </w:r>
      <w:r w:rsidR="00CE6B6D" w:rsidRPr="003C1549">
        <w:rPr>
          <w:rFonts w:eastAsia="Times New Roman" w:cs="Times New Roman"/>
        </w:rPr>
        <w:t>s</w:t>
      </w:r>
      <w:r w:rsidR="3C1610EB" w:rsidRPr="003C1549">
        <w:rPr>
          <w:rFonts w:eastAsia="Times New Roman" w:cs="Times New Roman"/>
        </w:rPr>
        <w:t xml:space="preserve"> valdkondades. </w:t>
      </w:r>
    </w:p>
    <w:p w14:paraId="78781790" w14:textId="77777777" w:rsidR="00FC039C" w:rsidRPr="003C1549" w:rsidRDefault="00FC039C" w:rsidP="006B4EE5">
      <w:pPr>
        <w:pStyle w:val="Standard"/>
        <w:widowControl/>
        <w:jc w:val="both"/>
        <w:rPr>
          <w:rFonts w:eastAsia="Times New Roman" w:cs="Times New Roman"/>
        </w:rPr>
      </w:pPr>
    </w:p>
    <w:p w14:paraId="729FDDA8" w14:textId="6BDD701D" w:rsidR="00DF0417" w:rsidRPr="003C1549" w:rsidRDefault="677C6C3A" w:rsidP="006B4EE5">
      <w:pPr>
        <w:pStyle w:val="Standard"/>
        <w:widowControl/>
        <w:jc w:val="both"/>
      </w:pPr>
      <w:r w:rsidRPr="003C1549">
        <w:rPr>
          <w:rFonts w:eastAsia="Times New Roman" w:cs="Times New Roman"/>
        </w:rPr>
        <w:t>See muudatus tehakse kahel põhjusel.</w:t>
      </w:r>
      <w:r w:rsidR="00FC039C" w:rsidRPr="003C1549">
        <w:rPr>
          <w:rFonts w:eastAsia="Times New Roman" w:cs="Times New Roman"/>
        </w:rPr>
        <w:t xml:space="preserve"> </w:t>
      </w:r>
      <w:r w:rsidRPr="003C1549">
        <w:rPr>
          <w:rFonts w:eastAsia="Times New Roman" w:cs="Times New Roman"/>
        </w:rPr>
        <w:t xml:space="preserve">Esiteks, </w:t>
      </w:r>
      <w:r w:rsidR="11609D74" w:rsidRPr="003C1549">
        <w:rPr>
          <w:rFonts w:eastAsia="Times New Roman" w:cs="Times New Roman"/>
        </w:rPr>
        <w:t xml:space="preserve">Eesti </w:t>
      </w:r>
      <w:r w:rsidR="3D82EBCA" w:rsidRPr="003C1549">
        <w:rPr>
          <w:rFonts w:eastAsia="Times New Roman" w:cs="Times New Roman"/>
        </w:rPr>
        <w:t xml:space="preserve">on </w:t>
      </w:r>
      <w:r w:rsidR="11609D74" w:rsidRPr="003C1549">
        <w:rPr>
          <w:rFonts w:eastAsia="Times New Roman" w:cs="Times New Roman"/>
        </w:rPr>
        <w:t xml:space="preserve">alates 2021. aastast kasutanud moderniseerimisfondi vahendeid </w:t>
      </w:r>
      <w:r w:rsidR="0591DD44" w:rsidRPr="003C1549">
        <w:rPr>
          <w:rFonts w:eastAsia="Times New Roman" w:cs="Times New Roman"/>
        </w:rPr>
        <w:t xml:space="preserve">direktiivi mõistes </w:t>
      </w:r>
      <w:r w:rsidR="094A539A" w:rsidRPr="003C1549">
        <w:rPr>
          <w:rFonts w:eastAsia="Times New Roman" w:cs="Times New Roman"/>
        </w:rPr>
        <w:t xml:space="preserve">kahe </w:t>
      </w:r>
      <w:r w:rsidR="0591DD44" w:rsidRPr="003C1549">
        <w:rPr>
          <w:rFonts w:eastAsia="Times New Roman" w:cs="Times New Roman"/>
        </w:rPr>
        <w:t xml:space="preserve">prioriteetse </w:t>
      </w:r>
      <w:r w:rsidR="11609D74" w:rsidRPr="003C1549">
        <w:rPr>
          <w:rFonts w:eastAsia="Times New Roman" w:cs="Times New Roman"/>
        </w:rPr>
        <w:t xml:space="preserve">meetme toetamiseks: </w:t>
      </w:r>
      <w:r w:rsidR="450880B9" w:rsidRPr="003C1549">
        <w:rPr>
          <w:rFonts w:eastAsia="Times New Roman" w:cs="Times New Roman"/>
        </w:rPr>
        <w:t>avaliku sektori hoonete energiatõhususe programm ja vähese heitega transpordi energiatõhususe suurendamise programm. Need on saanud kinnituse moderniseerimisfondi haldavalt Euroopa Investeerimispangalt, et tegemis</w:t>
      </w:r>
      <w:r w:rsidR="07169C19" w:rsidRPr="003C1549">
        <w:rPr>
          <w:rFonts w:eastAsia="Times New Roman" w:cs="Times New Roman"/>
        </w:rPr>
        <w:t>t on direktiivi nõuetega kooskõlas olevate prioriteetsete meetmetega.</w:t>
      </w:r>
      <w:r w:rsidR="24834CB2" w:rsidRPr="003C1549">
        <w:rPr>
          <w:rFonts w:eastAsia="Times New Roman" w:cs="Times New Roman"/>
        </w:rPr>
        <w:t xml:space="preserve"> Nimetatud valdkonnad on valitud, kuna hoonete ja transpordi sektoris energiatõhususe parandamine ja KHG heite vähendamine aitavad kaasa Eesti 2030.</w:t>
      </w:r>
      <w:r w:rsidR="00CE6B6D" w:rsidRPr="003C1549">
        <w:rPr>
          <w:rFonts w:eastAsia="Times New Roman" w:cs="Times New Roman"/>
        </w:rPr>
        <w:t xml:space="preserve"> </w:t>
      </w:r>
      <w:r w:rsidR="24834CB2" w:rsidRPr="003C1549">
        <w:rPr>
          <w:rFonts w:eastAsia="Times New Roman" w:cs="Times New Roman"/>
        </w:rPr>
        <w:t>a</w:t>
      </w:r>
      <w:r w:rsidR="00CE6B6D" w:rsidRPr="003C1549">
        <w:rPr>
          <w:rFonts w:eastAsia="Times New Roman" w:cs="Times New Roman"/>
        </w:rPr>
        <w:t>asta</w:t>
      </w:r>
      <w:r w:rsidR="24834CB2" w:rsidRPr="003C1549">
        <w:rPr>
          <w:rFonts w:eastAsia="Times New Roman" w:cs="Times New Roman"/>
        </w:rPr>
        <w:t xml:space="preserve"> KHG heite vähendamise sihttasemete saavutamisele nii EL</w:t>
      </w:r>
      <w:r w:rsidR="00CE6B6D" w:rsidRPr="003C1549">
        <w:rPr>
          <w:rFonts w:eastAsia="Times New Roman" w:cs="Times New Roman"/>
        </w:rPr>
        <w:t>i</w:t>
      </w:r>
      <w:r w:rsidR="24834CB2" w:rsidRPr="003C1549">
        <w:rPr>
          <w:rFonts w:eastAsia="Times New Roman" w:cs="Times New Roman"/>
        </w:rPr>
        <w:t xml:space="preserve"> HKS</w:t>
      </w:r>
      <w:r w:rsidR="00CE6B6D" w:rsidRPr="003C1549">
        <w:rPr>
          <w:rFonts w:eastAsia="Times New Roman" w:cs="Times New Roman"/>
        </w:rPr>
        <w:t>i</w:t>
      </w:r>
      <w:r w:rsidR="003853AB" w:rsidRPr="003C1549">
        <w:rPr>
          <w:rFonts w:eastAsia="Times New Roman" w:cs="Times New Roman"/>
        </w:rPr>
        <w:t>s</w:t>
      </w:r>
      <w:r w:rsidR="24834CB2" w:rsidRPr="003C1549">
        <w:rPr>
          <w:rFonts w:eastAsia="Times New Roman" w:cs="Times New Roman"/>
        </w:rPr>
        <w:t xml:space="preserve"> kui </w:t>
      </w:r>
      <w:r w:rsidR="00CE6B6D" w:rsidRPr="003C1549">
        <w:rPr>
          <w:rFonts w:eastAsia="Times New Roman" w:cs="Times New Roman"/>
        </w:rPr>
        <w:t xml:space="preserve">ka </w:t>
      </w:r>
      <w:r w:rsidR="24834CB2" w:rsidRPr="003C1549">
        <w:rPr>
          <w:rFonts w:eastAsia="Times New Roman" w:cs="Times New Roman"/>
        </w:rPr>
        <w:t>nn jõupingutuste jagamise määruse valdkonnas. Arvestades MF</w:t>
      </w:r>
      <w:r w:rsidR="00CE6B6D" w:rsidRPr="003C1549">
        <w:rPr>
          <w:rFonts w:eastAsia="Times New Roman" w:cs="Times New Roman"/>
        </w:rPr>
        <w:t>i</w:t>
      </w:r>
      <w:r w:rsidR="24834CB2" w:rsidRPr="003C1549">
        <w:rPr>
          <w:rFonts w:eastAsia="Times New Roman" w:cs="Times New Roman"/>
        </w:rPr>
        <w:t xml:space="preserve"> vahendite suurusjärgu prognoosi ning nimetatud programmide eesmärkidega seotud rahastamisvajaduse prognoosi, on </w:t>
      </w:r>
      <w:r w:rsidR="475B54A2" w:rsidRPr="003C1549">
        <w:rPr>
          <w:rFonts w:eastAsia="Times New Roman" w:cs="Times New Roman"/>
        </w:rPr>
        <w:t xml:space="preserve">otstarbekas </w:t>
      </w:r>
      <w:r w:rsidR="24834CB2" w:rsidRPr="003C1549">
        <w:rPr>
          <w:rFonts w:eastAsia="Times New Roman" w:cs="Times New Roman"/>
        </w:rPr>
        <w:t>jätkata vahendite kasutust neis valdkondades</w:t>
      </w:r>
      <w:r w:rsidR="475B54A2" w:rsidRPr="003C1549">
        <w:rPr>
          <w:rFonts w:eastAsia="Times New Roman" w:cs="Times New Roman"/>
        </w:rPr>
        <w:t xml:space="preserve"> ning vajaduse</w:t>
      </w:r>
      <w:r w:rsidR="00CE6B6D" w:rsidRPr="003C1549">
        <w:rPr>
          <w:rFonts w:eastAsia="Times New Roman" w:cs="Times New Roman"/>
        </w:rPr>
        <w:t xml:space="preserve"> korra</w:t>
      </w:r>
      <w:r w:rsidR="475B54A2" w:rsidRPr="003C1549">
        <w:rPr>
          <w:rFonts w:eastAsia="Times New Roman" w:cs="Times New Roman"/>
        </w:rPr>
        <w:t>l analüüsitakse ka võimalusi esitada programm mõne teise prioriteetse eesmärgi tegevustele</w:t>
      </w:r>
      <w:r w:rsidR="24834CB2" w:rsidRPr="003C1549">
        <w:rPr>
          <w:rFonts w:eastAsia="Times New Roman" w:cs="Times New Roman"/>
        </w:rPr>
        <w:t>.</w:t>
      </w:r>
      <w:r w:rsidR="475B54A2" w:rsidRPr="003C1549">
        <w:rPr>
          <w:rFonts w:eastAsia="Times New Roman" w:cs="Times New Roman"/>
        </w:rPr>
        <w:t xml:space="preserve"> </w:t>
      </w:r>
      <w:r w:rsidR="475B54A2" w:rsidRPr="003C1549">
        <w:t>Nii programmide muudatusettepanekutele kui võima</w:t>
      </w:r>
      <w:r w:rsidR="00CE6B6D" w:rsidRPr="003C1549">
        <w:t>li</w:t>
      </w:r>
      <w:r w:rsidR="475B54A2" w:rsidRPr="003C1549">
        <w:t xml:space="preserve">kule uuele </w:t>
      </w:r>
      <w:r w:rsidR="00CE6B6D" w:rsidRPr="003C1549">
        <w:t>m</w:t>
      </w:r>
      <w:r w:rsidR="475B54A2" w:rsidRPr="003C1549">
        <w:t xml:space="preserve">oderniseerimisfondi programmi taotlusele tuleb saada kinnitus </w:t>
      </w:r>
      <w:r w:rsidR="00CE6B6D" w:rsidRPr="003C1549">
        <w:t>m</w:t>
      </w:r>
      <w:r w:rsidR="475B54A2" w:rsidRPr="003C1549">
        <w:t xml:space="preserve">oderniseerimisfondi vahendeid haldavalt Euroopa Investeerimispangalt ning </w:t>
      </w:r>
      <w:r w:rsidR="00CE6B6D" w:rsidRPr="003C1549">
        <w:t>m</w:t>
      </w:r>
      <w:r w:rsidR="475B54A2" w:rsidRPr="003C1549">
        <w:t>oderniseerimisfondi investeerimiskomiteelt</w:t>
      </w:r>
      <w:r w:rsidR="00D07BCF" w:rsidRPr="003C1549">
        <w:t>.</w:t>
      </w:r>
    </w:p>
    <w:p w14:paraId="77D57192" w14:textId="77777777" w:rsidR="006C17BC" w:rsidRPr="003C1549" w:rsidRDefault="006C17BC" w:rsidP="006B4EE5">
      <w:pPr>
        <w:pStyle w:val="Standard"/>
        <w:widowControl/>
        <w:jc w:val="both"/>
        <w:rPr>
          <w:rFonts w:eastAsia="Times New Roman" w:cs="Times New Roman"/>
        </w:rPr>
      </w:pPr>
    </w:p>
    <w:p w14:paraId="194C67DD" w14:textId="1A5018CC" w:rsidR="067B4282" w:rsidRPr="003C1549" w:rsidRDefault="489CF4CB" w:rsidP="006B4EE5">
      <w:pPr>
        <w:pStyle w:val="Standard"/>
        <w:widowControl/>
        <w:jc w:val="both"/>
        <w:rPr>
          <w:rFonts w:eastAsia="Times New Roman" w:cs="Times New Roman"/>
        </w:rPr>
      </w:pPr>
      <w:r w:rsidRPr="003C1549">
        <w:rPr>
          <w:rFonts w:eastAsia="Times New Roman" w:cs="Times New Roman"/>
        </w:rPr>
        <w:t>Paragrahvi</w:t>
      </w:r>
      <w:r w:rsidR="2137D9EE" w:rsidRPr="003C1549">
        <w:rPr>
          <w:rFonts w:eastAsia="Times New Roman" w:cs="Times New Roman"/>
        </w:rPr>
        <w:t xml:space="preserve"> 165</w:t>
      </w:r>
      <w:r w:rsidR="2137D9EE" w:rsidRPr="003C1549">
        <w:rPr>
          <w:rFonts w:eastAsia="Times New Roman" w:cs="Times New Roman"/>
          <w:vertAlign w:val="superscript"/>
        </w:rPr>
        <w:t>1</w:t>
      </w:r>
      <w:r w:rsidR="2137D9EE" w:rsidRPr="003C1549">
        <w:rPr>
          <w:rFonts w:eastAsia="Times New Roman" w:cs="Times New Roman"/>
        </w:rPr>
        <w:t xml:space="preserve"> lõike 3 punkte </w:t>
      </w:r>
      <w:r w:rsidR="7D4ECA1E" w:rsidRPr="003C1549">
        <w:rPr>
          <w:rFonts w:eastAsia="Times New Roman" w:cs="Times New Roman"/>
        </w:rPr>
        <w:t xml:space="preserve">1–4 muudetakse, punkt 5 tunnistatakse kehtetuks </w:t>
      </w:r>
      <w:r w:rsidR="2137D9EE" w:rsidRPr="003C1549">
        <w:rPr>
          <w:rFonts w:eastAsia="Times New Roman" w:cs="Times New Roman"/>
        </w:rPr>
        <w:t xml:space="preserve">ning </w:t>
      </w:r>
      <w:r w:rsidR="17F95619" w:rsidRPr="003C1549">
        <w:rPr>
          <w:rFonts w:eastAsia="Times New Roman" w:cs="Times New Roman"/>
        </w:rPr>
        <w:t xml:space="preserve">lõiget </w:t>
      </w:r>
      <w:r w:rsidR="479D9D84" w:rsidRPr="003C1549">
        <w:rPr>
          <w:rFonts w:eastAsia="Times New Roman" w:cs="Times New Roman"/>
        </w:rPr>
        <w:t xml:space="preserve">täiendatakse </w:t>
      </w:r>
      <w:r w:rsidR="2137D9EE" w:rsidRPr="003C1549">
        <w:rPr>
          <w:rFonts w:eastAsia="Times New Roman" w:cs="Times New Roman"/>
        </w:rPr>
        <w:t>punktidega 6 ja 7</w:t>
      </w:r>
      <w:r w:rsidR="00FC039C" w:rsidRPr="003C1549">
        <w:rPr>
          <w:rFonts w:eastAsia="Times New Roman" w:cs="Times New Roman"/>
        </w:rPr>
        <w:t>, millega</w:t>
      </w:r>
      <w:r w:rsidR="2137D9EE" w:rsidRPr="003C1549">
        <w:rPr>
          <w:rFonts w:eastAsia="Times New Roman" w:cs="Times New Roman"/>
        </w:rPr>
        <w:t xml:space="preserve"> võet</w:t>
      </w:r>
      <w:r w:rsidR="13740BBD" w:rsidRPr="003C1549">
        <w:rPr>
          <w:rFonts w:eastAsia="Times New Roman" w:cs="Times New Roman"/>
        </w:rPr>
        <w:t>akse üle dir</w:t>
      </w:r>
      <w:r w:rsidR="710939D4" w:rsidRPr="003C1549">
        <w:rPr>
          <w:rFonts w:eastAsia="Times New Roman" w:cs="Times New Roman"/>
        </w:rPr>
        <w:t xml:space="preserve">ektiivi </w:t>
      </w:r>
      <w:r w:rsidR="4DF416AB" w:rsidRPr="003C1549">
        <w:rPr>
          <w:rFonts w:eastAsia="Times New Roman" w:cs="Times New Roman"/>
        </w:rPr>
        <w:t xml:space="preserve">2003/87 </w:t>
      </w:r>
      <w:r w:rsidR="710939D4" w:rsidRPr="003C1549">
        <w:rPr>
          <w:rFonts w:eastAsia="Times New Roman" w:cs="Times New Roman"/>
        </w:rPr>
        <w:t>artikli 10d</w:t>
      </w:r>
      <w:r w:rsidR="1847E071" w:rsidRPr="003C1549">
        <w:rPr>
          <w:rFonts w:eastAsia="Times New Roman" w:cs="Times New Roman"/>
        </w:rPr>
        <w:t xml:space="preserve"> lõike 2 punktid a–f. Tegemist on tegevusalade loeteluga, mida peetakse direktiivi mõistes prioriteetseteks tegevusteks, mille</w:t>
      </w:r>
      <w:r w:rsidR="00FC039C" w:rsidRPr="003C1549">
        <w:rPr>
          <w:rFonts w:eastAsia="Times New Roman" w:cs="Times New Roman"/>
        </w:rPr>
        <w:t>ks</w:t>
      </w:r>
      <w:r w:rsidR="718404D7" w:rsidRPr="003C1549">
        <w:rPr>
          <w:rFonts w:eastAsia="Times New Roman" w:cs="Times New Roman"/>
        </w:rPr>
        <w:t xml:space="preserve"> tuleb kasutada vähemalt 90% vahenditest</w:t>
      </w:r>
      <w:r w:rsidR="79662570" w:rsidRPr="003C1549">
        <w:rPr>
          <w:rFonts w:eastAsia="Times New Roman" w:cs="Times New Roman"/>
        </w:rPr>
        <w:t xml:space="preserve">. Muudatused ja täiendused </w:t>
      </w:r>
      <w:r w:rsidR="308F7EA6" w:rsidRPr="003C1549">
        <w:rPr>
          <w:rFonts w:eastAsia="Times New Roman" w:cs="Times New Roman"/>
        </w:rPr>
        <w:t>pigem täpsustavad juba kehti</w:t>
      </w:r>
      <w:r w:rsidR="00FC039C" w:rsidRPr="003C1549">
        <w:rPr>
          <w:rFonts w:eastAsia="Times New Roman" w:cs="Times New Roman"/>
        </w:rPr>
        <w:t>vat</w:t>
      </w:r>
      <w:r w:rsidR="308F7EA6" w:rsidRPr="003C1549">
        <w:rPr>
          <w:rFonts w:eastAsia="Times New Roman" w:cs="Times New Roman"/>
        </w:rPr>
        <w:t xml:space="preserve"> tegevuste loetelu. </w:t>
      </w:r>
      <w:r w:rsidR="04482005" w:rsidRPr="003C1549">
        <w:rPr>
          <w:rFonts w:eastAsia="Times New Roman" w:cs="Times New Roman"/>
        </w:rPr>
        <w:t>Olulisemate täiendustena on märgitud, et kooskõlas õiglase ülemineku territoriaalse kavaga on võimalik toetada ka idufirmade ja kodanikuühenduste ühistegevust ning on täpsustatud</w:t>
      </w:r>
      <w:r w:rsidR="6427A60E" w:rsidRPr="003C1549">
        <w:rPr>
          <w:rFonts w:eastAsia="Times New Roman" w:cs="Times New Roman"/>
        </w:rPr>
        <w:t xml:space="preserve">, et prioriteetse tegevusena nähakse ka </w:t>
      </w:r>
      <w:r w:rsidR="47E7F733" w:rsidRPr="003C1549">
        <w:rPr>
          <w:rFonts w:eastAsia="Times New Roman" w:cs="Times New Roman"/>
        </w:rPr>
        <w:t>energia</w:t>
      </w:r>
      <w:r w:rsidR="519E9C83" w:rsidRPr="003C1549">
        <w:rPr>
          <w:rFonts w:eastAsia="Times New Roman" w:cs="Times New Roman"/>
        </w:rPr>
        <w:t>ostu</w:t>
      </w:r>
      <w:r w:rsidR="47E7F733" w:rsidRPr="003C1549">
        <w:rPr>
          <w:rFonts w:eastAsia="Times New Roman" w:cs="Times New Roman"/>
        </w:rPr>
        <w:t>võime suurendamis</w:t>
      </w:r>
      <w:r w:rsidR="00FC039C" w:rsidRPr="003C1549">
        <w:rPr>
          <w:rFonts w:eastAsia="Times New Roman" w:cs="Times New Roman"/>
        </w:rPr>
        <w:t>t.</w:t>
      </w:r>
      <w:r w:rsidR="6427A60E" w:rsidRPr="003C1549">
        <w:rPr>
          <w:rFonts w:eastAsia="Times New Roman" w:cs="Times New Roman"/>
        </w:rPr>
        <w:t>.</w:t>
      </w:r>
    </w:p>
    <w:p w14:paraId="6FBD3420" w14:textId="324FD40C" w:rsidR="7677CEAE" w:rsidRPr="003C1549" w:rsidRDefault="7677CEAE" w:rsidP="006B4EE5">
      <w:pPr>
        <w:pStyle w:val="Standard"/>
        <w:widowControl/>
        <w:jc w:val="both"/>
        <w:rPr>
          <w:rFonts w:eastAsia="Times New Roman" w:cs="Times New Roman"/>
        </w:rPr>
      </w:pPr>
    </w:p>
    <w:p w14:paraId="26867E31" w14:textId="1C3FB231" w:rsidR="70D2A1DB" w:rsidRPr="003C1549" w:rsidRDefault="449A5474"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41 </w:t>
      </w:r>
      <w:r w:rsidR="00CE6B6D" w:rsidRPr="003C1549">
        <w:rPr>
          <w:rFonts w:eastAsia="Times New Roman" w:cs="Times New Roman"/>
        </w:rPr>
        <w:t>jäetakse</w:t>
      </w:r>
      <w:r w:rsidRPr="003C1549">
        <w:rPr>
          <w:rFonts w:eastAsia="Times New Roman" w:cs="Times New Roman"/>
        </w:rPr>
        <w:t xml:space="preserve"> § 165</w:t>
      </w:r>
      <w:r w:rsidRPr="003C1549">
        <w:rPr>
          <w:rFonts w:eastAsia="Times New Roman" w:cs="Times New Roman"/>
          <w:vertAlign w:val="superscript"/>
        </w:rPr>
        <w:t>1</w:t>
      </w:r>
      <w:r w:rsidRPr="003C1549">
        <w:rPr>
          <w:rFonts w:eastAsia="Times New Roman" w:cs="Times New Roman"/>
        </w:rPr>
        <w:t xml:space="preserve"> lõikest 4 </w:t>
      </w:r>
      <w:r w:rsidR="00CE6B6D" w:rsidRPr="003C1549">
        <w:rPr>
          <w:rFonts w:eastAsia="Times New Roman" w:cs="Times New Roman"/>
        </w:rPr>
        <w:t xml:space="preserve">välja </w:t>
      </w:r>
      <w:r w:rsidRPr="003C1549">
        <w:rPr>
          <w:rFonts w:eastAsia="Times New Roman" w:cs="Times New Roman"/>
        </w:rPr>
        <w:t>viide tahketele fossiilsetele kütustele. Eelnõukohase seaduse</w:t>
      </w:r>
      <w:r w:rsidR="1A6B391F" w:rsidRPr="003C1549">
        <w:rPr>
          <w:rFonts w:eastAsia="Times New Roman" w:cs="Times New Roman"/>
        </w:rPr>
        <w:t xml:space="preserve"> järgi</w:t>
      </w:r>
      <w:r w:rsidRPr="003C1549">
        <w:rPr>
          <w:rFonts w:eastAsia="Times New Roman" w:cs="Times New Roman"/>
        </w:rPr>
        <w:t xml:space="preserve"> ei saa moderniseerimisfondi </w:t>
      </w:r>
      <w:r w:rsidR="0DB2ACF4" w:rsidRPr="003C1549">
        <w:rPr>
          <w:rFonts w:eastAsia="Times New Roman" w:cs="Times New Roman"/>
        </w:rPr>
        <w:t xml:space="preserve">vahendeid enam kasutada </w:t>
      </w:r>
      <w:r w:rsidR="60FF130E" w:rsidRPr="003C1549">
        <w:rPr>
          <w:rFonts w:eastAsia="Times New Roman" w:cs="Times New Roman"/>
        </w:rPr>
        <w:t xml:space="preserve">üheski </w:t>
      </w:r>
      <w:r w:rsidR="0DB2ACF4" w:rsidRPr="003C1549">
        <w:rPr>
          <w:rFonts w:eastAsia="Times New Roman" w:cs="Times New Roman"/>
        </w:rPr>
        <w:t>olekus fossiilseid kütuseid kasutava energiatootmise jaoks. Seni kehtinud seaduse järgi oli keelatud moderniseerimisfondi vahende</w:t>
      </w:r>
      <w:r w:rsidR="384B6AB4" w:rsidRPr="003C1549">
        <w:rPr>
          <w:rFonts w:eastAsia="Times New Roman" w:cs="Times New Roman"/>
        </w:rPr>
        <w:t xml:space="preserve">id kasutada üksnes tahkeid fossiilseid kütuseid kasutava energiatootmise toetamiseks. </w:t>
      </w:r>
      <w:r w:rsidR="134F37FF" w:rsidRPr="003C1549">
        <w:rPr>
          <w:rFonts w:eastAsia="Times New Roman" w:cs="Times New Roman"/>
        </w:rPr>
        <w:t xml:space="preserve">Muudatusega </w:t>
      </w:r>
      <w:r w:rsidR="384B6AB4" w:rsidRPr="003C1549">
        <w:rPr>
          <w:rFonts w:eastAsia="Times New Roman" w:cs="Times New Roman"/>
        </w:rPr>
        <w:t xml:space="preserve">võetakse üle direktiivi </w:t>
      </w:r>
      <w:r w:rsidR="13BA54D5" w:rsidRPr="003C1549">
        <w:rPr>
          <w:rFonts w:eastAsia="Times New Roman" w:cs="Times New Roman"/>
        </w:rPr>
        <w:t xml:space="preserve">2003/87 </w:t>
      </w:r>
      <w:r w:rsidR="384B6AB4" w:rsidRPr="003C1549">
        <w:rPr>
          <w:rFonts w:eastAsia="Times New Roman" w:cs="Times New Roman"/>
        </w:rPr>
        <w:t>artikli 10d lõige 1.</w:t>
      </w:r>
      <w:r w:rsidR="564515DF" w:rsidRPr="003C1549">
        <w:rPr>
          <w:rFonts w:eastAsia="Times New Roman" w:cs="Times New Roman"/>
        </w:rPr>
        <w:t xml:space="preserve"> Näiteks oli varem kehtinud direktiivi kohaselt lubatud kasutada moderniseerimisfondi vahendeid, et </w:t>
      </w:r>
      <w:r w:rsidR="00CE6B6D" w:rsidRPr="003C1549">
        <w:rPr>
          <w:rFonts w:eastAsia="Times New Roman" w:cs="Times New Roman"/>
        </w:rPr>
        <w:t>suurendada</w:t>
      </w:r>
      <w:r w:rsidR="564515DF" w:rsidRPr="003C1549">
        <w:rPr>
          <w:rFonts w:eastAsia="Times New Roman" w:cs="Times New Roman"/>
        </w:rPr>
        <w:t xml:space="preserve"> maagaasi kasutavate energiatootmise käitiste efektiivsust, ehitades need ümber koostootmisjaamadeks, kuid mitte põlevkivi kasutavate elektrijaamade moderniseerimiseks. Eelnõukohase seaduse järgi ei saa enam toetada kumbagi tegevust. Küll aga on võimalik toetada selliseid tegevusi, mis asendaks käitises seni kasutatud fossiilkütused taastuvenergiaga. Eesti ei ole seni kasutanud moderniseerimisfondi vahendeid energiatootmise toetamiseks (taastuvenergia tootmise arendamist toetatakse elektrituruseadusega kooskõlas taastuvenergia tootmise vähempakkumiste kaudu), seetõttu juba võetud kohustus</w:t>
      </w:r>
      <w:r w:rsidR="00CE6B6D" w:rsidRPr="003C1549">
        <w:rPr>
          <w:rFonts w:eastAsia="Times New Roman" w:cs="Times New Roman"/>
        </w:rPr>
        <w:t>i</w:t>
      </w:r>
      <w:r w:rsidR="564515DF" w:rsidRPr="003C1549">
        <w:rPr>
          <w:rFonts w:eastAsia="Times New Roman" w:cs="Times New Roman"/>
        </w:rPr>
        <w:t xml:space="preserve"> muudatus </w:t>
      </w:r>
      <w:r w:rsidR="00CE6B6D" w:rsidRPr="003C1549">
        <w:rPr>
          <w:rFonts w:eastAsia="Times New Roman" w:cs="Times New Roman"/>
        </w:rPr>
        <w:t xml:space="preserve">ei </w:t>
      </w:r>
      <w:r w:rsidR="564515DF" w:rsidRPr="003C1549">
        <w:rPr>
          <w:rFonts w:eastAsia="Times New Roman" w:cs="Times New Roman"/>
        </w:rPr>
        <w:t>mõju</w:t>
      </w:r>
      <w:r w:rsidR="00CE6B6D" w:rsidRPr="003C1549">
        <w:rPr>
          <w:rFonts w:eastAsia="Times New Roman" w:cs="Times New Roman"/>
        </w:rPr>
        <w:t>ta.</w:t>
      </w:r>
    </w:p>
    <w:p w14:paraId="296B1694" w14:textId="74BF90E4" w:rsidR="7677CEAE" w:rsidRPr="003C1549" w:rsidRDefault="7677CEAE" w:rsidP="006B4EE5">
      <w:pPr>
        <w:pStyle w:val="Standard"/>
        <w:widowControl/>
        <w:jc w:val="both"/>
        <w:rPr>
          <w:rFonts w:eastAsia="Times New Roman" w:cs="Times New Roman"/>
        </w:rPr>
      </w:pPr>
    </w:p>
    <w:p w14:paraId="18F9A524" w14:textId="007D14B3" w:rsidR="44864B81" w:rsidRPr="003C1549" w:rsidRDefault="5C33973E"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42 </w:t>
      </w:r>
      <w:r w:rsidRPr="003C1549">
        <w:rPr>
          <w:rFonts w:eastAsia="Times New Roman" w:cs="Times New Roman"/>
        </w:rPr>
        <w:t>täiendatakse § 165</w:t>
      </w:r>
      <w:r w:rsidRPr="003C1549">
        <w:rPr>
          <w:rFonts w:eastAsia="Times New Roman" w:cs="Times New Roman"/>
          <w:vertAlign w:val="superscript"/>
        </w:rPr>
        <w:t>1</w:t>
      </w:r>
      <w:r w:rsidRPr="003C1549">
        <w:rPr>
          <w:rFonts w:eastAsia="Times New Roman" w:cs="Times New Roman"/>
        </w:rPr>
        <w:t xml:space="preserve"> lõikega 11 ja võetakse üle direktiivi </w:t>
      </w:r>
      <w:r w:rsidR="7A9C70A9" w:rsidRPr="003C1549">
        <w:rPr>
          <w:rFonts w:eastAsia="Times New Roman" w:cs="Times New Roman"/>
        </w:rPr>
        <w:t>2003/87</w:t>
      </w:r>
      <w:r w:rsidR="4B054C03" w:rsidRPr="003C1549">
        <w:rPr>
          <w:rFonts w:eastAsia="Times New Roman" w:cs="Times New Roman"/>
        </w:rPr>
        <w:t xml:space="preserve"> </w:t>
      </w:r>
      <w:r w:rsidRPr="003C1549">
        <w:rPr>
          <w:rFonts w:eastAsia="Times New Roman" w:cs="Times New Roman"/>
        </w:rPr>
        <w:t>artikkel 10</w:t>
      </w:r>
      <w:r w:rsidR="1D57E005" w:rsidRPr="003C1549">
        <w:rPr>
          <w:rFonts w:eastAsia="Times New Roman" w:cs="Times New Roman"/>
        </w:rPr>
        <w:t xml:space="preserve">f, millega seatakse nõue, et moderniseerimisfondi vahendite kasutamine peab olema kooskõlas </w:t>
      </w:r>
      <w:r w:rsidR="65CF4DB1" w:rsidRPr="003C1549">
        <w:rPr>
          <w:rFonts w:eastAsia="Times New Roman" w:cs="Times New Roman"/>
        </w:rPr>
        <w:lastRenderedPageBreak/>
        <w:t>Euroopa Parlamendi ja nõukogu määruse (EL) 2019/2088, mis käsitleb jätkusuutlikkust käsitleva teabe avalikustamist finantsteenuste sektoris (ELT L 317, 09.12.2019, lk 1–16), artikli</w:t>
      </w:r>
      <w:r w:rsidR="00FC039C" w:rsidRPr="003C1549">
        <w:rPr>
          <w:rFonts w:eastAsia="Times New Roman" w:cs="Times New Roman"/>
        </w:rPr>
        <w:t> </w:t>
      </w:r>
      <w:r w:rsidR="65CF4DB1" w:rsidRPr="003C1549">
        <w:rPr>
          <w:rFonts w:eastAsia="Times New Roman" w:cs="Times New Roman"/>
        </w:rPr>
        <w:t>2 punktis 17 osutatud</w:t>
      </w:r>
      <w:r w:rsidR="65CF4DB1" w:rsidRPr="003C1549">
        <w:t xml:space="preserve"> </w:t>
      </w:r>
      <w:r w:rsidR="00CE6B6D" w:rsidRPr="003C1549">
        <w:t>„</w:t>
      </w:r>
      <w:r w:rsidR="1D57E005" w:rsidRPr="003C1549">
        <w:rPr>
          <w:rFonts w:eastAsia="Times New Roman" w:cs="Times New Roman"/>
        </w:rPr>
        <w:t>ei kahjusta oluliselt</w:t>
      </w:r>
      <w:r w:rsidR="00CE6B6D" w:rsidRPr="003C1549">
        <w:rPr>
          <w:rFonts w:eastAsia="Times New Roman" w:cs="Times New Roman"/>
        </w:rPr>
        <w:t>“</w:t>
      </w:r>
      <w:r w:rsidR="1D57E005" w:rsidRPr="003C1549">
        <w:rPr>
          <w:rFonts w:eastAsia="Times New Roman" w:cs="Times New Roman"/>
        </w:rPr>
        <w:t xml:space="preserve"> (</w:t>
      </w:r>
      <w:r w:rsidR="088437AB" w:rsidRPr="003C1549">
        <w:rPr>
          <w:rFonts w:eastAsia="Times New Roman" w:cs="Times New Roman"/>
        </w:rPr>
        <w:t xml:space="preserve">inglise keeles </w:t>
      </w:r>
      <w:r w:rsidR="245E7D0C" w:rsidRPr="003C1549">
        <w:rPr>
          <w:rFonts w:eastAsia="Times New Roman" w:cs="Times New Roman"/>
          <w:i/>
          <w:iCs/>
        </w:rPr>
        <w:t>do no significant harm</w:t>
      </w:r>
      <w:r w:rsidR="245E7D0C" w:rsidRPr="003C1549">
        <w:rPr>
          <w:rFonts w:eastAsia="Times New Roman" w:cs="Times New Roman"/>
        </w:rPr>
        <w:t xml:space="preserve">) </w:t>
      </w:r>
      <w:r w:rsidR="1D57E005" w:rsidRPr="003C1549">
        <w:rPr>
          <w:rFonts w:eastAsia="Times New Roman" w:cs="Times New Roman"/>
        </w:rPr>
        <w:t>p</w:t>
      </w:r>
      <w:r w:rsidR="1A6E8921" w:rsidRPr="003C1549">
        <w:rPr>
          <w:rFonts w:eastAsia="Times New Roman" w:cs="Times New Roman"/>
        </w:rPr>
        <w:t>õhimõttega</w:t>
      </w:r>
      <w:r w:rsidR="756A1352" w:rsidRPr="003C1549">
        <w:rPr>
          <w:rFonts w:eastAsia="Times New Roman" w:cs="Times New Roman"/>
        </w:rPr>
        <w:t xml:space="preserve"> </w:t>
      </w:r>
      <w:r w:rsidR="475305C4" w:rsidRPr="003C1549">
        <w:rPr>
          <w:rFonts w:eastAsia="Times New Roman" w:cs="Times New Roman"/>
        </w:rPr>
        <w:t xml:space="preserve">ning </w:t>
      </w:r>
      <w:r w:rsidR="756A1352" w:rsidRPr="003C1549">
        <w:rPr>
          <w:rFonts w:eastAsia="Times New Roman" w:cs="Times New Roman"/>
        </w:rPr>
        <w:t>vasta</w:t>
      </w:r>
      <w:r w:rsidR="67FF6255" w:rsidRPr="003C1549">
        <w:rPr>
          <w:rFonts w:eastAsia="Times New Roman" w:cs="Times New Roman"/>
        </w:rPr>
        <w:t>ma</w:t>
      </w:r>
      <w:r w:rsidR="756A1352" w:rsidRPr="003C1549">
        <w:rPr>
          <w:rFonts w:eastAsia="Times New Roman" w:cs="Times New Roman"/>
        </w:rPr>
        <w:t xml:space="preserve"> Euroopa Parlamendi </w:t>
      </w:r>
      <w:r w:rsidR="3F8F0105" w:rsidRPr="003C1549">
        <w:rPr>
          <w:rFonts w:eastAsia="Times New Roman" w:cs="Times New Roman"/>
        </w:rPr>
        <w:t xml:space="preserve">ja nõukogu </w:t>
      </w:r>
      <w:r w:rsidR="756A1352" w:rsidRPr="003C1549">
        <w:rPr>
          <w:rFonts w:eastAsia="Times New Roman" w:cs="Times New Roman"/>
        </w:rPr>
        <w:t>määruse (EL) 2020/852 artikli</w:t>
      </w:r>
      <w:r w:rsidR="3B94D59F" w:rsidRPr="003C1549">
        <w:rPr>
          <w:rFonts w:eastAsia="Times New Roman" w:cs="Times New Roman"/>
        </w:rPr>
        <w:t>s</w:t>
      </w:r>
      <w:r w:rsidR="756A1352" w:rsidRPr="003C1549">
        <w:rPr>
          <w:rFonts w:eastAsia="Times New Roman" w:cs="Times New Roman"/>
        </w:rPr>
        <w:t xml:space="preserve"> 17</w:t>
      </w:r>
      <w:r w:rsidR="74CA6BDC" w:rsidRPr="003C1549">
        <w:rPr>
          <w:rFonts w:eastAsia="Times New Roman" w:cs="Times New Roman"/>
        </w:rPr>
        <w:t xml:space="preserve"> sätestatud kriteeriumitele</w:t>
      </w:r>
      <w:r w:rsidR="756A1352" w:rsidRPr="003C1549">
        <w:rPr>
          <w:rFonts w:eastAsia="Times New Roman" w:cs="Times New Roman"/>
        </w:rPr>
        <w:t>. Seda juhul, kui toetatavale tegevusele on seatud sõelumiskriteeriumid sama määruse artikli 10 lõike 3 punkti b kohaselt.</w:t>
      </w:r>
      <w:r w:rsidR="2E438F3B" w:rsidRPr="003C1549">
        <w:rPr>
          <w:rFonts w:eastAsia="Times New Roman" w:cs="Times New Roman"/>
        </w:rPr>
        <w:t xml:space="preserve"> Loetletud majandustegevused, millele on sellised sõelumiskriteeriumid seatud, on sätestatud komisjoni delegeeritud määruse (EL) 2021/2139</w:t>
      </w:r>
      <w:r w:rsidR="44864B81" w:rsidRPr="003C1549">
        <w:rPr>
          <w:rStyle w:val="Allmrkuseviide"/>
          <w:rFonts w:eastAsia="Times New Roman" w:cs="Times New Roman"/>
        </w:rPr>
        <w:footnoteReference w:id="3"/>
      </w:r>
      <w:r w:rsidR="2E438F3B" w:rsidRPr="003C1549">
        <w:rPr>
          <w:rFonts w:eastAsia="Times New Roman" w:cs="Times New Roman"/>
        </w:rPr>
        <w:t xml:space="preserve"> </w:t>
      </w:r>
      <w:r w:rsidR="18C469E8" w:rsidRPr="003C1549">
        <w:rPr>
          <w:rFonts w:eastAsia="Times New Roman" w:cs="Times New Roman"/>
        </w:rPr>
        <w:t>lisas 1.</w:t>
      </w:r>
      <w:r w:rsidR="16AE1E8E" w:rsidRPr="003C1549">
        <w:rPr>
          <w:rFonts w:eastAsia="Times New Roman" w:cs="Times New Roman"/>
        </w:rPr>
        <w:t xml:space="preserve"> Täpsema informatsiooni </w:t>
      </w:r>
      <w:r w:rsidR="7115FB89" w:rsidRPr="003C1549">
        <w:rPr>
          <w:rFonts w:eastAsia="Times New Roman" w:cs="Times New Roman"/>
        </w:rPr>
        <w:t>„</w:t>
      </w:r>
      <w:r w:rsidR="16AE1E8E" w:rsidRPr="003C1549">
        <w:rPr>
          <w:rFonts w:eastAsia="Times New Roman" w:cs="Times New Roman"/>
        </w:rPr>
        <w:t>ei kahjusta oluliselt</w:t>
      </w:r>
      <w:r w:rsidR="7115FB89" w:rsidRPr="003C1549">
        <w:rPr>
          <w:rFonts w:eastAsia="Times New Roman" w:cs="Times New Roman"/>
        </w:rPr>
        <w:t>“</w:t>
      </w:r>
      <w:r w:rsidR="73034933" w:rsidRPr="003C1549">
        <w:rPr>
          <w:rFonts w:eastAsia="Times New Roman" w:cs="Times New Roman"/>
        </w:rPr>
        <w:t xml:space="preserve"> </w:t>
      </w:r>
      <w:r w:rsidR="16AE1E8E" w:rsidRPr="003C1549">
        <w:rPr>
          <w:rFonts w:eastAsia="Times New Roman" w:cs="Times New Roman"/>
        </w:rPr>
        <w:t xml:space="preserve">põhimõtte kohta leiab </w:t>
      </w:r>
      <w:r w:rsidR="00CE6B6D" w:rsidRPr="003C1549">
        <w:rPr>
          <w:rFonts w:eastAsia="Times New Roman" w:cs="Times New Roman"/>
        </w:rPr>
        <w:t>k</w:t>
      </w:r>
      <w:r w:rsidR="16AE1E8E" w:rsidRPr="003C1549">
        <w:rPr>
          <w:rFonts w:eastAsia="Times New Roman" w:cs="Times New Roman"/>
        </w:rPr>
        <w:t xml:space="preserve">omisjoni teatisest </w:t>
      </w:r>
      <w:r w:rsidR="00CE6B6D" w:rsidRPr="003C1549">
        <w:rPr>
          <w:rFonts w:eastAsia="Times New Roman" w:cs="Times New Roman"/>
        </w:rPr>
        <w:t>„</w:t>
      </w:r>
      <w:r w:rsidR="16AE1E8E" w:rsidRPr="003C1549">
        <w:rPr>
          <w:rFonts w:eastAsia="Times New Roman" w:cs="Times New Roman"/>
        </w:rPr>
        <w:t>Tehnilised suunised põhimõtte „ei kahjusta oluliselt“ kohaldamise kohta taaste- ja vastupidavusrahastu puhul</w:t>
      </w:r>
      <w:r w:rsidR="00CE6B6D" w:rsidRPr="003C1549">
        <w:rPr>
          <w:rFonts w:eastAsia="Times New Roman" w:cs="Times New Roman"/>
        </w:rPr>
        <w:t>“</w:t>
      </w:r>
      <w:r w:rsidR="16AE1E8E" w:rsidRPr="003C1549">
        <w:rPr>
          <w:rFonts w:eastAsia="Times New Roman" w:cs="Times New Roman"/>
        </w:rPr>
        <w:t xml:space="preserve"> (2021/C 58/01).</w:t>
      </w:r>
    </w:p>
    <w:p w14:paraId="73C2086C" w14:textId="77777777" w:rsidR="00756684" w:rsidRPr="003C1549" w:rsidRDefault="00756684" w:rsidP="006B4EE5">
      <w:pPr>
        <w:pStyle w:val="Standard"/>
        <w:widowControl/>
        <w:jc w:val="both"/>
        <w:rPr>
          <w:rFonts w:eastAsia="Times New Roman" w:cs="Times New Roman"/>
        </w:rPr>
      </w:pPr>
    </w:p>
    <w:p w14:paraId="63374959" w14:textId="5837B1C5" w:rsidR="00756684" w:rsidRPr="003C1549" w:rsidRDefault="642915BC"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43 </w:t>
      </w:r>
      <w:r w:rsidRPr="003C1549">
        <w:rPr>
          <w:rFonts w:eastAsia="Times New Roman" w:cs="Times New Roman"/>
        </w:rPr>
        <w:t>muudetakse</w:t>
      </w:r>
      <w:r w:rsidRPr="003C1549">
        <w:rPr>
          <w:rFonts w:eastAsia="Times New Roman" w:cs="Times New Roman"/>
          <w:b/>
          <w:bCs/>
        </w:rPr>
        <w:t xml:space="preserve"> </w:t>
      </w:r>
      <w:r w:rsidRPr="003C1549">
        <w:rPr>
          <w:rFonts w:eastAsia="Times New Roman" w:cs="Times New Roman"/>
        </w:rPr>
        <w:t>termini „esimene kauplemissüsteem“ kasutuselevõtu</w:t>
      </w:r>
      <w:r w:rsidR="00CE6B6D" w:rsidRPr="003C1549">
        <w:rPr>
          <w:rFonts w:eastAsia="Times New Roman" w:cs="Times New Roman"/>
        </w:rPr>
        <w:t xml:space="preserve"> tõttu</w:t>
      </w:r>
      <w:r w:rsidRPr="003C1549">
        <w:rPr>
          <w:rFonts w:eastAsia="Times New Roman" w:cs="Times New Roman"/>
        </w:rPr>
        <w:t xml:space="preserve"> paragrahvi pealkirja.</w:t>
      </w:r>
    </w:p>
    <w:p w14:paraId="68B9265A" w14:textId="7B42510B" w:rsidR="6F799C9B" w:rsidRPr="003C1549" w:rsidRDefault="6F799C9B" w:rsidP="006B4EE5">
      <w:pPr>
        <w:pStyle w:val="Standard"/>
        <w:widowControl/>
        <w:jc w:val="both"/>
        <w:rPr>
          <w:rFonts w:eastAsia="Times New Roman" w:cs="Times New Roman"/>
        </w:rPr>
      </w:pPr>
    </w:p>
    <w:p w14:paraId="7ED4C408" w14:textId="319AFD20" w:rsidR="00704BB3" w:rsidRPr="003C1549" w:rsidRDefault="1CDA3FE4"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44 </w:t>
      </w:r>
      <w:r w:rsidR="00CE6B6D" w:rsidRPr="003C1549">
        <w:rPr>
          <w:rFonts w:eastAsia="Times New Roman" w:cs="Times New Roman"/>
        </w:rPr>
        <w:t>jäetakse</w:t>
      </w:r>
      <w:r w:rsidRPr="003C1549">
        <w:rPr>
          <w:rFonts w:eastAsia="Times New Roman" w:cs="Times New Roman"/>
        </w:rPr>
        <w:t xml:space="preserve"> § 166 lõikest 2</w:t>
      </w:r>
      <w:r w:rsidR="00020ADA" w:rsidRPr="003C1549">
        <w:rPr>
          <w:rFonts w:eastAsia="Times New Roman" w:cs="Times New Roman"/>
        </w:rPr>
        <w:t xml:space="preserve"> </w:t>
      </w:r>
      <w:r w:rsidR="00CE6B6D" w:rsidRPr="003C1549">
        <w:rPr>
          <w:rFonts w:eastAsia="Times New Roman" w:cs="Times New Roman"/>
        </w:rPr>
        <w:t>välja</w:t>
      </w:r>
      <w:r w:rsidRPr="003C1549">
        <w:rPr>
          <w:rFonts w:eastAsia="Times New Roman" w:cs="Times New Roman"/>
        </w:rPr>
        <w:t xml:space="preserve"> teine lause direktiiv</w:t>
      </w:r>
      <w:r w:rsidR="00CE6B6D" w:rsidRPr="003C1549">
        <w:rPr>
          <w:rFonts w:eastAsia="Times New Roman" w:cs="Times New Roman"/>
        </w:rPr>
        <w:t>i</w:t>
      </w:r>
      <w:r w:rsidRPr="003C1549">
        <w:rPr>
          <w:rFonts w:eastAsia="Times New Roman" w:cs="Times New Roman"/>
        </w:rPr>
        <w:t xml:space="preserve"> </w:t>
      </w:r>
      <w:r w:rsidR="1B5FB0B3" w:rsidRPr="003C1549">
        <w:rPr>
          <w:rFonts w:eastAsia="Times New Roman" w:cs="Times New Roman"/>
        </w:rPr>
        <w:t>2003/87 artik</w:t>
      </w:r>
      <w:r w:rsidR="00CE6B6D" w:rsidRPr="003C1549">
        <w:rPr>
          <w:rFonts w:eastAsia="Times New Roman" w:cs="Times New Roman"/>
        </w:rPr>
        <w:t>li</w:t>
      </w:r>
      <w:r w:rsidR="1B5FB0B3" w:rsidRPr="003C1549">
        <w:rPr>
          <w:rFonts w:eastAsia="Times New Roman" w:cs="Times New Roman"/>
        </w:rPr>
        <w:t xml:space="preserve"> 3g</w:t>
      </w:r>
      <w:r w:rsidR="00CE6B6D" w:rsidRPr="003C1549">
        <w:rPr>
          <w:rFonts w:eastAsia="Times New Roman" w:cs="Times New Roman"/>
        </w:rPr>
        <w:t xml:space="preserve"> alusel</w:t>
      </w:r>
      <w:r w:rsidR="1B5FB0B3" w:rsidRPr="003C1549">
        <w:rPr>
          <w:rFonts w:eastAsia="Times New Roman" w:cs="Times New Roman"/>
        </w:rPr>
        <w:t>.</w:t>
      </w:r>
      <w:r w:rsidR="00CE6B6D" w:rsidRPr="003C1549">
        <w:rPr>
          <w:rFonts w:eastAsia="Times New Roman" w:cs="Times New Roman"/>
        </w:rPr>
        <w:t xml:space="preserve"> </w:t>
      </w:r>
      <w:r w:rsidR="1B5FB0B3" w:rsidRPr="003C1549">
        <w:rPr>
          <w:rFonts w:eastAsia="Times New Roman" w:cs="Times New Roman"/>
        </w:rPr>
        <w:t>Õhusõiduki käitajate tonnkilomeetrite andmete seiret</w:t>
      </w:r>
      <w:r w:rsidR="548EEFA5" w:rsidRPr="003C1549">
        <w:rPr>
          <w:rFonts w:eastAsia="Times New Roman" w:cs="Times New Roman"/>
        </w:rPr>
        <w:t>, mis oli seotud tasuta lubatud heitkoguse</w:t>
      </w:r>
      <w:r w:rsidR="00CE6B6D" w:rsidRPr="003C1549">
        <w:rPr>
          <w:rFonts w:eastAsia="Times New Roman" w:cs="Times New Roman"/>
        </w:rPr>
        <w:t xml:space="preserve"> </w:t>
      </w:r>
      <w:r w:rsidR="548EEFA5" w:rsidRPr="003C1549">
        <w:rPr>
          <w:rFonts w:eastAsia="Times New Roman" w:cs="Times New Roman"/>
        </w:rPr>
        <w:t>ühikute eraldamisega,</w:t>
      </w:r>
      <w:r w:rsidR="1B5FB0B3" w:rsidRPr="003C1549">
        <w:rPr>
          <w:rFonts w:eastAsia="Times New Roman" w:cs="Times New Roman"/>
        </w:rPr>
        <w:t xml:space="preserve"> enam ei toimu.</w:t>
      </w:r>
      <w:r w:rsidR="548EEFA5" w:rsidRPr="003C1549">
        <w:rPr>
          <w:rFonts w:eastAsia="Times New Roman" w:cs="Times New Roman"/>
        </w:rPr>
        <w:t xml:space="preserve"> Heitkoguste seire muus osas jääb õhusõiduki käitajatele kehtima.</w:t>
      </w:r>
    </w:p>
    <w:p w14:paraId="418F63E2" w14:textId="4F935CD6" w:rsidR="6F799C9B" w:rsidRPr="003C1549" w:rsidRDefault="6F799C9B" w:rsidP="006B4EE5">
      <w:pPr>
        <w:pStyle w:val="Standard"/>
        <w:widowControl/>
        <w:jc w:val="both"/>
        <w:rPr>
          <w:rFonts w:eastAsia="Times New Roman" w:cs="Times New Roman"/>
        </w:rPr>
      </w:pPr>
    </w:p>
    <w:p w14:paraId="71A7223E" w14:textId="2D4F0D24" w:rsidR="00704BB3" w:rsidRPr="003C1549" w:rsidRDefault="50AFB8A0"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45</w:t>
      </w:r>
      <w:r w:rsidR="008C11F1" w:rsidRPr="003C1549">
        <w:rPr>
          <w:rFonts w:eastAsia="Times New Roman" w:cs="Times New Roman"/>
        </w:rPr>
        <w:t xml:space="preserve"> </w:t>
      </w:r>
      <w:r w:rsidR="1896C2A7" w:rsidRPr="003C1549">
        <w:rPr>
          <w:rFonts w:eastAsia="Times New Roman" w:cs="Times New Roman"/>
        </w:rPr>
        <w:t xml:space="preserve">täiendatakse § 166 </w:t>
      </w:r>
      <w:r w:rsidR="30618A65" w:rsidRPr="003C1549">
        <w:rPr>
          <w:rFonts w:eastAsia="Times New Roman" w:cs="Times New Roman"/>
        </w:rPr>
        <w:t>lõigetega 6</w:t>
      </w:r>
      <w:r w:rsidR="30618A65" w:rsidRPr="003C1549">
        <w:rPr>
          <w:rFonts w:eastAsia="Times New Roman" w:cs="Times New Roman"/>
          <w:vertAlign w:val="superscript"/>
        </w:rPr>
        <w:t>1</w:t>
      </w:r>
      <w:r w:rsidR="0074246D" w:rsidRPr="003C1549">
        <w:rPr>
          <w:rFonts w:eastAsia="Times New Roman" w:cs="Times New Roman"/>
        </w:rPr>
        <w:t>–</w:t>
      </w:r>
      <w:r w:rsidR="30618A65" w:rsidRPr="003C1549">
        <w:rPr>
          <w:rFonts w:eastAsia="Times New Roman" w:cs="Times New Roman"/>
        </w:rPr>
        <w:t>6</w:t>
      </w:r>
      <w:r w:rsidR="004D121C" w:rsidRPr="003C1549">
        <w:rPr>
          <w:rFonts w:eastAsia="Times New Roman" w:cs="Times New Roman"/>
          <w:vertAlign w:val="superscript"/>
        </w:rPr>
        <w:t>2</w:t>
      </w:r>
      <w:r w:rsidR="30618A65" w:rsidRPr="003C1549">
        <w:rPr>
          <w:rFonts w:eastAsia="Times New Roman" w:cs="Times New Roman"/>
        </w:rPr>
        <w:t xml:space="preserve">. </w:t>
      </w:r>
      <w:r w:rsidR="436B8005" w:rsidRPr="003C1549">
        <w:rPr>
          <w:rFonts w:eastAsia="Times New Roman" w:cs="Times New Roman"/>
        </w:rPr>
        <w:t xml:space="preserve">Kui </w:t>
      </w:r>
      <w:r w:rsidR="6CD4C21E" w:rsidRPr="003C1549">
        <w:rPr>
          <w:rFonts w:eastAsia="Times New Roman" w:cs="Times New Roman"/>
        </w:rPr>
        <w:t>paiksete heiteallikate käitajate ning õhusõiduki</w:t>
      </w:r>
      <w:r w:rsidR="0E997682" w:rsidRPr="003C1549">
        <w:rPr>
          <w:rFonts w:eastAsia="Times New Roman" w:cs="Times New Roman"/>
        </w:rPr>
        <w:t xml:space="preserve"> </w:t>
      </w:r>
      <w:r w:rsidR="6CD4C21E" w:rsidRPr="003C1549">
        <w:rPr>
          <w:rFonts w:eastAsia="Times New Roman" w:cs="Times New Roman"/>
        </w:rPr>
        <w:t>käitajate</w:t>
      </w:r>
      <w:r w:rsidR="4D07FBAB" w:rsidRPr="003C1549">
        <w:rPr>
          <w:rFonts w:eastAsia="Times New Roman" w:cs="Times New Roman"/>
        </w:rPr>
        <w:t xml:space="preserve"> seire ja aruandluse reeglid on sätestatud komisjoni rakendusmääruses (EL) 20</w:t>
      </w:r>
      <w:r w:rsidR="79257A5F" w:rsidRPr="003C1549">
        <w:rPr>
          <w:rFonts w:eastAsia="Times New Roman" w:cs="Times New Roman"/>
        </w:rPr>
        <w:t xml:space="preserve">18/2066, </w:t>
      </w:r>
      <w:r w:rsidR="0B7495D2" w:rsidRPr="003C1549">
        <w:rPr>
          <w:rFonts w:eastAsia="Times New Roman" w:cs="Times New Roman"/>
        </w:rPr>
        <w:t xml:space="preserve">siis </w:t>
      </w:r>
      <w:r w:rsidR="79257A5F" w:rsidRPr="003C1549">
        <w:rPr>
          <w:rFonts w:eastAsia="Times New Roman" w:cs="Times New Roman"/>
        </w:rPr>
        <w:t>laevandusettevõtja aruandlusnõuded</w:t>
      </w:r>
      <w:r w:rsidR="2AEB3327" w:rsidRPr="003C1549">
        <w:rPr>
          <w:rFonts w:eastAsia="Times New Roman" w:cs="Times New Roman"/>
        </w:rPr>
        <w:t xml:space="preserve"> on</w:t>
      </w:r>
      <w:r w:rsidR="79257A5F" w:rsidRPr="003C1549">
        <w:rPr>
          <w:rFonts w:eastAsia="Times New Roman" w:cs="Times New Roman"/>
        </w:rPr>
        <w:t xml:space="preserve"> sätestatud Euroopa Parlamendi ja nõukogu määruses (EL) 20</w:t>
      </w:r>
      <w:r w:rsidR="7110C4E7" w:rsidRPr="003C1549">
        <w:rPr>
          <w:rFonts w:eastAsia="Times New Roman" w:cs="Times New Roman"/>
        </w:rPr>
        <w:t>15/757.</w:t>
      </w:r>
      <w:r w:rsidR="00FA4EBA" w:rsidRPr="003C1549">
        <w:rPr>
          <w:rFonts w:eastAsia="Times New Roman" w:cs="Times New Roman"/>
        </w:rPr>
        <w:t xml:space="preserve"> </w:t>
      </w:r>
      <w:r w:rsidR="00020ADA" w:rsidRPr="003C1549">
        <w:rPr>
          <w:rFonts w:eastAsia="Times New Roman" w:cs="Times New Roman"/>
        </w:rPr>
        <w:t>L</w:t>
      </w:r>
      <w:r w:rsidR="57B39E18" w:rsidRPr="003C1549">
        <w:rPr>
          <w:rFonts w:eastAsia="Times New Roman" w:cs="Times New Roman"/>
        </w:rPr>
        <w:t>õike</w:t>
      </w:r>
      <w:r w:rsidR="00CE6B6D" w:rsidRPr="003C1549">
        <w:rPr>
          <w:rFonts w:eastAsia="Times New Roman" w:cs="Times New Roman"/>
        </w:rPr>
        <w:t>s</w:t>
      </w:r>
      <w:r w:rsidR="00020ADA" w:rsidRPr="003C1549">
        <w:rPr>
          <w:rFonts w:eastAsia="Times New Roman" w:cs="Times New Roman"/>
        </w:rPr>
        <w:t xml:space="preserve"> 6</w:t>
      </w:r>
      <w:r w:rsidR="00020ADA" w:rsidRPr="003C1549">
        <w:rPr>
          <w:rFonts w:eastAsia="Times New Roman" w:cs="Times New Roman"/>
          <w:vertAlign w:val="superscript"/>
        </w:rPr>
        <w:t>2</w:t>
      </w:r>
      <w:r w:rsidR="57B39E18" w:rsidRPr="003C1549">
        <w:rPr>
          <w:rFonts w:eastAsia="Times New Roman" w:cs="Times New Roman"/>
        </w:rPr>
        <w:t xml:space="preserve"> </w:t>
      </w:r>
      <w:r w:rsidR="4A248C35" w:rsidRPr="003C1549">
        <w:rPr>
          <w:rFonts w:eastAsia="Times New Roman" w:cs="Times New Roman"/>
        </w:rPr>
        <w:t xml:space="preserve">sätestatakse, et </w:t>
      </w:r>
      <w:r w:rsidR="7D0DA598" w:rsidRPr="003C1549">
        <w:rPr>
          <w:rFonts w:eastAsia="Times New Roman" w:cs="Times New Roman"/>
        </w:rPr>
        <w:t xml:space="preserve">seirekava tuleb esitada </w:t>
      </w:r>
      <w:r w:rsidR="64EBD68D" w:rsidRPr="003C1549">
        <w:rPr>
          <w:rFonts w:eastAsia="Times New Roman" w:cs="Times New Roman"/>
        </w:rPr>
        <w:t>K</w:t>
      </w:r>
      <w:r w:rsidR="7D0DA598" w:rsidRPr="003C1549">
        <w:rPr>
          <w:rFonts w:eastAsia="Times New Roman" w:cs="Times New Roman"/>
        </w:rPr>
        <w:t xml:space="preserve">eskkonnaametile, kes on ELi HKSi rakendamise pädev asutus Eestis. </w:t>
      </w:r>
      <w:r w:rsidR="2A99F798" w:rsidRPr="003C1549">
        <w:rPr>
          <w:rFonts w:eastAsia="Times New Roman" w:cs="Times New Roman"/>
        </w:rPr>
        <w:t xml:space="preserve">Seirekava esitatakse infosüsteemi Thetis-MRV. </w:t>
      </w:r>
      <w:r w:rsidR="11AC88C6" w:rsidRPr="003C1549">
        <w:rPr>
          <w:rFonts w:eastAsia="Times New Roman" w:cs="Times New Roman"/>
        </w:rPr>
        <w:t>Seirekavad on aluseks heitkoguse aruannete tõendamise</w:t>
      </w:r>
      <w:r w:rsidR="5D3046ED" w:rsidRPr="003C1549">
        <w:rPr>
          <w:rFonts w:eastAsia="Times New Roman" w:cs="Times New Roman"/>
        </w:rPr>
        <w:t>le</w:t>
      </w:r>
      <w:r w:rsidR="002F73F9" w:rsidRPr="003C1549">
        <w:rPr>
          <w:rFonts w:eastAsia="Times New Roman" w:cs="Times New Roman"/>
        </w:rPr>
        <w:t>.</w:t>
      </w:r>
      <w:r w:rsidR="11AC88C6" w:rsidRPr="003C1549">
        <w:rPr>
          <w:rFonts w:eastAsia="Times New Roman" w:cs="Times New Roman"/>
        </w:rPr>
        <w:t xml:space="preserve"> </w:t>
      </w:r>
      <w:r w:rsidR="002F73F9" w:rsidRPr="003C1549">
        <w:rPr>
          <w:rFonts w:eastAsia="Times New Roman" w:cs="Times New Roman"/>
        </w:rPr>
        <w:t>T</w:t>
      </w:r>
      <w:r w:rsidR="11AC88C6" w:rsidRPr="003C1549">
        <w:rPr>
          <w:rFonts w:eastAsia="Times New Roman" w:cs="Times New Roman"/>
        </w:rPr>
        <w:t>õendaja hindab</w:t>
      </w:r>
      <w:r w:rsidR="0E997682" w:rsidRPr="003C1549">
        <w:rPr>
          <w:rFonts w:eastAsia="Times New Roman" w:cs="Times New Roman"/>
        </w:rPr>
        <w:t>,</w:t>
      </w:r>
      <w:r w:rsidR="11AC88C6" w:rsidRPr="003C1549">
        <w:rPr>
          <w:rFonts w:eastAsia="Times New Roman" w:cs="Times New Roman"/>
        </w:rPr>
        <w:t xml:space="preserve"> kas </w:t>
      </w:r>
      <w:r w:rsidR="5F5BF24C" w:rsidRPr="003C1549">
        <w:rPr>
          <w:rFonts w:eastAsia="Times New Roman" w:cs="Times New Roman"/>
        </w:rPr>
        <w:t>heitkoguse aruandes on arvestatud kõiki kinnitatud seirekavas ettenähtud nõudeid.</w:t>
      </w:r>
      <w:r w:rsidR="0074246D" w:rsidRPr="003C1549">
        <w:rPr>
          <w:rFonts w:eastAsia="Times New Roman" w:cs="Times New Roman"/>
        </w:rPr>
        <w:t xml:space="preserve"> </w:t>
      </w:r>
    </w:p>
    <w:p w14:paraId="36930CD7" w14:textId="77777777" w:rsidR="006222BF" w:rsidRPr="003C1549" w:rsidRDefault="006222BF" w:rsidP="006B4EE5">
      <w:pPr>
        <w:pStyle w:val="Standard"/>
        <w:widowControl/>
        <w:jc w:val="both"/>
        <w:rPr>
          <w:rFonts w:eastAsia="Times New Roman" w:cs="Times New Roman"/>
          <w:b/>
          <w:bCs/>
        </w:rPr>
      </w:pPr>
    </w:p>
    <w:p w14:paraId="30676C62" w14:textId="4902204B" w:rsidR="00E8302D" w:rsidRPr="003C1549" w:rsidRDefault="6E03A387"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46</w:t>
      </w:r>
      <w:r w:rsidR="008C11F1" w:rsidRPr="003C1549">
        <w:rPr>
          <w:rFonts w:eastAsia="Times New Roman" w:cs="Times New Roman"/>
        </w:rPr>
        <w:t xml:space="preserve"> </w:t>
      </w:r>
      <w:r w:rsidR="5F6F1DB8" w:rsidRPr="003C1549">
        <w:rPr>
          <w:rFonts w:eastAsia="Times New Roman" w:cs="Times New Roman"/>
        </w:rPr>
        <w:t xml:space="preserve">muudetakse § 166 lõiget </w:t>
      </w:r>
      <w:r w:rsidR="050B536F" w:rsidRPr="003C1549">
        <w:rPr>
          <w:rFonts w:eastAsia="Times New Roman" w:cs="Times New Roman"/>
        </w:rPr>
        <w:t>7</w:t>
      </w:r>
      <w:r w:rsidR="5F6F1DB8" w:rsidRPr="003C1549">
        <w:rPr>
          <w:rFonts w:eastAsia="Times New Roman" w:cs="Times New Roman"/>
        </w:rPr>
        <w:t xml:space="preserve">, et </w:t>
      </w:r>
      <w:r w:rsidR="1DB98273" w:rsidRPr="003C1549">
        <w:rPr>
          <w:rFonts w:eastAsia="Times New Roman" w:cs="Times New Roman"/>
        </w:rPr>
        <w:t>viia see kooskõlla direktiiviga</w:t>
      </w:r>
      <w:r w:rsidR="1F8700CC" w:rsidRPr="003C1549">
        <w:rPr>
          <w:rFonts w:eastAsia="Times New Roman" w:cs="Times New Roman"/>
        </w:rPr>
        <w:t>. Õhusõiduki käitajate tonnkilomeetrite andmete aruandlust direktiivi lisa IV enam ei reguleeri, kuna see oli seotud tasuta eraldatavate lubatud heitkoguse ühikutega</w:t>
      </w:r>
      <w:r w:rsidR="1DB98273" w:rsidRPr="003C1549">
        <w:rPr>
          <w:rFonts w:eastAsia="Times New Roman" w:cs="Times New Roman"/>
        </w:rPr>
        <w:t>.</w:t>
      </w:r>
    </w:p>
    <w:p w14:paraId="35AD9ACC" w14:textId="77777777" w:rsidR="004D121C" w:rsidRPr="003C1549" w:rsidRDefault="004D121C" w:rsidP="006B4EE5">
      <w:pPr>
        <w:pStyle w:val="Standard"/>
        <w:widowControl/>
        <w:jc w:val="both"/>
        <w:rPr>
          <w:rFonts w:eastAsia="Times New Roman" w:cs="Times New Roman"/>
        </w:rPr>
      </w:pPr>
    </w:p>
    <w:p w14:paraId="59D44B63" w14:textId="719DB236" w:rsidR="00F14BDD" w:rsidRPr="003C1549" w:rsidRDefault="004D121C" w:rsidP="006B4EE5">
      <w:pPr>
        <w:pStyle w:val="Standard"/>
        <w:widowControl/>
        <w:jc w:val="both"/>
        <w:rPr>
          <w:rFonts w:eastAsia="Times New Roman" w:cs="Times New Roman"/>
        </w:rPr>
      </w:pPr>
      <w:commentRangeStart w:id="25"/>
      <w:r w:rsidRPr="2EA4B866">
        <w:rPr>
          <w:rFonts w:eastAsia="Times New Roman" w:cs="Times New Roman"/>
          <w:b/>
          <w:bCs/>
        </w:rPr>
        <w:t xml:space="preserve">Punktiga </w:t>
      </w:r>
      <w:r w:rsidR="008C11F1" w:rsidRPr="2EA4B866">
        <w:rPr>
          <w:rFonts w:eastAsia="Times New Roman" w:cs="Times New Roman"/>
          <w:b/>
          <w:bCs/>
        </w:rPr>
        <w:t xml:space="preserve">47 </w:t>
      </w:r>
      <w:r w:rsidRPr="2EA4B866">
        <w:rPr>
          <w:rFonts w:eastAsia="Times New Roman" w:cs="Times New Roman"/>
        </w:rPr>
        <w:t>täiendatakse § 166 lõikega 7</w:t>
      </w:r>
      <w:r w:rsidRPr="2EA4B866">
        <w:rPr>
          <w:rFonts w:eastAsia="Times New Roman" w:cs="Times New Roman"/>
          <w:vertAlign w:val="superscript"/>
        </w:rPr>
        <w:t>1</w:t>
      </w:r>
      <w:r w:rsidRPr="2EA4B866">
        <w:rPr>
          <w:rFonts w:eastAsia="Times New Roman" w:cs="Times New Roman"/>
        </w:rPr>
        <w:t>, mis</w:t>
      </w:r>
      <w:r w:rsidRPr="2EA4B866">
        <w:rPr>
          <w:rFonts w:eastAsia="Times New Roman" w:cs="Times New Roman"/>
          <w:b/>
          <w:bCs/>
        </w:rPr>
        <w:t xml:space="preserve"> </w:t>
      </w:r>
      <w:r w:rsidRPr="2EA4B866">
        <w:rPr>
          <w:rFonts w:eastAsia="Times New Roman" w:cs="Times New Roman"/>
        </w:rPr>
        <w:t>sätestab heitkoguse tõendatud aruande esitamise tähtajaks laevandusettevõtjale 31. märtsi.</w:t>
      </w:r>
      <w:commentRangeEnd w:id="25"/>
      <w:r>
        <w:commentReference w:id="25"/>
      </w:r>
    </w:p>
    <w:p w14:paraId="4550899E" w14:textId="77777777" w:rsidR="004D121C" w:rsidRPr="003C1549" w:rsidRDefault="004D121C" w:rsidP="006B4EE5">
      <w:pPr>
        <w:pStyle w:val="Standard"/>
        <w:widowControl/>
        <w:jc w:val="both"/>
        <w:rPr>
          <w:rFonts w:eastAsia="Times New Roman" w:cs="Times New Roman"/>
          <w:b/>
          <w:bCs/>
        </w:rPr>
      </w:pPr>
    </w:p>
    <w:p w14:paraId="7A7D1A02" w14:textId="5E0F81B8" w:rsidR="00603158" w:rsidRPr="003C1549" w:rsidRDefault="7CA11970" w:rsidP="006B5A5C">
      <w:pPr>
        <w:pStyle w:val="Standard"/>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48 </w:t>
      </w:r>
      <w:r w:rsidR="235F9CD9" w:rsidRPr="003C1549">
        <w:rPr>
          <w:rFonts w:eastAsia="Times New Roman" w:cs="Times New Roman"/>
        </w:rPr>
        <w:t xml:space="preserve">muudetakse § 166 </w:t>
      </w:r>
      <w:r w:rsidR="15EF1B28" w:rsidRPr="003C1549">
        <w:rPr>
          <w:rFonts w:eastAsia="Times New Roman" w:cs="Times New Roman"/>
        </w:rPr>
        <w:t xml:space="preserve">lõiget </w:t>
      </w:r>
      <w:r w:rsidR="7ABB2959" w:rsidRPr="003C1549">
        <w:rPr>
          <w:rFonts w:eastAsia="Times New Roman" w:cs="Times New Roman"/>
        </w:rPr>
        <w:t>8</w:t>
      </w:r>
      <w:r w:rsidR="002F73F9" w:rsidRPr="003C1549">
        <w:rPr>
          <w:rFonts w:eastAsia="Times New Roman" w:cs="Times New Roman"/>
        </w:rPr>
        <w:t>, täpsustades</w:t>
      </w:r>
      <w:r w:rsidR="20EE54C4" w:rsidRPr="003C1549">
        <w:rPr>
          <w:rFonts w:eastAsia="Times New Roman" w:cs="Times New Roman"/>
        </w:rPr>
        <w:t xml:space="preserve">, et sätestatud nõuded kehtivad </w:t>
      </w:r>
      <w:r w:rsidR="15EF1B28" w:rsidRPr="003C1549">
        <w:rPr>
          <w:rFonts w:eastAsia="Times New Roman" w:cs="Times New Roman"/>
        </w:rPr>
        <w:t>paikse heiteallika käitajale</w:t>
      </w:r>
      <w:r w:rsidR="00F451C4" w:rsidRPr="003C1549">
        <w:rPr>
          <w:rFonts w:eastAsia="Times New Roman" w:cs="Times New Roman"/>
        </w:rPr>
        <w:t>,</w:t>
      </w:r>
      <w:r w:rsidR="15EF1B28" w:rsidRPr="003C1549">
        <w:rPr>
          <w:rFonts w:eastAsia="Times New Roman" w:cs="Times New Roman"/>
        </w:rPr>
        <w:t xml:space="preserve"> õhusõiduki käitajale</w:t>
      </w:r>
      <w:r w:rsidR="00F451C4" w:rsidRPr="003C1549">
        <w:rPr>
          <w:rFonts w:eastAsia="Times New Roman" w:cs="Times New Roman"/>
        </w:rPr>
        <w:t xml:space="preserve"> ja laevandusettevõtjale</w:t>
      </w:r>
      <w:r w:rsidR="20EE54C4" w:rsidRPr="003C1549">
        <w:rPr>
          <w:rFonts w:eastAsia="Times New Roman" w:cs="Times New Roman"/>
        </w:rPr>
        <w:t xml:space="preserve">. See puudutab Keskkonnaameti pädevust teha </w:t>
      </w:r>
      <w:r w:rsidR="01F82F52" w:rsidRPr="003C1549">
        <w:rPr>
          <w:rFonts w:eastAsia="Times New Roman" w:cs="Times New Roman"/>
        </w:rPr>
        <w:t xml:space="preserve">paikse heitallika </w:t>
      </w:r>
      <w:r w:rsidR="20EE54C4" w:rsidRPr="003C1549">
        <w:rPr>
          <w:rFonts w:eastAsia="Times New Roman" w:cs="Times New Roman"/>
        </w:rPr>
        <w:t>käitaja</w:t>
      </w:r>
      <w:r w:rsidR="00F451C4" w:rsidRPr="003C1549">
        <w:rPr>
          <w:rFonts w:eastAsia="Times New Roman" w:cs="Times New Roman"/>
        </w:rPr>
        <w:t>,</w:t>
      </w:r>
      <w:r w:rsidR="151F9511" w:rsidRPr="003C1549">
        <w:rPr>
          <w:rFonts w:eastAsia="Times New Roman" w:cs="Times New Roman"/>
        </w:rPr>
        <w:t xml:space="preserve"> õhusõiduki käitaja</w:t>
      </w:r>
      <w:r w:rsidR="00F451C4" w:rsidRPr="003C1549">
        <w:rPr>
          <w:rFonts w:eastAsia="Times New Roman" w:cs="Times New Roman"/>
        </w:rPr>
        <w:t xml:space="preserve"> ja laevandusettevõtja</w:t>
      </w:r>
      <w:r w:rsidR="20EE54C4" w:rsidRPr="003C1549">
        <w:rPr>
          <w:rFonts w:eastAsia="Times New Roman" w:cs="Times New Roman"/>
        </w:rPr>
        <w:t xml:space="preserve"> heitkoguste kohta konservatiivne hinnang, kui 25. märtsiks </w:t>
      </w:r>
      <w:r w:rsidR="00F451C4" w:rsidRPr="003C1549">
        <w:rPr>
          <w:rFonts w:eastAsia="Times New Roman" w:cs="Times New Roman"/>
        </w:rPr>
        <w:t xml:space="preserve">ei ole esitatud </w:t>
      </w:r>
      <w:r w:rsidR="6172486F" w:rsidRPr="003C1549">
        <w:rPr>
          <w:rFonts w:eastAsia="Times New Roman" w:cs="Times New Roman"/>
        </w:rPr>
        <w:t xml:space="preserve">tõendatud </w:t>
      </w:r>
      <w:r w:rsidR="20EE54C4" w:rsidRPr="003C1549">
        <w:rPr>
          <w:rFonts w:eastAsia="Times New Roman" w:cs="Times New Roman"/>
        </w:rPr>
        <w:t>heitkoguse aruannet. Konservatiivne kasvuhoonegaaside heite hinnang on aluseks lubatud heitkoguse ühikute tagastamiskohustuse täitmise</w:t>
      </w:r>
      <w:r w:rsidR="00FC039C" w:rsidRPr="003C1549">
        <w:rPr>
          <w:rFonts w:eastAsia="Times New Roman" w:cs="Times New Roman"/>
        </w:rPr>
        <w:t>l</w:t>
      </w:r>
      <w:r w:rsidR="20EE54C4" w:rsidRPr="003C1549">
        <w:rPr>
          <w:rFonts w:eastAsia="Times New Roman" w:cs="Times New Roman"/>
        </w:rPr>
        <w:t>.</w:t>
      </w:r>
      <w:r w:rsidR="0BC7BA65" w:rsidRPr="003C1549">
        <w:rPr>
          <w:rFonts w:eastAsia="Times New Roman" w:cs="Times New Roman"/>
        </w:rPr>
        <w:t xml:space="preserve"> Senini ei ole HKS</w:t>
      </w:r>
      <w:r w:rsidR="002F73F9" w:rsidRPr="003C1549">
        <w:rPr>
          <w:rFonts w:eastAsia="Times New Roman" w:cs="Times New Roman"/>
        </w:rPr>
        <w:t>i</w:t>
      </w:r>
      <w:r w:rsidR="0BC7BA65" w:rsidRPr="003C1549">
        <w:rPr>
          <w:rFonts w:eastAsia="Times New Roman" w:cs="Times New Roman"/>
        </w:rPr>
        <w:t xml:space="preserve"> rakendamisel konservatiivset hinnangut kasvuhoonegaaside heite kohta Keskkonnaamet andma pidanud. </w:t>
      </w:r>
      <w:r w:rsidR="006B5A5C" w:rsidRPr="003C1549">
        <w:rPr>
          <w:rFonts w:eastAsia="Times New Roman" w:cs="Times New Roman"/>
        </w:rPr>
        <w:t xml:space="preserve">Paikse heiteallika käitaja ja õhusõiduki käitaja konservatiivse hinnangu andmise aluseks on komisjoni rakendusmääruse (EL) 2018/2066, mis käsitleb Euroopa Parlamendi ja nõukogu direktiivi 2003/87/EÜ kohast kasvuhoonegaaside heite seiret ja aruandlust ning millega muudetakse komisjoni määrust (EL) nr 601/2012, artikkel 70. Laevandusettevõtja kohta on vastav õigus sätestatud komisjoni delegeeritud määruse (EL) 2023/2849, millega täiendatakse Euroopa Parlamendi ja nõukogu määrust (EL) 2015/757 seoses ettevõtja tasandi summaarse </w:t>
      </w:r>
      <w:r w:rsidR="006B5A5C" w:rsidRPr="003C1549">
        <w:rPr>
          <w:rFonts w:eastAsia="Times New Roman" w:cs="Times New Roman"/>
        </w:rPr>
        <w:lastRenderedPageBreak/>
        <w:t>heitkoguse andmete aruandlust ja esitamist käsitlevate normidega, artiklis 2.</w:t>
      </w:r>
    </w:p>
    <w:p w14:paraId="4B8EF410" w14:textId="7325DB71" w:rsidR="00603158" w:rsidRPr="003C1549" w:rsidRDefault="00603158" w:rsidP="006B4EE5">
      <w:pPr>
        <w:pStyle w:val="Standard"/>
        <w:widowControl/>
        <w:jc w:val="both"/>
        <w:rPr>
          <w:rFonts w:eastAsia="Times New Roman" w:cs="Times New Roman"/>
        </w:rPr>
      </w:pPr>
    </w:p>
    <w:p w14:paraId="3D052A7D" w14:textId="59384F05" w:rsidR="00DF5BD7" w:rsidRPr="003C1549" w:rsidRDefault="6A0CFEBB" w:rsidP="006B4EE5">
      <w:pPr>
        <w:pStyle w:val="Standard"/>
        <w:widowControl/>
        <w:jc w:val="both"/>
      </w:pPr>
      <w:r w:rsidRPr="003C1549">
        <w:rPr>
          <w:rFonts w:eastAsia="Times New Roman" w:cs="Times New Roman"/>
          <w:b/>
          <w:bCs/>
        </w:rPr>
        <w:t xml:space="preserve">Punktiga </w:t>
      </w:r>
      <w:r w:rsidR="008C11F1" w:rsidRPr="003C1549">
        <w:rPr>
          <w:rFonts w:eastAsia="Times New Roman" w:cs="Times New Roman"/>
          <w:b/>
          <w:bCs/>
        </w:rPr>
        <w:t>49</w:t>
      </w:r>
      <w:r w:rsidR="008C11F1" w:rsidRPr="003C1549">
        <w:rPr>
          <w:rFonts w:eastAsia="Times New Roman" w:cs="Times New Roman"/>
        </w:rPr>
        <w:t xml:space="preserve"> </w:t>
      </w:r>
      <w:r w:rsidR="002F73F9" w:rsidRPr="003C1549">
        <w:rPr>
          <w:rFonts w:eastAsia="Times New Roman" w:cs="Times New Roman"/>
        </w:rPr>
        <w:t xml:space="preserve">täiendatakse § </w:t>
      </w:r>
      <w:r w:rsidRPr="003C1549">
        <w:rPr>
          <w:rFonts w:eastAsia="Times New Roman" w:cs="Times New Roman"/>
        </w:rPr>
        <w:t>166 lõi</w:t>
      </w:r>
      <w:r w:rsidR="002F73F9" w:rsidRPr="003C1549">
        <w:rPr>
          <w:rFonts w:eastAsia="Times New Roman" w:cs="Times New Roman"/>
        </w:rPr>
        <w:t>getega</w:t>
      </w:r>
      <w:r w:rsidRPr="003C1549">
        <w:rPr>
          <w:rFonts w:eastAsia="Times New Roman" w:cs="Times New Roman"/>
        </w:rPr>
        <w:t xml:space="preserve"> 9 ja 10</w:t>
      </w:r>
      <w:r w:rsidR="5A7E43A5" w:rsidRPr="003C1549">
        <w:rPr>
          <w:rFonts w:eastAsia="Times New Roman" w:cs="Times New Roman"/>
        </w:rPr>
        <w:t>.</w:t>
      </w:r>
      <w:r w:rsidR="5965EBD3" w:rsidRPr="003C1549">
        <w:rPr>
          <w:rFonts w:eastAsia="Times New Roman" w:cs="Times New Roman"/>
        </w:rPr>
        <w:t xml:space="preserve"> </w:t>
      </w:r>
      <w:r w:rsidR="002F73F9" w:rsidRPr="003C1549">
        <w:rPr>
          <w:rFonts w:eastAsia="Times New Roman" w:cs="Times New Roman"/>
        </w:rPr>
        <w:t>2025. aasta</w:t>
      </w:r>
      <w:r w:rsidR="5965EBD3" w:rsidRPr="003C1549">
        <w:rPr>
          <w:rFonts w:eastAsia="Times New Roman" w:cs="Times New Roman"/>
        </w:rPr>
        <w:t xml:space="preserve"> 1. </w:t>
      </w:r>
      <w:r w:rsidR="72870559" w:rsidRPr="003C1549">
        <w:rPr>
          <w:rFonts w:eastAsia="Times New Roman" w:cs="Times New Roman"/>
        </w:rPr>
        <w:t>j</w:t>
      </w:r>
      <w:r w:rsidR="5965EBD3" w:rsidRPr="003C1549">
        <w:rPr>
          <w:rFonts w:eastAsia="Times New Roman" w:cs="Times New Roman"/>
        </w:rPr>
        <w:t>aanuarist  peavad õhusõidukite käitajad hakkama seirama lennunduse muu kui CO</w:t>
      </w:r>
      <w:r w:rsidR="5965EBD3" w:rsidRPr="003C1549">
        <w:rPr>
          <w:rFonts w:eastAsia="Times New Roman" w:cs="Times New Roman"/>
          <w:vertAlign w:val="subscript"/>
        </w:rPr>
        <w:t>2</w:t>
      </w:r>
      <w:r w:rsidR="5965EBD3" w:rsidRPr="003C1549">
        <w:rPr>
          <w:rFonts w:eastAsia="Times New Roman" w:cs="Times New Roman"/>
        </w:rPr>
        <w:t xml:space="preserve"> heidet ning esitama Keskkonnaametile </w:t>
      </w:r>
      <w:r w:rsidR="002F73F9" w:rsidRPr="003C1549">
        <w:rPr>
          <w:rFonts w:eastAsia="Times New Roman" w:cs="Times New Roman"/>
        </w:rPr>
        <w:t>sellekohast teavet</w:t>
      </w:r>
      <w:r w:rsidR="426F5B3F" w:rsidRPr="003C1549">
        <w:rPr>
          <w:rFonts w:eastAsia="Times New Roman" w:cs="Times New Roman"/>
        </w:rPr>
        <w:t xml:space="preserve">. </w:t>
      </w:r>
      <w:r w:rsidR="6955D60A" w:rsidRPr="003C1549">
        <w:rPr>
          <w:rFonts w:eastAsia="Times New Roman" w:cs="Times New Roman"/>
        </w:rPr>
        <w:t>Varasemates uuringutes ja analüüsides on</w:t>
      </w:r>
      <w:r w:rsidR="03585C14" w:rsidRPr="003C1549">
        <w:rPr>
          <w:rFonts w:eastAsia="Times New Roman" w:cs="Times New Roman"/>
        </w:rPr>
        <w:t xml:space="preserve"> leitud, et </w:t>
      </w:r>
      <w:r w:rsidR="03585C14" w:rsidRPr="003C1549">
        <w:t>lisaks CO</w:t>
      </w:r>
      <w:r w:rsidR="03585C14" w:rsidRPr="003C1549">
        <w:rPr>
          <w:vertAlign w:val="subscript"/>
        </w:rPr>
        <w:t>2</w:t>
      </w:r>
      <w:r w:rsidR="03585C14" w:rsidRPr="003C1549">
        <w:t xml:space="preserve"> heitele mõjutab lennundus kliimat ka muu kui CO</w:t>
      </w:r>
      <w:r w:rsidR="03585C14" w:rsidRPr="003C1549">
        <w:rPr>
          <w:vertAlign w:val="subscript"/>
        </w:rPr>
        <w:t>2</w:t>
      </w:r>
      <w:r w:rsidR="03585C14" w:rsidRPr="003C1549">
        <w:t xml:space="preserve"> heitega, näiteks lämmastikoksiidid (NOx), tahmaosakesed, oksüdeerunud väävliühendid ja veeaur, samuti sellistest heidetest põhjustatud atmosfääriprotsessidega</w:t>
      </w:r>
      <w:r w:rsidR="002F73F9" w:rsidRPr="003C1549">
        <w:t xml:space="preserve"> nagu</w:t>
      </w:r>
      <w:r w:rsidR="03585C14" w:rsidRPr="003C1549">
        <w:t xml:space="preserve"> osooni tekkimine ja kiudpilved. Sellise muu kui CO</w:t>
      </w:r>
      <w:r w:rsidR="03585C14" w:rsidRPr="003C1549">
        <w:rPr>
          <w:vertAlign w:val="subscript"/>
        </w:rPr>
        <w:t>2</w:t>
      </w:r>
      <w:r w:rsidR="03585C14" w:rsidRPr="003C1549">
        <w:t xml:space="preserve"> heite kliimamõju sõltub kasutatavast kütusest ja mootoritest, heite asukohast, eelkõige õhusõiduki lennukõrgusest, asukohast laius- ja pikkuskraadide</w:t>
      </w:r>
      <w:r w:rsidR="002F73F9" w:rsidRPr="003C1549">
        <w:t xml:space="preserve"> järgi</w:t>
      </w:r>
      <w:r w:rsidR="03585C14" w:rsidRPr="003C1549">
        <w:t xml:space="preserve"> ning heite ajast ja ilmastikutingimustest sel ajal. Euroopa Liidu Lennundusohutusamet (EASA)</w:t>
      </w:r>
      <w:r w:rsidR="6955D60A" w:rsidRPr="003C1549">
        <w:t xml:space="preserve"> </w:t>
      </w:r>
      <w:r w:rsidR="03585C14" w:rsidRPr="003C1549">
        <w:t>analüüsi</w:t>
      </w:r>
      <w:r w:rsidR="002F73F9" w:rsidRPr="003C1549">
        <w:t>s</w:t>
      </w:r>
      <w:r w:rsidR="03585C14" w:rsidRPr="003C1549">
        <w:t xml:space="preserve"> lennunduse muust kui CO</w:t>
      </w:r>
      <w:r w:rsidR="03585C14" w:rsidRPr="003C1549">
        <w:rPr>
          <w:vertAlign w:val="subscript"/>
        </w:rPr>
        <w:t>2</w:t>
      </w:r>
      <w:r w:rsidR="03585C14" w:rsidRPr="003C1549">
        <w:t xml:space="preserve"> heitest tingitud mõju</w:t>
      </w:r>
      <w:r w:rsidR="002F73F9" w:rsidRPr="003C1549">
        <w:t>sid</w:t>
      </w:r>
      <w:r w:rsidR="03585C14" w:rsidRPr="003C1549">
        <w:t xml:space="preserve"> kliimamuutustele ja avaldas oma uuringu 23. novembril 2020.</w:t>
      </w:r>
      <w:r w:rsidR="6955D60A" w:rsidRPr="003C1549">
        <w:t xml:space="preserve"> Selle</w:t>
      </w:r>
      <w:r w:rsidR="03585C14" w:rsidRPr="003C1549">
        <w:t xml:space="preserve"> uuringu tulemused kinnitasid varasemaid hinnanguid, et lennutegevusest tulenev muust kui CO</w:t>
      </w:r>
      <w:r w:rsidR="03585C14" w:rsidRPr="003C1549">
        <w:rPr>
          <w:vertAlign w:val="subscript"/>
        </w:rPr>
        <w:t>2</w:t>
      </w:r>
      <w:r w:rsidR="03585C14" w:rsidRPr="003C1549">
        <w:t xml:space="preserve"> heitest tingitud kliimamõju on kokkuvõttes vähemalt sama oluline kui üksnes CO</w:t>
      </w:r>
      <w:r w:rsidR="03585C14" w:rsidRPr="003C1549">
        <w:rPr>
          <w:vertAlign w:val="subscript"/>
        </w:rPr>
        <w:t>2</w:t>
      </w:r>
      <w:r w:rsidR="03585C14" w:rsidRPr="003C1549">
        <w:t xml:space="preserve"> heitest tingitud kliimamõju</w:t>
      </w:r>
      <w:r w:rsidR="6955D60A" w:rsidRPr="003C1549">
        <w:t xml:space="preserve"> ning seda</w:t>
      </w:r>
      <w:r w:rsidR="03585C14" w:rsidRPr="003C1549">
        <w:t xml:space="preserve"> ei saa enam eirata. Heite vähendamiseks </w:t>
      </w:r>
      <w:r w:rsidR="6955D60A" w:rsidRPr="003C1549">
        <w:t>loodi HKS</w:t>
      </w:r>
      <w:r w:rsidR="002F73F9" w:rsidRPr="003C1549">
        <w:t>i</w:t>
      </w:r>
      <w:r w:rsidR="6955D60A" w:rsidRPr="003C1549">
        <w:t xml:space="preserve"> </w:t>
      </w:r>
      <w:r w:rsidR="03585C14" w:rsidRPr="003C1549">
        <w:t>lennunduse muu kui CO</w:t>
      </w:r>
      <w:r w:rsidR="03585C14" w:rsidRPr="003C1549">
        <w:rPr>
          <w:vertAlign w:val="subscript"/>
        </w:rPr>
        <w:t>2</w:t>
      </w:r>
      <w:r w:rsidR="03585C14" w:rsidRPr="003C1549">
        <w:t xml:space="preserve"> heite jaoks seire-, aruandlus- ja kontrollraamistik. Selle tulemustele tuginedes pea</w:t>
      </w:r>
      <w:r w:rsidR="6955D60A" w:rsidRPr="003C1549">
        <w:t>b</w:t>
      </w:r>
      <w:r w:rsidR="03585C14" w:rsidRPr="003C1549">
        <w:t xml:space="preserve"> </w:t>
      </w:r>
      <w:r w:rsidR="6955D60A" w:rsidRPr="003C1549">
        <w:t>Euroopa K</w:t>
      </w:r>
      <w:r w:rsidR="03585C14" w:rsidRPr="003C1549">
        <w:t xml:space="preserve">omisjon esitama 1. jaanuariks 2028 aruande ning asjakohasel juhul </w:t>
      </w:r>
      <w:r w:rsidR="6955D60A" w:rsidRPr="003C1549">
        <w:t xml:space="preserve">kaalutakse </w:t>
      </w:r>
      <w:r w:rsidR="03585C14" w:rsidRPr="003C1549">
        <w:t xml:space="preserve">ELi HKSi kohaldamisala </w:t>
      </w:r>
      <w:r w:rsidR="6955D60A" w:rsidRPr="003C1549">
        <w:t xml:space="preserve">laiendamist </w:t>
      </w:r>
      <w:r w:rsidR="03585C14" w:rsidRPr="003C1549">
        <w:t>niisugusele mõjule.</w:t>
      </w:r>
    </w:p>
    <w:p w14:paraId="4D9523CF" w14:textId="77777777" w:rsidR="00D07BCF" w:rsidRPr="003C1549" w:rsidRDefault="00D07BCF" w:rsidP="006B4EE5">
      <w:pPr>
        <w:pStyle w:val="Standard"/>
        <w:widowControl/>
        <w:jc w:val="both"/>
      </w:pPr>
    </w:p>
    <w:p w14:paraId="3126C330" w14:textId="61669C80" w:rsidR="02F6358D" w:rsidRPr="003C1549" w:rsidRDefault="5D90A6B9" w:rsidP="006B4EE5">
      <w:pPr>
        <w:pStyle w:val="Standard"/>
        <w:widowControl/>
        <w:jc w:val="both"/>
        <w:rPr>
          <w:rFonts w:eastAsia="Times New Roman" w:cs="Times New Roman"/>
        </w:rPr>
      </w:pPr>
      <w:r w:rsidRPr="003C1549">
        <w:rPr>
          <w:rFonts w:eastAsia="Times New Roman" w:cs="Times New Roman"/>
        </w:rPr>
        <w:t>Samuti sätestatakse õhusõiduki käitajatele, kes tegutsevad väga piiratud alal</w:t>
      </w:r>
      <w:r w:rsidR="002F73F9" w:rsidRPr="003C1549">
        <w:rPr>
          <w:rFonts w:eastAsia="Times New Roman" w:cs="Times New Roman"/>
        </w:rPr>
        <w:t>,</w:t>
      </w:r>
      <w:r w:rsidRPr="003C1549">
        <w:rPr>
          <w:rFonts w:eastAsia="Times New Roman" w:cs="Times New Roman"/>
        </w:rPr>
        <w:t xml:space="preserve"> võimalus tao</w:t>
      </w:r>
      <w:r w:rsidR="3700B510" w:rsidRPr="003C1549">
        <w:rPr>
          <w:rFonts w:eastAsia="Times New Roman" w:cs="Times New Roman"/>
        </w:rPr>
        <w:t xml:space="preserve">tleda </w:t>
      </w:r>
      <w:r w:rsidR="007F4AAE" w:rsidRPr="003C1549">
        <w:rPr>
          <w:rFonts w:eastAsia="Times New Roman" w:cs="Times New Roman"/>
        </w:rPr>
        <w:t xml:space="preserve">ärihuvide kaitseks </w:t>
      </w:r>
      <w:r w:rsidR="3700B510" w:rsidRPr="003C1549">
        <w:rPr>
          <w:rFonts w:eastAsia="Times New Roman" w:cs="Times New Roman"/>
        </w:rPr>
        <w:t>oma andmete avaldamata jätmist.</w:t>
      </w:r>
      <w:r w:rsidR="0407C6C6" w:rsidRPr="003C1549">
        <w:rPr>
          <w:rFonts w:eastAsia="Times New Roman" w:cs="Times New Roman"/>
        </w:rPr>
        <w:t xml:space="preserve"> Punktiga </w:t>
      </w:r>
      <w:r w:rsidR="002F73F9" w:rsidRPr="003C1549">
        <w:rPr>
          <w:rFonts w:eastAsia="Times New Roman" w:cs="Times New Roman"/>
        </w:rPr>
        <w:t xml:space="preserve">51 </w:t>
      </w:r>
      <w:r w:rsidR="0407C6C6" w:rsidRPr="003C1549">
        <w:rPr>
          <w:rFonts w:eastAsia="Times New Roman" w:cs="Times New Roman"/>
        </w:rPr>
        <w:t>võetakse üle direktiiv</w:t>
      </w:r>
      <w:r w:rsidR="002F73F9" w:rsidRPr="003C1549">
        <w:rPr>
          <w:rFonts w:eastAsia="Times New Roman" w:cs="Times New Roman"/>
        </w:rPr>
        <w:t>i</w:t>
      </w:r>
      <w:r w:rsidR="0407C6C6" w:rsidRPr="003C1549">
        <w:rPr>
          <w:rFonts w:eastAsia="Times New Roman" w:cs="Times New Roman"/>
        </w:rPr>
        <w:t xml:space="preserve"> 2003/87 artik</w:t>
      </w:r>
      <w:r w:rsidR="002F73F9" w:rsidRPr="003C1549">
        <w:rPr>
          <w:rFonts w:eastAsia="Times New Roman" w:cs="Times New Roman"/>
        </w:rPr>
        <w:t>li</w:t>
      </w:r>
      <w:r w:rsidR="0407C6C6" w:rsidRPr="003C1549">
        <w:rPr>
          <w:rFonts w:eastAsia="Times New Roman" w:cs="Times New Roman"/>
        </w:rPr>
        <w:t xml:space="preserve"> </w:t>
      </w:r>
      <w:r w:rsidR="67F3364C" w:rsidRPr="003C1549">
        <w:rPr>
          <w:rFonts w:eastAsia="Times New Roman" w:cs="Times New Roman"/>
        </w:rPr>
        <w:t>14</w:t>
      </w:r>
      <w:r w:rsidR="0407C6C6" w:rsidRPr="003C1549">
        <w:rPr>
          <w:rFonts w:eastAsia="Times New Roman" w:cs="Times New Roman"/>
        </w:rPr>
        <w:t xml:space="preserve"> lõi</w:t>
      </w:r>
      <w:r w:rsidR="2D892A71" w:rsidRPr="003C1549">
        <w:rPr>
          <w:rFonts w:eastAsia="Times New Roman" w:cs="Times New Roman"/>
        </w:rPr>
        <w:t>ked 5 ja 6</w:t>
      </w:r>
      <w:r w:rsidR="0407C6C6" w:rsidRPr="003C1549">
        <w:rPr>
          <w:rFonts w:eastAsia="Times New Roman" w:cs="Times New Roman"/>
        </w:rPr>
        <w:t xml:space="preserve"> </w:t>
      </w:r>
    </w:p>
    <w:p w14:paraId="5412C62B" w14:textId="2BF7803A" w:rsidR="00091271" w:rsidRPr="003C1549" w:rsidRDefault="00091271" w:rsidP="006B4EE5">
      <w:pPr>
        <w:pStyle w:val="Standard"/>
        <w:widowControl/>
        <w:jc w:val="both"/>
        <w:rPr>
          <w:rFonts w:cs="Times New Roman"/>
        </w:rPr>
      </w:pPr>
    </w:p>
    <w:p w14:paraId="501CCEC8" w14:textId="5BAB8239" w:rsidR="00D36FFD" w:rsidRPr="003C1549" w:rsidRDefault="52A01576"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50 </w:t>
      </w:r>
      <w:r w:rsidR="0E1A1414" w:rsidRPr="003C1549">
        <w:rPr>
          <w:rFonts w:eastAsia="Times New Roman" w:cs="Times New Roman"/>
        </w:rPr>
        <w:t>muudetakse</w:t>
      </w:r>
      <w:r w:rsidR="6A4A9AF7" w:rsidRPr="003C1549">
        <w:rPr>
          <w:rFonts w:eastAsia="Times New Roman" w:cs="Times New Roman"/>
        </w:rPr>
        <w:t xml:space="preserve"> § 167 lõige</w:t>
      </w:r>
      <w:r w:rsidR="0E1A1414" w:rsidRPr="003C1549">
        <w:rPr>
          <w:rFonts w:eastAsia="Times New Roman" w:cs="Times New Roman"/>
        </w:rPr>
        <w:t>t</w:t>
      </w:r>
      <w:r w:rsidR="6A4A9AF7" w:rsidRPr="003C1549">
        <w:rPr>
          <w:rFonts w:eastAsia="Times New Roman" w:cs="Times New Roman"/>
        </w:rPr>
        <w:t xml:space="preserve"> </w:t>
      </w:r>
      <w:r w:rsidR="0E1A1414" w:rsidRPr="003C1549">
        <w:rPr>
          <w:rFonts w:eastAsia="Times New Roman" w:cs="Times New Roman"/>
        </w:rPr>
        <w:t>1</w:t>
      </w:r>
      <w:r w:rsidR="6D70CE9C" w:rsidRPr="003C1549">
        <w:rPr>
          <w:rFonts w:eastAsia="Times New Roman" w:cs="Times New Roman"/>
        </w:rPr>
        <w:t>, mi</w:t>
      </w:r>
      <w:r w:rsidR="00D230DC" w:rsidRPr="003C1549">
        <w:rPr>
          <w:rFonts w:eastAsia="Times New Roman" w:cs="Times New Roman"/>
        </w:rPr>
        <w:t>lles määratletakse, mida tähendab</w:t>
      </w:r>
      <w:r w:rsidR="48DEA687" w:rsidRPr="003C1549">
        <w:rPr>
          <w:rFonts w:eastAsia="Times New Roman" w:cs="Times New Roman"/>
        </w:rPr>
        <w:t xml:space="preserve"> tõendami</w:t>
      </w:r>
      <w:r w:rsidR="00D230DC" w:rsidRPr="003C1549">
        <w:rPr>
          <w:rFonts w:eastAsia="Times New Roman" w:cs="Times New Roman"/>
        </w:rPr>
        <w:t>n</w:t>
      </w:r>
      <w:r w:rsidR="48DEA687" w:rsidRPr="003C1549">
        <w:rPr>
          <w:rFonts w:eastAsia="Times New Roman" w:cs="Times New Roman"/>
        </w:rPr>
        <w:t>e esimese kauplemissüsteemi paike heiteallika käitaja ja õhusõiduki käitaja.</w:t>
      </w:r>
    </w:p>
    <w:p w14:paraId="27674C14" w14:textId="77777777" w:rsidR="00C049E0" w:rsidRPr="003C1549" w:rsidRDefault="00C049E0" w:rsidP="006B4EE5">
      <w:pPr>
        <w:pStyle w:val="Standard"/>
        <w:widowControl/>
        <w:jc w:val="both"/>
        <w:rPr>
          <w:rFonts w:eastAsia="Times New Roman" w:cs="Times New Roman"/>
        </w:rPr>
      </w:pPr>
    </w:p>
    <w:p w14:paraId="308486E3" w14:textId="69B43510" w:rsidR="00C049E0" w:rsidRPr="003C1549" w:rsidRDefault="589C6992"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51</w:t>
      </w:r>
      <w:r w:rsidR="008C11F1" w:rsidRPr="003C1549">
        <w:rPr>
          <w:rFonts w:eastAsia="Times New Roman" w:cs="Times New Roman"/>
        </w:rPr>
        <w:t xml:space="preserve"> </w:t>
      </w:r>
      <w:r w:rsidR="02125B90" w:rsidRPr="003C1549">
        <w:rPr>
          <w:rFonts w:eastAsia="Times New Roman" w:cs="Times New Roman"/>
        </w:rPr>
        <w:t>täiendatakse § 167 lõikega 3, mis sätestab laevandusettevõtja tõendamise korra. Laevandusettevõtjate tõendamine toimub</w:t>
      </w:r>
      <w:r w:rsidR="067380CF" w:rsidRPr="003C1549">
        <w:rPr>
          <w:rFonts w:eastAsia="Times New Roman" w:cs="Times New Roman"/>
        </w:rPr>
        <w:t xml:space="preserve"> Euroopa Parlamendi ja nõukogu määruse (EL) 201</w:t>
      </w:r>
      <w:r w:rsidR="7C66776D" w:rsidRPr="003C1549">
        <w:rPr>
          <w:rFonts w:eastAsia="Times New Roman" w:cs="Times New Roman"/>
        </w:rPr>
        <w:t xml:space="preserve">5/757 peatükis III sätestatud </w:t>
      </w:r>
      <w:r w:rsidR="586CF8C7" w:rsidRPr="003C1549">
        <w:rPr>
          <w:rFonts w:eastAsia="Times New Roman" w:cs="Times New Roman"/>
        </w:rPr>
        <w:t>tõendamis-</w:t>
      </w:r>
      <w:r w:rsidR="7C66776D" w:rsidRPr="003C1549">
        <w:rPr>
          <w:rFonts w:eastAsia="Times New Roman" w:cs="Times New Roman"/>
        </w:rPr>
        <w:t xml:space="preserve"> ja akrediteerimisnõu</w:t>
      </w:r>
      <w:r w:rsidR="00D230DC" w:rsidRPr="003C1549">
        <w:rPr>
          <w:rFonts w:eastAsia="Times New Roman" w:cs="Times New Roman"/>
        </w:rPr>
        <w:t>ete järgi</w:t>
      </w:r>
      <w:r w:rsidR="7C66776D" w:rsidRPr="003C1549">
        <w:rPr>
          <w:rFonts w:eastAsia="Times New Roman" w:cs="Times New Roman"/>
        </w:rPr>
        <w:t>.</w:t>
      </w:r>
      <w:r w:rsidR="74D5864F" w:rsidRPr="003C1549">
        <w:rPr>
          <w:rFonts w:eastAsia="Times New Roman" w:cs="Times New Roman"/>
        </w:rPr>
        <w:t xml:space="preserve"> Sellega võetakse üle direktiivi </w:t>
      </w:r>
      <w:r w:rsidR="5B1D8BA1" w:rsidRPr="003C1549">
        <w:rPr>
          <w:rFonts w:eastAsia="Times New Roman" w:cs="Times New Roman"/>
        </w:rPr>
        <w:t xml:space="preserve">2003/87 </w:t>
      </w:r>
      <w:r w:rsidR="2B7FC1A5" w:rsidRPr="003C1549">
        <w:rPr>
          <w:rFonts w:eastAsia="Times New Roman" w:cs="Times New Roman"/>
        </w:rPr>
        <w:t>artikkel 3gc.</w:t>
      </w:r>
      <w:r w:rsidR="7C66776D" w:rsidRPr="003C1549">
        <w:rPr>
          <w:rFonts w:eastAsia="Times New Roman" w:cs="Times New Roman"/>
        </w:rPr>
        <w:t xml:space="preserve"> Eelnõukohases seaduses käsit</w:t>
      </w:r>
      <w:r w:rsidR="00D230DC" w:rsidRPr="003C1549">
        <w:rPr>
          <w:rFonts w:eastAsia="Times New Roman" w:cs="Times New Roman"/>
        </w:rPr>
        <w:t>ata</w:t>
      </w:r>
      <w:r w:rsidR="7C66776D" w:rsidRPr="003C1549">
        <w:rPr>
          <w:rFonts w:eastAsia="Times New Roman" w:cs="Times New Roman"/>
        </w:rPr>
        <w:t xml:space="preserve">kse </w:t>
      </w:r>
      <w:r w:rsidR="58481C0A" w:rsidRPr="003C1549">
        <w:rPr>
          <w:rFonts w:eastAsia="Times New Roman" w:cs="Times New Roman"/>
        </w:rPr>
        <w:t>nimetatud määruses defineeritud aruannete kontrollimist kui tõendamist, et tagada ELi HKSi rakendamisel mõistete ühtsus.</w:t>
      </w:r>
    </w:p>
    <w:p w14:paraId="3224C52D" w14:textId="77777777" w:rsidR="00BE2E30" w:rsidRPr="003C1549" w:rsidRDefault="00BE2E30" w:rsidP="006B4EE5">
      <w:pPr>
        <w:pStyle w:val="Standard"/>
        <w:widowControl/>
        <w:jc w:val="both"/>
        <w:rPr>
          <w:rFonts w:eastAsia="Times New Roman" w:cs="Times New Roman"/>
        </w:rPr>
      </w:pPr>
    </w:p>
    <w:p w14:paraId="6FB2C851" w14:textId="0C15CF4A" w:rsidR="00256602" w:rsidRPr="003C1549" w:rsidRDefault="44C4FE79"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52</w:t>
      </w:r>
      <w:r w:rsidR="008C11F1" w:rsidRPr="003C1549">
        <w:rPr>
          <w:rFonts w:eastAsia="Times New Roman" w:cs="Times New Roman"/>
        </w:rPr>
        <w:t xml:space="preserve"> </w:t>
      </w:r>
      <w:r w:rsidRPr="003C1549">
        <w:rPr>
          <w:rFonts w:eastAsia="Times New Roman" w:cs="Times New Roman"/>
        </w:rPr>
        <w:t xml:space="preserve">muudetakse § 168 </w:t>
      </w:r>
      <w:r w:rsidR="3717CCD0" w:rsidRPr="003C1549">
        <w:rPr>
          <w:rFonts w:eastAsia="Times New Roman" w:cs="Times New Roman"/>
        </w:rPr>
        <w:t xml:space="preserve">pealkirja ja </w:t>
      </w:r>
      <w:r w:rsidRPr="003C1549">
        <w:rPr>
          <w:rFonts w:eastAsia="Times New Roman" w:cs="Times New Roman"/>
        </w:rPr>
        <w:t>lõiget 1</w:t>
      </w:r>
      <w:r w:rsidR="45262AC1" w:rsidRPr="003C1549">
        <w:rPr>
          <w:rFonts w:eastAsia="Times New Roman" w:cs="Times New Roman"/>
        </w:rPr>
        <w:t>, täpsustad</w:t>
      </w:r>
      <w:r w:rsidR="004A0D84" w:rsidRPr="003C1549">
        <w:rPr>
          <w:rFonts w:eastAsia="Times New Roman" w:cs="Times New Roman"/>
        </w:rPr>
        <w:t>es</w:t>
      </w:r>
      <w:r w:rsidR="5D10E349" w:rsidRPr="003C1549">
        <w:rPr>
          <w:rFonts w:eastAsia="Times New Roman" w:cs="Times New Roman"/>
        </w:rPr>
        <w:t xml:space="preserve">, et lubatud heitkoguse ühikute tagastamiskohustus kehtib lisaks kauplemissüsteemi kuuluvatele </w:t>
      </w:r>
      <w:r w:rsidR="47235132" w:rsidRPr="003C1549">
        <w:rPr>
          <w:rFonts w:eastAsia="Times New Roman" w:cs="Times New Roman"/>
        </w:rPr>
        <w:t xml:space="preserve">paikse heiteallika </w:t>
      </w:r>
      <w:r w:rsidR="5D10E349" w:rsidRPr="003C1549">
        <w:rPr>
          <w:rFonts w:eastAsia="Times New Roman" w:cs="Times New Roman"/>
        </w:rPr>
        <w:t>käitajatele</w:t>
      </w:r>
      <w:r w:rsidR="52FD5C1F" w:rsidRPr="003C1549">
        <w:rPr>
          <w:rFonts w:eastAsia="Times New Roman" w:cs="Times New Roman"/>
        </w:rPr>
        <w:t xml:space="preserve"> ja õhusõiduki käitajatele</w:t>
      </w:r>
      <w:r w:rsidR="5D10E349" w:rsidRPr="003C1549">
        <w:rPr>
          <w:rFonts w:eastAsia="Times New Roman" w:cs="Times New Roman"/>
        </w:rPr>
        <w:t xml:space="preserve"> ka laevandusettevõtjatele. </w:t>
      </w:r>
      <w:r w:rsidR="00D230DC" w:rsidRPr="003C1549">
        <w:rPr>
          <w:rFonts w:eastAsia="Times New Roman" w:cs="Times New Roman"/>
        </w:rPr>
        <w:t>K</w:t>
      </w:r>
      <w:r w:rsidR="01013DA7" w:rsidRPr="003C1549">
        <w:rPr>
          <w:rFonts w:eastAsia="Times New Roman" w:cs="Times New Roman"/>
        </w:rPr>
        <w:t>õik kauplemissüsteemi kuuluva</w:t>
      </w:r>
      <w:r w:rsidR="00D230DC" w:rsidRPr="003C1549">
        <w:rPr>
          <w:rFonts w:eastAsia="Times New Roman" w:cs="Times New Roman"/>
        </w:rPr>
        <w:t>d</w:t>
      </w:r>
      <w:r w:rsidR="01013DA7" w:rsidRPr="003C1549">
        <w:rPr>
          <w:rFonts w:eastAsia="Times New Roman" w:cs="Times New Roman"/>
        </w:rPr>
        <w:t xml:space="preserve"> ettevõt</w:t>
      </w:r>
      <w:r w:rsidR="00D230DC" w:rsidRPr="003C1549">
        <w:rPr>
          <w:rFonts w:eastAsia="Times New Roman" w:cs="Times New Roman"/>
        </w:rPr>
        <w:t xml:space="preserve">ted peavad lubatud heitkoguse ühikud tagastama hiljemalt </w:t>
      </w:r>
      <w:r w:rsidR="00785BA9" w:rsidRPr="003C1549">
        <w:rPr>
          <w:rFonts w:eastAsia="Times New Roman" w:cs="Times New Roman"/>
        </w:rPr>
        <w:t>30. septembriks</w:t>
      </w:r>
      <w:r w:rsidR="00D230DC" w:rsidRPr="003C1549">
        <w:rPr>
          <w:rFonts w:eastAsia="Times New Roman" w:cs="Times New Roman"/>
        </w:rPr>
        <w:t>.</w:t>
      </w:r>
      <w:r w:rsidR="01013DA7" w:rsidRPr="003C1549">
        <w:rPr>
          <w:rFonts w:eastAsia="Times New Roman" w:cs="Times New Roman"/>
        </w:rPr>
        <w:t xml:space="preserve"> Lubatud heitkoguse ühikute kogus peab vastama </w:t>
      </w:r>
      <w:r w:rsidR="79EF2051" w:rsidRPr="003C1549">
        <w:rPr>
          <w:rFonts w:eastAsia="Times New Roman" w:cs="Times New Roman"/>
        </w:rPr>
        <w:t xml:space="preserve">heitkoguse aruandes esitatud eelmise kalendriaasta </w:t>
      </w:r>
      <w:r w:rsidR="5C888AD5" w:rsidRPr="003C1549">
        <w:rPr>
          <w:rFonts w:eastAsia="Times New Roman" w:cs="Times New Roman"/>
        </w:rPr>
        <w:t xml:space="preserve">tõendatud </w:t>
      </w:r>
      <w:r w:rsidR="79EF2051" w:rsidRPr="003C1549">
        <w:rPr>
          <w:rFonts w:eastAsia="Times New Roman" w:cs="Times New Roman"/>
        </w:rPr>
        <w:t>heitkogusele.</w:t>
      </w:r>
      <w:r w:rsidR="1020890F" w:rsidRPr="003C1549">
        <w:rPr>
          <w:rFonts w:eastAsia="Times New Roman" w:cs="Times New Roman"/>
        </w:rPr>
        <w:t xml:space="preserve"> Vajaminevad lubatud heitkoguse ühikud saavad kauplemissüsteemi kuuluvad </w:t>
      </w:r>
      <w:r w:rsidR="3B9A36B2" w:rsidRPr="003C1549">
        <w:rPr>
          <w:rFonts w:eastAsia="Times New Roman" w:cs="Times New Roman"/>
        </w:rPr>
        <w:t xml:space="preserve">paikse heiteallika </w:t>
      </w:r>
      <w:r w:rsidR="1020890F" w:rsidRPr="003C1549">
        <w:rPr>
          <w:rFonts w:eastAsia="Times New Roman" w:cs="Times New Roman"/>
        </w:rPr>
        <w:t>käitajad osaliselt tasuta ning ülejäänud tuleb osta turult. Laevandusettevõtjad tasuta lubatud heitkoguse ühikuid ei saa ning nemad peavad ostma kõik vajaminevad ühikud turult.</w:t>
      </w:r>
      <w:r w:rsidR="00FD510D" w:rsidRPr="003C1549">
        <w:t xml:space="preserve"> </w:t>
      </w:r>
      <w:r w:rsidR="00FD510D" w:rsidRPr="003C1549">
        <w:rPr>
          <w:rFonts w:eastAsia="Times New Roman" w:cs="Times New Roman"/>
        </w:rPr>
        <w:t>Eesti hallatavatest õhusõiduki käitajatest kaks saavad tasuta lubatud heitkoguse ühikuid.</w:t>
      </w:r>
    </w:p>
    <w:p w14:paraId="4FD7475B" w14:textId="77777777" w:rsidR="007B0E3E" w:rsidRPr="003C1549" w:rsidRDefault="007B0E3E" w:rsidP="006B4EE5">
      <w:pPr>
        <w:pStyle w:val="Standard"/>
        <w:widowControl/>
        <w:jc w:val="both"/>
        <w:rPr>
          <w:rFonts w:eastAsia="Times New Roman" w:cs="Times New Roman"/>
        </w:rPr>
      </w:pPr>
    </w:p>
    <w:p w14:paraId="48D34FC4" w14:textId="123B7E7B" w:rsidR="002D3277" w:rsidRPr="003C1549" w:rsidRDefault="068406B2" w:rsidP="00351B7F">
      <w:pPr>
        <w:pStyle w:val="paragraph"/>
        <w:spacing w:beforeAutospacing="0" w:after="0" w:afterAutospacing="0" w:line="240" w:lineRule="auto"/>
        <w:jc w:val="both"/>
        <w:textAlignment w:val="baseline"/>
        <w:rPr>
          <w:color w:val="000000" w:themeColor="text1"/>
          <w:sz w:val="18"/>
          <w:szCs w:val="18"/>
        </w:rPr>
      </w:pPr>
      <w:r w:rsidRPr="003C1549">
        <w:rPr>
          <w:b/>
          <w:bCs/>
        </w:rPr>
        <w:t>Punktiga</w:t>
      </w:r>
      <w:r w:rsidR="69280212" w:rsidRPr="003C1549">
        <w:rPr>
          <w:b/>
          <w:bCs/>
        </w:rPr>
        <w:t xml:space="preserve"> </w:t>
      </w:r>
      <w:r w:rsidR="008C11F1" w:rsidRPr="003C1549">
        <w:rPr>
          <w:b/>
          <w:bCs/>
        </w:rPr>
        <w:t xml:space="preserve">53 </w:t>
      </w:r>
      <w:r w:rsidR="18676850" w:rsidRPr="003C1549">
        <w:rPr>
          <w:rStyle w:val="normaltextrun"/>
          <w:rFonts w:eastAsiaTheme="majorEastAsia"/>
          <w:color w:val="000000" w:themeColor="text1"/>
        </w:rPr>
        <w:t xml:space="preserve">lisatakse § 168 lõige </w:t>
      </w:r>
      <w:r w:rsidR="188537DC" w:rsidRPr="003C1549">
        <w:rPr>
          <w:rStyle w:val="normaltextrun"/>
          <w:color w:val="000000" w:themeColor="text1"/>
        </w:rPr>
        <w:t>2</w:t>
      </w:r>
      <w:r w:rsidR="00785BA9" w:rsidRPr="003C1549">
        <w:rPr>
          <w:rStyle w:val="normaltextrun"/>
          <w:color w:val="000000" w:themeColor="text1"/>
          <w:vertAlign w:val="superscript"/>
        </w:rPr>
        <w:t>1</w:t>
      </w:r>
      <w:r w:rsidR="18676850" w:rsidRPr="003C1549">
        <w:rPr>
          <w:rStyle w:val="normaltextrun"/>
          <w:rFonts w:eastAsiaTheme="majorEastAsia"/>
          <w:color w:val="000000" w:themeColor="text1"/>
        </w:rPr>
        <w:t>, millega kehtestatakse erand tootes püsivalt ja keemiliselt seotud kasvuhoonegaaside heitkogustele</w:t>
      </w:r>
      <w:r w:rsidR="004A0D84" w:rsidRPr="003C1549">
        <w:rPr>
          <w:rStyle w:val="normaltextrun"/>
          <w:rFonts w:eastAsiaTheme="majorEastAsia"/>
          <w:color w:val="000000" w:themeColor="text1"/>
        </w:rPr>
        <w:t>. S</w:t>
      </w:r>
      <w:r w:rsidR="18676850" w:rsidRPr="003C1549">
        <w:rPr>
          <w:rStyle w:val="normaltextrun"/>
          <w:rFonts w:eastAsiaTheme="majorEastAsia"/>
          <w:color w:val="000000" w:themeColor="text1"/>
        </w:rPr>
        <w:t>ellega võetakse üle direktiivi 2003/87 artik</w:t>
      </w:r>
      <w:r w:rsidR="00D230DC" w:rsidRPr="003C1549">
        <w:rPr>
          <w:rStyle w:val="normaltextrun"/>
          <w:rFonts w:eastAsiaTheme="majorEastAsia"/>
          <w:color w:val="000000" w:themeColor="text1"/>
        </w:rPr>
        <w:t>li</w:t>
      </w:r>
      <w:r w:rsidR="18676850" w:rsidRPr="003C1549">
        <w:rPr>
          <w:rStyle w:val="normaltextrun"/>
          <w:rFonts w:eastAsiaTheme="majorEastAsia"/>
          <w:color w:val="000000" w:themeColor="text1"/>
        </w:rPr>
        <w:t xml:space="preserve"> 12 lõige 3b. Kasvuhoonegaase, mida ei paisata otse atmosfääri, tuleks ELi HKSi kohaselt käsitada heitkogustena ning nende heitkoguste eest tuleks tagastada lubatud heitkoguse ühikuid, välja arvatud juhul, kui koguseid säilitatakse säilitamiskohas või kui need on tootes püsivalt </w:t>
      </w:r>
      <w:r w:rsidR="18676850" w:rsidRPr="003C1549">
        <w:rPr>
          <w:rStyle w:val="normaltextrun"/>
          <w:rFonts w:eastAsiaTheme="majorEastAsia"/>
          <w:color w:val="000000" w:themeColor="text1"/>
        </w:rPr>
        <w:lastRenderedPageBreak/>
        <w:t>keemiliselt seotud, nii et tavapärasel kasutamisel ja pärast toote olelusringi lõppu toimuva tavapärase tegevuse käigus n</w:t>
      </w:r>
      <w:r w:rsidR="00D230DC" w:rsidRPr="003C1549">
        <w:rPr>
          <w:rStyle w:val="normaltextrun"/>
          <w:rFonts w:eastAsiaTheme="majorEastAsia"/>
          <w:color w:val="000000" w:themeColor="text1"/>
        </w:rPr>
        <w:t>ee</w:t>
      </w:r>
      <w:r w:rsidR="18676850" w:rsidRPr="003C1549">
        <w:rPr>
          <w:rStyle w:val="normaltextrun"/>
          <w:rFonts w:eastAsiaTheme="majorEastAsia"/>
          <w:color w:val="000000" w:themeColor="text1"/>
        </w:rPr>
        <w:t>d atmosfääri ei satu. Selliste heitkoguste puhul ei ole lubatud heitkoguse ühikute tagastamise kohustust. Euroopa Komisjon võtab vastu ka delegeeritud õigusakti</w:t>
      </w:r>
      <w:r w:rsidR="00D230DC" w:rsidRPr="003C1549">
        <w:rPr>
          <w:rStyle w:val="normaltextrun"/>
          <w:rFonts w:eastAsiaTheme="majorEastAsia"/>
          <w:color w:val="000000" w:themeColor="text1"/>
        </w:rPr>
        <w:t>,</w:t>
      </w:r>
      <w:r w:rsidR="18676850" w:rsidRPr="003C1549">
        <w:rPr>
          <w:rStyle w:val="normaltextrun"/>
          <w:rFonts w:eastAsiaTheme="majorEastAsia"/>
          <w:color w:val="000000" w:themeColor="text1"/>
        </w:rPr>
        <w:t xml:space="preserve"> täpsustades nõudeid</w:t>
      </w:r>
      <w:r w:rsidR="00D230DC" w:rsidRPr="003C1549">
        <w:rPr>
          <w:rStyle w:val="normaltextrun"/>
          <w:rFonts w:eastAsiaTheme="majorEastAsia"/>
          <w:color w:val="000000" w:themeColor="text1"/>
        </w:rPr>
        <w:t>,</w:t>
      </w:r>
      <w:r w:rsidR="18676850" w:rsidRPr="003C1549">
        <w:rPr>
          <w:rStyle w:val="normaltextrun"/>
          <w:rFonts w:eastAsiaTheme="majorEastAsia"/>
          <w:color w:val="000000" w:themeColor="text1"/>
        </w:rPr>
        <w:t xml:space="preserve"> mille kohaselt saab lugeda kasvuhoonegaasid tootes püsivalt keemiliselt seotuks. Tavapärast tegevust pärast toote olelusringi lõppu mõistetakse laialt, </w:t>
      </w:r>
      <w:r w:rsidR="004A0D84" w:rsidRPr="003C1549">
        <w:rPr>
          <w:rStyle w:val="normaltextrun"/>
          <w:rFonts w:eastAsiaTheme="majorEastAsia"/>
          <w:color w:val="000000" w:themeColor="text1"/>
        </w:rPr>
        <w:t>st</w:t>
      </w:r>
      <w:r w:rsidR="18676850" w:rsidRPr="003C1549">
        <w:rPr>
          <w:rStyle w:val="normaltextrun"/>
          <w:rFonts w:eastAsiaTheme="majorEastAsia"/>
          <w:color w:val="000000" w:themeColor="text1"/>
        </w:rPr>
        <w:t xml:space="preserve"> kõiki pärast toote olelusringi lõppu toimuvaid toiminguid, sealhulgas korduskasutamine, taastootmine, ringlussevõtt ja kõrvaldamine, nagu põletamine ja prügilasse ladestamine.</w:t>
      </w:r>
    </w:p>
    <w:p w14:paraId="6DCD4DF1" w14:textId="6DA7FD6C" w:rsidR="002D3277" w:rsidRPr="003C1549" w:rsidRDefault="002D3277" w:rsidP="006B4EE5">
      <w:pPr>
        <w:pStyle w:val="Standard"/>
        <w:widowControl/>
        <w:jc w:val="both"/>
        <w:rPr>
          <w:rFonts w:eastAsia="Times New Roman" w:cs="Times New Roman"/>
          <w:b/>
          <w:bCs/>
        </w:rPr>
      </w:pPr>
    </w:p>
    <w:p w14:paraId="6097EDB2" w14:textId="6717E6D2" w:rsidR="003E2443" w:rsidRPr="003C1549" w:rsidRDefault="49A5A78D"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54 </w:t>
      </w:r>
      <w:r w:rsidRPr="003C1549">
        <w:rPr>
          <w:rFonts w:eastAsia="Times New Roman" w:cs="Times New Roman"/>
        </w:rPr>
        <w:t>muudetakse § 168 lõiget 4, laiendades kehtinud seaduse sätet ka laevandusettevõtjatele. Uue sõnastuse</w:t>
      </w:r>
      <w:r w:rsidR="004A0D84" w:rsidRPr="003C1549">
        <w:rPr>
          <w:rFonts w:eastAsia="Times New Roman" w:cs="Times New Roman"/>
        </w:rPr>
        <w:t xml:space="preserve"> järgi</w:t>
      </w:r>
      <w:r w:rsidRPr="003C1549">
        <w:rPr>
          <w:rFonts w:eastAsia="Times New Roman" w:cs="Times New Roman"/>
        </w:rPr>
        <w:t xml:space="preserve"> võivad lisaks p</w:t>
      </w:r>
      <w:r w:rsidRPr="003C1549">
        <w:rPr>
          <w:rStyle w:val="normaltextrun"/>
          <w:color w:val="000000" w:themeColor="text1"/>
        </w:rPr>
        <w:t>aikse heiteallika käitajale ja õhusõiduki käitajale ka laevandusettevõtjad lubatud heitkoguse ühikute tagastamise kohustuse täitmisel kasutada teise Euroopa Liidu liikmesriigi eraldatud lubatud heitkoguse ühikuid, välja arvatud juhul, kui lubatud heitkoguse ühikud on väljastanud liikmesriik, kelle suhtes muutuvad paikse heiteallika käitaja, õhusõiduki käitaja ja laevandusettevõtja kohustused kehtetuks.</w:t>
      </w:r>
      <w:r w:rsidR="63AE8DA4" w:rsidRPr="003C1549">
        <w:t xml:space="preserve"> </w:t>
      </w:r>
      <w:r w:rsidR="63AE8DA4" w:rsidRPr="003C1549">
        <w:rPr>
          <w:rStyle w:val="normaltextrun"/>
          <w:color w:val="000000" w:themeColor="text1"/>
        </w:rPr>
        <w:t xml:space="preserve">Punktiga </w:t>
      </w:r>
      <w:r w:rsidR="006B4EE5" w:rsidRPr="003C1549">
        <w:rPr>
          <w:rStyle w:val="normaltextrun"/>
          <w:color w:val="000000" w:themeColor="text1"/>
        </w:rPr>
        <w:t xml:space="preserve">57 </w:t>
      </w:r>
      <w:r w:rsidR="63AE8DA4" w:rsidRPr="003C1549">
        <w:rPr>
          <w:rStyle w:val="normaltextrun"/>
          <w:color w:val="000000" w:themeColor="text1"/>
        </w:rPr>
        <w:t>võetakse üle direktiiv</w:t>
      </w:r>
      <w:r w:rsidR="006B4EE5" w:rsidRPr="003C1549">
        <w:rPr>
          <w:rStyle w:val="normaltextrun"/>
          <w:color w:val="000000" w:themeColor="text1"/>
        </w:rPr>
        <w:t>i</w:t>
      </w:r>
      <w:r w:rsidR="63AE8DA4" w:rsidRPr="003C1549">
        <w:rPr>
          <w:rStyle w:val="normaltextrun"/>
          <w:color w:val="000000" w:themeColor="text1"/>
        </w:rPr>
        <w:t xml:space="preserve"> 2003/87 artik</w:t>
      </w:r>
      <w:r w:rsidR="006B4EE5" w:rsidRPr="003C1549">
        <w:rPr>
          <w:rStyle w:val="normaltextrun"/>
          <w:color w:val="000000" w:themeColor="text1"/>
        </w:rPr>
        <w:t>li</w:t>
      </w:r>
      <w:r w:rsidR="63AE8DA4" w:rsidRPr="003C1549">
        <w:rPr>
          <w:rStyle w:val="normaltextrun"/>
          <w:color w:val="000000" w:themeColor="text1"/>
        </w:rPr>
        <w:t xml:space="preserve"> 12 lõige 2.</w:t>
      </w:r>
    </w:p>
    <w:p w14:paraId="7B2B2876" w14:textId="77777777" w:rsidR="00B57050" w:rsidRPr="003C1549" w:rsidRDefault="00B57050" w:rsidP="006B4EE5">
      <w:pPr>
        <w:pStyle w:val="Standard"/>
        <w:widowControl/>
        <w:jc w:val="both"/>
        <w:rPr>
          <w:rFonts w:eastAsia="Times New Roman" w:cs="Times New Roman"/>
          <w:b/>
          <w:bCs/>
        </w:rPr>
      </w:pPr>
    </w:p>
    <w:p w14:paraId="018BE799" w14:textId="519FFE7F" w:rsidR="00B57050" w:rsidRPr="003C1549" w:rsidRDefault="41378E4E" w:rsidP="006B4EE5">
      <w:pPr>
        <w:pStyle w:val="Standard"/>
        <w:widowControl/>
        <w:jc w:val="both"/>
        <w:rPr>
          <w:rStyle w:val="normaltextrun"/>
          <w:color w:val="000000" w:themeColor="text1"/>
        </w:rPr>
      </w:pPr>
      <w:r w:rsidRPr="003C1549">
        <w:rPr>
          <w:rFonts w:eastAsia="Times New Roman" w:cs="Times New Roman"/>
          <w:b/>
          <w:bCs/>
        </w:rPr>
        <w:t xml:space="preserve">Punktiga </w:t>
      </w:r>
      <w:r w:rsidR="008C11F1" w:rsidRPr="003C1549">
        <w:rPr>
          <w:rFonts w:eastAsia="Times New Roman" w:cs="Times New Roman"/>
          <w:b/>
          <w:bCs/>
        </w:rPr>
        <w:t xml:space="preserve">55 </w:t>
      </w:r>
      <w:r w:rsidR="4140218D" w:rsidRPr="003C1549">
        <w:rPr>
          <w:rFonts w:eastAsia="Times New Roman" w:cs="Times New Roman"/>
        </w:rPr>
        <w:t>täiendatakse §</w:t>
      </w:r>
      <w:r w:rsidR="006B4EE5" w:rsidRPr="003C1549">
        <w:rPr>
          <w:rFonts w:eastAsia="Times New Roman" w:cs="Times New Roman"/>
        </w:rPr>
        <w:t xml:space="preserve"> </w:t>
      </w:r>
      <w:r w:rsidR="4A73A24A" w:rsidRPr="003C1549">
        <w:rPr>
          <w:rFonts w:eastAsia="Times New Roman" w:cs="Times New Roman"/>
        </w:rPr>
        <w:t>168 lõi</w:t>
      </w:r>
      <w:r w:rsidR="562F0A92" w:rsidRPr="003C1549">
        <w:rPr>
          <w:rFonts w:eastAsia="Times New Roman" w:cs="Times New Roman"/>
        </w:rPr>
        <w:t>gete</w:t>
      </w:r>
      <w:r w:rsidR="4A73A24A" w:rsidRPr="003C1549">
        <w:rPr>
          <w:rFonts w:eastAsia="Times New Roman" w:cs="Times New Roman"/>
        </w:rPr>
        <w:t xml:space="preserve">ga </w:t>
      </w:r>
      <w:r w:rsidR="60907410" w:rsidRPr="003C1549">
        <w:rPr>
          <w:rFonts w:eastAsia="Times New Roman" w:cs="Times New Roman"/>
        </w:rPr>
        <w:t>8</w:t>
      </w:r>
      <w:r w:rsidR="1F270B08" w:rsidRPr="003C1549">
        <w:rPr>
          <w:rFonts w:eastAsia="Times New Roman" w:cs="Times New Roman"/>
        </w:rPr>
        <w:t>–</w:t>
      </w:r>
      <w:r w:rsidR="60907410" w:rsidRPr="003C1549">
        <w:rPr>
          <w:rFonts w:eastAsia="Times New Roman" w:cs="Times New Roman"/>
        </w:rPr>
        <w:t>1</w:t>
      </w:r>
      <w:r w:rsidR="440DB096" w:rsidRPr="003C1549">
        <w:rPr>
          <w:rFonts w:eastAsia="Times New Roman" w:cs="Times New Roman"/>
        </w:rPr>
        <w:t>1</w:t>
      </w:r>
      <w:r w:rsidR="0F2FCF0C" w:rsidRPr="003C1549">
        <w:rPr>
          <w:rFonts w:eastAsia="Times New Roman" w:cs="Times New Roman"/>
        </w:rPr>
        <w:t xml:space="preserve">, et defineerida </w:t>
      </w:r>
      <w:r w:rsidR="00BF2F65" w:rsidRPr="003C1549">
        <w:rPr>
          <w:rFonts w:eastAsia="Times New Roman" w:cs="Times New Roman"/>
        </w:rPr>
        <w:t>terminid</w:t>
      </w:r>
      <w:r w:rsidR="0F2FCF0C" w:rsidRPr="003C1549">
        <w:rPr>
          <w:rFonts w:eastAsia="Times New Roman" w:cs="Times New Roman"/>
        </w:rPr>
        <w:t xml:space="preserve"> „reis“, „</w:t>
      </w:r>
      <w:r w:rsidR="00D505A0" w:rsidRPr="003C1549">
        <w:rPr>
          <w:rFonts w:eastAsia="Times New Roman" w:cs="Times New Roman"/>
        </w:rPr>
        <w:t>merematkelaev</w:t>
      </w:r>
      <w:r w:rsidR="0F2FCF0C" w:rsidRPr="003C1549">
        <w:rPr>
          <w:rFonts w:eastAsia="Times New Roman" w:cs="Times New Roman"/>
        </w:rPr>
        <w:t>“ ning „külastatav sadam“</w:t>
      </w:r>
      <w:r w:rsidR="4A73A24A" w:rsidRPr="003C1549">
        <w:rPr>
          <w:rFonts w:eastAsia="Times New Roman" w:cs="Times New Roman"/>
        </w:rPr>
        <w:t>.</w:t>
      </w:r>
      <w:r w:rsidR="116E5158" w:rsidRPr="003C1549">
        <w:rPr>
          <w:rFonts w:eastAsia="Times New Roman" w:cs="Times New Roman"/>
        </w:rPr>
        <w:t xml:space="preserve"> </w:t>
      </w:r>
      <w:r w:rsidR="006B4EE5" w:rsidRPr="003C1549">
        <w:rPr>
          <w:rFonts w:eastAsia="Times New Roman" w:cs="Times New Roman"/>
        </w:rPr>
        <w:t>Selle p</w:t>
      </w:r>
      <w:r w:rsidR="116E5158" w:rsidRPr="003C1549">
        <w:rPr>
          <w:rStyle w:val="normaltextrun"/>
          <w:color w:val="000000" w:themeColor="text1"/>
        </w:rPr>
        <w:t>unktiga võetakse üle direktiiv</w:t>
      </w:r>
      <w:r w:rsidR="006B4EE5" w:rsidRPr="003C1549">
        <w:rPr>
          <w:rStyle w:val="normaltextrun"/>
          <w:color w:val="000000" w:themeColor="text1"/>
        </w:rPr>
        <w:t>i</w:t>
      </w:r>
      <w:r w:rsidR="116E5158" w:rsidRPr="003C1549">
        <w:rPr>
          <w:rStyle w:val="normaltextrun"/>
          <w:color w:val="000000" w:themeColor="text1"/>
        </w:rPr>
        <w:t xml:space="preserve"> 2003/87 artik</w:t>
      </w:r>
      <w:r w:rsidR="006B4EE5" w:rsidRPr="003C1549">
        <w:rPr>
          <w:rStyle w:val="normaltextrun"/>
          <w:color w:val="000000" w:themeColor="text1"/>
        </w:rPr>
        <w:t>li</w:t>
      </w:r>
      <w:r w:rsidR="116E5158" w:rsidRPr="003C1549">
        <w:rPr>
          <w:rStyle w:val="normaltextrun"/>
          <w:color w:val="000000" w:themeColor="text1"/>
        </w:rPr>
        <w:t xml:space="preserve"> 3 lõiked x, z ja aa.</w:t>
      </w:r>
      <w:r w:rsidR="00D505A0" w:rsidRPr="003C1549">
        <w:rPr>
          <w:rStyle w:val="normaltextrun"/>
          <w:color w:val="000000" w:themeColor="text1"/>
        </w:rPr>
        <w:t xml:space="preserve"> Merematkelaev on eestikeelne vaste direktiivis kasutuse</w:t>
      </w:r>
      <w:r w:rsidR="006B4EE5" w:rsidRPr="003C1549">
        <w:rPr>
          <w:rStyle w:val="normaltextrun"/>
          <w:color w:val="000000" w:themeColor="text1"/>
        </w:rPr>
        <w:t>l</w:t>
      </w:r>
      <w:r w:rsidR="00D505A0" w:rsidRPr="003C1549">
        <w:rPr>
          <w:rStyle w:val="normaltextrun"/>
          <w:color w:val="000000" w:themeColor="text1"/>
        </w:rPr>
        <w:t xml:space="preserve"> olevale kruiisilaevale</w:t>
      </w:r>
      <w:r w:rsidR="00785BA9" w:rsidRPr="003C1549">
        <w:rPr>
          <w:rStyle w:val="normaltextrun"/>
          <w:color w:val="000000" w:themeColor="text1"/>
        </w:rPr>
        <w:t>. Mõiste on kasutusel ka meresõiduohutuse seaduses</w:t>
      </w:r>
      <w:r w:rsidR="00D505A0" w:rsidRPr="003C1549">
        <w:rPr>
          <w:rStyle w:val="normaltextrun"/>
          <w:color w:val="000000" w:themeColor="text1"/>
        </w:rPr>
        <w:t>.</w:t>
      </w:r>
    </w:p>
    <w:p w14:paraId="6F409B31" w14:textId="77777777" w:rsidR="00B57050" w:rsidRPr="003C1549" w:rsidRDefault="00B57050" w:rsidP="006B4EE5">
      <w:pPr>
        <w:pStyle w:val="Standard"/>
        <w:widowControl/>
        <w:jc w:val="both"/>
        <w:rPr>
          <w:rFonts w:eastAsia="Times New Roman" w:cs="Times New Roman"/>
        </w:rPr>
      </w:pPr>
    </w:p>
    <w:p w14:paraId="318A449E" w14:textId="6709C23C" w:rsidR="47943ED3" w:rsidRPr="003C1549" w:rsidRDefault="116E5158" w:rsidP="006B4EE5">
      <w:pPr>
        <w:pStyle w:val="Standard"/>
        <w:widowControl/>
        <w:jc w:val="both"/>
        <w:rPr>
          <w:rFonts w:eastAsia="Times New Roman" w:cs="Times New Roman"/>
          <w:color w:val="000000" w:themeColor="text1"/>
        </w:rPr>
      </w:pPr>
      <w:r w:rsidRPr="003C1549">
        <w:rPr>
          <w:rFonts w:eastAsia="Times New Roman" w:cs="Times New Roman"/>
          <w:b/>
          <w:bCs/>
        </w:rPr>
        <w:t xml:space="preserve">Punktiga </w:t>
      </w:r>
      <w:r w:rsidR="008C11F1" w:rsidRPr="003C1549">
        <w:rPr>
          <w:rFonts w:eastAsia="Times New Roman" w:cs="Times New Roman"/>
          <w:b/>
          <w:bCs/>
        </w:rPr>
        <w:t xml:space="preserve">56 </w:t>
      </w:r>
      <w:r w:rsidRPr="003C1549">
        <w:rPr>
          <w:rStyle w:val="normaltextrun"/>
          <w:rFonts w:eastAsiaTheme="majorEastAsia"/>
          <w:color w:val="000000" w:themeColor="text1"/>
        </w:rPr>
        <w:t xml:space="preserve">täiendatakse seadust </w:t>
      </w:r>
      <w:r w:rsidR="006B4EE5" w:rsidRPr="003C1549">
        <w:rPr>
          <w:rFonts w:eastAsia="Times New Roman" w:cs="Times New Roman"/>
        </w:rPr>
        <w:t>§-</w:t>
      </w:r>
      <w:r w:rsidRPr="003C1549">
        <w:rPr>
          <w:rStyle w:val="normaltextrun"/>
          <w:rFonts w:eastAsiaTheme="majorEastAsia"/>
          <w:color w:val="000000" w:themeColor="text1"/>
        </w:rPr>
        <w:t>ga 168</w:t>
      </w:r>
      <w:r w:rsidRPr="003C1549">
        <w:rPr>
          <w:rStyle w:val="normaltextrun"/>
          <w:rFonts w:eastAsiaTheme="majorEastAsia"/>
          <w:color w:val="000000" w:themeColor="text1"/>
          <w:vertAlign w:val="superscript"/>
        </w:rPr>
        <w:t>1</w:t>
      </w:r>
      <w:r w:rsidR="7B5BB327" w:rsidRPr="003C1549">
        <w:rPr>
          <w:rFonts w:eastAsia="Times New Roman" w:cs="Times New Roman"/>
          <w:b/>
          <w:bCs/>
          <w:color w:val="000000" w:themeColor="text1"/>
        </w:rPr>
        <w:t xml:space="preserve"> </w:t>
      </w:r>
      <w:r w:rsidR="7B5BB327" w:rsidRPr="003C1549">
        <w:rPr>
          <w:rStyle w:val="normaltextrun"/>
          <w:rFonts w:eastAsiaTheme="majorEastAsia"/>
          <w:color w:val="000000" w:themeColor="text1"/>
        </w:rPr>
        <w:t>„</w:t>
      </w:r>
      <w:r w:rsidR="1ADAFBB5" w:rsidRPr="003C1549">
        <w:rPr>
          <w:rStyle w:val="normaltextrun"/>
          <w:rFonts w:eastAsiaTheme="majorEastAsia"/>
          <w:color w:val="000000" w:themeColor="text1"/>
        </w:rPr>
        <w:t>Esimesse kauplemissüsteemi kuuluva õ</w:t>
      </w:r>
      <w:r w:rsidR="1ADAFBB5" w:rsidRPr="003C1549">
        <w:rPr>
          <w:rFonts w:eastAsia="Times New Roman" w:cs="Times New Roman"/>
          <w:color w:val="000000" w:themeColor="text1"/>
        </w:rPr>
        <w:t>husõiduki käitaja</w:t>
      </w:r>
      <w:r w:rsidR="1ADAFBB5" w:rsidRPr="003C1549">
        <w:rPr>
          <w:rStyle w:val="normaltextrun"/>
          <w:rFonts w:eastAsiaTheme="majorEastAsia"/>
          <w:color w:val="000000" w:themeColor="text1"/>
        </w:rPr>
        <w:t xml:space="preserve"> lubatud heitkoguse ühikute tagastamise erisused</w:t>
      </w:r>
      <w:r w:rsidR="006B4EE5" w:rsidRPr="003C1549">
        <w:rPr>
          <w:rStyle w:val="normaltextrun"/>
          <w:rFonts w:eastAsiaTheme="majorEastAsia"/>
          <w:color w:val="000000" w:themeColor="text1"/>
        </w:rPr>
        <w:t>“</w:t>
      </w:r>
      <w:r w:rsidR="7B5BB327" w:rsidRPr="003C1549">
        <w:rPr>
          <w:rFonts w:eastAsia="Times New Roman" w:cs="Times New Roman"/>
          <w:color w:val="000000" w:themeColor="text1"/>
        </w:rPr>
        <w:t>.</w:t>
      </w:r>
    </w:p>
    <w:p w14:paraId="06BD4205" w14:textId="77777777" w:rsidR="00785BA9" w:rsidRPr="003C1549" w:rsidRDefault="00785BA9" w:rsidP="006B4EE5">
      <w:pPr>
        <w:pStyle w:val="Standard"/>
        <w:widowControl/>
        <w:jc w:val="both"/>
      </w:pPr>
    </w:p>
    <w:p w14:paraId="1C8E9300" w14:textId="073648B8" w:rsidR="00B57050" w:rsidRPr="003C1549" w:rsidRDefault="758F322C" w:rsidP="00351B7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Lõiked </w:t>
      </w:r>
      <w:r w:rsidR="1041A597" w:rsidRPr="003C1549">
        <w:rPr>
          <w:rFonts w:ascii="Times New Roman" w:eastAsia="Times New Roman" w:hAnsi="Times New Roman" w:cs="Times New Roman"/>
          <w:sz w:val="24"/>
          <w:szCs w:val="24"/>
        </w:rPr>
        <w:t>1</w:t>
      </w:r>
      <w:r w:rsidR="3B1CB7F4" w:rsidRPr="003C1549">
        <w:rPr>
          <w:rFonts w:ascii="Times New Roman" w:eastAsia="Times New Roman" w:hAnsi="Times New Roman" w:cs="Times New Roman"/>
          <w:sz w:val="24"/>
          <w:szCs w:val="24"/>
        </w:rPr>
        <w:t>–</w:t>
      </w:r>
      <w:r w:rsidR="37BD8B45" w:rsidRPr="003C1549">
        <w:rPr>
          <w:rFonts w:ascii="Times New Roman" w:eastAsia="Times New Roman" w:hAnsi="Times New Roman" w:cs="Times New Roman"/>
          <w:sz w:val="24"/>
          <w:szCs w:val="24"/>
        </w:rPr>
        <w:t>3</w:t>
      </w:r>
      <w:r w:rsidR="4A73A24A" w:rsidRPr="003C1549">
        <w:rPr>
          <w:rFonts w:ascii="Times New Roman" w:eastAsia="Times New Roman" w:hAnsi="Times New Roman" w:cs="Times New Roman"/>
          <w:sz w:val="24"/>
          <w:szCs w:val="24"/>
        </w:rPr>
        <w:t xml:space="preserve"> sätestavad tingimused, mille puhul Transpordiamet arvutab igal aastal välja eelmise kalendriaasta kompenseerimisnõuded teatud lendude puhul ning teavitab iga aasta 30. novembriks vastavaid õhusõiduki käitajaid. Samuti arvutab Transpordiamet CORSIA nõuete täitmise perioodi lõplike kompenseerimisnõuete kogusumma ja teavitab sellest asjakohaseid õhusõiduki käitajaid CORSIA nõuete täitmise perioodi viimasele aastale järgneva aasta 30. </w:t>
      </w:r>
      <w:r w:rsidR="3017B4C0" w:rsidRPr="003C1549">
        <w:rPr>
          <w:rFonts w:ascii="Times New Roman" w:eastAsia="Times New Roman" w:hAnsi="Times New Roman" w:cs="Times New Roman"/>
          <w:sz w:val="24"/>
          <w:szCs w:val="24"/>
        </w:rPr>
        <w:t>n</w:t>
      </w:r>
      <w:r w:rsidR="4A73A24A" w:rsidRPr="003C1549">
        <w:rPr>
          <w:rFonts w:ascii="Times New Roman" w:eastAsia="Times New Roman" w:hAnsi="Times New Roman" w:cs="Times New Roman"/>
          <w:sz w:val="24"/>
          <w:szCs w:val="24"/>
        </w:rPr>
        <w:t>ovembriks.</w:t>
      </w:r>
      <w:r w:rsidR="749C4215" w:rsidRPr="003C1549">
        <w:rPr>
          <w:rFonts w:ascii="Times New Roman" w:eastAsia="Times New Roman" w:hAnsi="Times New Roman" w:cs="Times New Roman"/>
          <w:sz w:val="24"/>
          <w:szCs w:val="24"/>
        </w:rPr>
        <w:t xml:space="preserve"> Direktiivi 2003/87 artikli 25a lõike 3 alusel võtab komisjon igal aastal vastu loetelu riikide kohta, mida loetakse heitkoguste suhtes CORSIAt kohaldavaks. 2023. aasta kohta </w:t>
      </w:r>
      <w:r w:rsidR="76473379" w:rsidRPr="003C1549">
        <w:rPr>
          <w:rFonts w:ascii="Times New Roman" w:eastAsia="Times New Roman" w:hAnsi="Times New Roman" w:cs="Times New Roman"/>
          <w:sz w:val="24"/>
          <w:szCs w:val="24"/>
        </w:rPr>
        <w:t xml:space="preserve">on kehtestatud loetelu komisjoni rakendusmääruses (EL) 2024/622 nende riikide kohta, mida loetakse Euroopa Parlamendi ja nõukogu direktiivi 2003/87/EÜ tähenduses 2023. aasta heitkoguste suhtes CORSIAt kohaldavaks (ELT L, 2024/622, 23.2.2024). </w:t>
      </w:r>
      <w:r w:rsidR="4A73A24A" w:rsidRPr="003C1549">
        <w:rPr>
          <w:rFonts w:ascii="Times New Roman" w:eastAsia="Times New Roman" w:hAnsi="Times New Roman" w:cs="Times New Roman"/>
          <w:sz w:val="24"/>
          <w:szCs w:val="24"/>
        </w:rPr>
        <w:t>S</w:t>
      </w:r>
      <w:r w:rsidR="37706F56" w:rsidRPr="003C1549">
        <w:rPr>
          <w:rFonts w:ascii="Times New Roman" w:eastAsia="Times New Roman" w:hAnsi="Times New Roman" w:cs="Times New Roman"/>
          <w:sz w:val="24"/>
          <w:szCs w:val="24"/>
        </w:rPr>
        <w:t>ättega</w:t>
      </w:r>
      <w:r w:rsidR="4A73A24A" w:rsidRPr="003C1549">
        <w:rPr>
          <w:rFonts w:ascii="Times New Roman" w:eastAsia="Times New Roman" w:hAnsi="Times New Roman" w:cs="Times New Roman"/>
          <w:sz w:val="24"/>
          <w:szCs w:val="24"/>
        </w:rPr>
        <w:t xml:space="preserve"> võetakse üle direktiiv</w:t>
      </w:r>
      <w:r w:rsidR="19DDF5AF" w:rsidRPr="003C1549">
        <w:rPr>
          <w:rFonts w:ascii="Times New Roman" w:eastAsia="Times New Roman" w:hAnsi="Times New Roman" w:cs="Times New Roman"/>
          <w:sz w:val="24"/>
          <w:szCs w:val="24"/>
        </w:rPr>
        <w:t>i</w:t>
      </w:r>
      <w:r w:rsidR="4A73A24A" w:rsidRPr="003C1549">
        <w:rPr>
          <w:rFonts w:ascii="Times New Roman" w:eastAsia="Times New Roman" w:hAnsi="Times New Roman" w:cs="Times New Roman"/>
          <w:sz w:val="24"/>
          <w:szCs w:val="24"/>
        </w:rPr>
        <w:t xml:space="preserve"> 2003/87 artik</w:t>
      </w:r>
      <w:r w:rsidR="006B4EE5" w:rsidRPr="003C1549">
        <w:rPr>
          <w:rFonts w:ascii="Times New Roman" w:eastAsia="Times New Roman" w:hAnsi="Times New Roman" w:cs="Times New Roman"/>
          <w:sz w:val="24"/>
          <w:szCs w:val="24"/>
        </w:rPr>
        <w:t>li</w:t>
      </w:r>
      <w:r w:rsidR="4A73A24A" w:rsidRPr="003C1549">
        <w:rPr>
          <w:rFonts w:ascii="Times New Roman" w:eastAsia="Times New Roman" w:hAnsi="Times New Roman" w:cs="Times New Roman"/>
          <w:sz w:val="24"/>
          <w:szCs w:val="24"/>
        </w:rPr>
        <w:t xml:space="preserve"> 12 lõige 6.</w:t>
      </w:r>
    </w:p>
    <w:p w14:paraId="24AA311B" w14:textId="77777777" w:rsidR="00B57050" w:rsidRPr="003C1549" w:rsidRDefault="00B57050" w:rsidP="00351B7F">
      <w:pPr>
        <w:spacing w:after="0" w:line="240" w:lineRule="auto"/>
        <w:jc w:val="both"/>
        <w:rPr>
          <w:rFonts w:ascii="Times New Roman" w:eastAsia="Times New Roman" w:hAnsi="Times New Roman" w:cs="Times New Roman"/>
          <w:color w:val="D13438"/>
          <w:sz w:val="24"/>
          <w:szCs w:val="24"/>
        </w:rPr>
      </w:pPr>
    </w:p>
    <w:p w14:paraId="302AA4F0" w14:textId="145E417F" w:rsidR="00B57050" w:rsidRPr="003C1549" w:rsidRDefault="08233B3E" w:rsidP="00351B7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Lõige </w:t>
      </w:r>
      <w:r w:rsidR="29EAF5F9" w:rsidRPr="003C1549">
        <w:rPr>
          <w:rFonts w:ascii="Times New Roman" w:eastAsia="Times New Roman" w:hAnsi="Times New Roman" w:cs="Times New Roman"/>
          <w:sz w:val="24"/>
          <w:szCs w:val="24"/>
        </w:rPr>
        <w:t>4</w:t>
      </w:r>
      <w:r w:rsidR="4A73A24A" w:rsidRPr="003C1549">
        <w:rPr>
          <w:rFonts w:ascii="Times New Roman" w:eastAsia="Times New Roman" w:hAnsi="Times New Roman" w:cs="Times New Roman"/>
          <w:sz w:val="24"/>
          <w:szCs w:val="24"/>
        </w:rPr>
        <w:t xml:space="preserve"> </w:t>
      </w:r>
      <w:r w:rsidR="6C45EE5E" w:rsidRPr="003C1549">
        <w:rPr>
          <w:rFonts w:ascii="Times New Roman" w:eastAsia="Times New Roman" w:hAnsi="Times New Roman" w:cs="Times New Roman"/>
          <w:sz w:val="24"/>
          <w:szCs w:val="24"/>
        </w:rPr>
        <w:t>s</w:t>
      </w:r>
      <w:r w:rsidR="4A73A24A" w:rsidRPr="003C1549">
        <w:rPr>
          <w:rFonts w:ascii="Times New Roman" w:eastAsia="Times New Roman" w:hAnsi="Times New Roman" w:cs="Times New Roman"/>
          <w:sz w:val="24"/>
          <w:szCs w:val="24"/>
        </w:rPr>
        <w:t>ätestab tingimused õhusõiduki käitajatele Euroopa Parlamendi ja nõukogu direktiivi (EL) 20</w:t>
      </w:r>
      <w:r w:rsidR="1CD2C215" w:rsidRPr="003C1549">
        <w:rPr>
          <w:rFonts w:ascii="Times New Roman" w:eastAsia="Times New Roman" w:hAnsi="Times New Roman" w:cs="Times New Roman"/>
          <w:sz w:val="24"/>
          <w:szCs w:val="24"/>
        </w:rPr>
        <w:t>03</w:t>
      </w:r>
      <w:r w:rsidR="4A73A24A" w:rsidRPr="003C1549">
        <w:rPr>
          <w:rFonts w:ascii="Times New Roman" w:eastAsia="Times New Roman" w:hAnsi="Times New Roman" w:cs="Times New Roman"/>
          <w:sz w:val="24"/>
          <w:szCs w:val="24"/>
        </w:rPr>
        <w:t>/</w:t>
      </w:r>
      <w:r w:rsidR="6E517F9D" w:rsidRPr="003C1549">
        <w:rPr>
          <w:rFonts w:ascii="Times New Roman" w:eastAsia="Times New Roman" w:hAnsi="Times New Roman" w:cs="Times New Roman"/>
          <w:sz w:val="24"/>
          <w:szCs w:val="24"/>
        </w:rPr>
        <w:t>87</w:t>
      </w:r>
      <w:r w:rsidR="4A73A24A" w:rsidRPr="003C1549">
        <w:rPr>
          <w:rFonts w:ascii="Times New Roman" w:eastAsia="Times New Roman" w:hAnsi="Times New Roman" w:cs="Times New Roman"/>
          <w:sz w:val="24"/>
          <w:szCs w:val="24"/>
        </w:rPr>
        <w:t xml:space="preserve"> artiklis 11a </w:t>
      </w:r>
      <w:r w:rsidR="00BF2F65" w:rsidRPr="003C1549">
        <w:rPr>
          <w:rFonts w:ascii="Times New Roman" w:eastAsia="Times New Roman" w:hAnsi="Times New Roman" w:cs="Times New Roman"/>
          <w:sz w:val="24"/>
          <w:szCs w:val="24"/>
        </w:rPr>
        <w:t xml:space="preserve">nimetatud </w:t>
      </w:r>
      <w:r w:rsidR="4A73A24A" w:rsidRPr="003C1549">
        <w:rPr>
          <w:rFonts w:ascii="Times New Roman" w:eastAsia="Times New Roman" w:hAnsi="Times New Roman" w:cs="Times New Roman"/>
          <w:sz w:val="24"/>
          <w:szCs w:val="24"/>
        </w:rPr>
        <w:t>ühiku</w:t>
      </w:r>
      <w:r w:rsidR="006B4EE5" w:rsidRPr="003C1549">
        <w:rPr>
          <w:rFonts w:ascii="Times New Roman" w:eastAsia="Times New Roman" w:hAnsi="Times New Roman" w:cs="Times New Roman"/>
          <w:sz w:val="24"/>
          <w:szCs w:val="24"/>
        </w:rPr>
        <w:t>te</w:t>
      </w:r>
      <w:r w:rsidR="4A73A24A" w:rsidRPr="003C1549">
        <w:rPr>
          <w:rFonts w:ascii="Times New Roman" w:eastAsia="Times New Roman" w:hAnsi="Times New Roman" w:cs="Times New Roman"/>
          <w:sz w:val="24"/>
          <w:szCs w:val="24"/>
        </w:rPr>
        <w:t xml:space="preserve"> kehtetuks tunnistamise kohta. Kehtetuks tunnista</w:t>
      </w:r>
      <w:r w:rsidR="00BF2F65" w:rsidRPr="003C1549">
        <w:rPr>
          <w:rFonts w:ascii="Times New Roman" w:eastAsia="Times New Roman" w:hAnsi="Times New Roman" w:cs="Times New Roman"/>
          <w:sz w:val="24"/>
          <w:szCs w:val="24"/>
        </w:rPr>
        <w:t>takse</w:t>
      </w:r>
      <w:r w:rsidR="4A73A24A" w:rsidRPr="003C1549">
        <w:rPr>
          <w:rFonts w:ascii="Times New Roman" w:eastAsia="Times New Roman" w:hAnsi="Times New Roman" w:cs="Times New Roman"/>
          <w:sz w:val="24"/>
          <w:szCs w:val="24"/>
        </w:rPr>
        <w:t xml:space="preserve"> 2021.–2023. aasta heitkogus</w:t>
      </w:r>
      <w:r w:rsidR="00BF2F65" w:rsidRPr="003C1549">
        <w:rPr>
          <w:rFonts w:ascii="Times New Roman" w:eastAsia="Times New Roman" w:hAnsi="Times New Roman" w:cs="Times New Roman"/>
          <w:sz w:val="24"/>
          <w:szCs w:val="24"/>
        </w:rPr>
        <w:t>ed</w:t>
      </w:r>
      <w:r w:rsidR="4A73A24A" w:rsidRPr="003C1549">
        <w:rPr>
          <w:rFonts w:ascii="Times New Roman" w:eastAsia="Times New Roman" w:hAnsi="Times New Roman" w:cs="Times New Roman"/>
          <w:sz w:val="24"/>
          <w:szCs w:val="24"/>
        </w:rPr>
        <w:t xml:space="preserve"> hiljemalt 31. jaanuariks 2025 ja 2024.–2026. aasta heitkogus</w:t>
      </w:r>
      <w:r w:rsidR="00BF2F65" w:rsidRPr="003C1549">
        <w:rPr>
          <w:rFonts w:ascii="Times New Roman" w:eastAsia="Times New Roman" w:hAnsi="Times New Roman" w:cs="Times New Roman"/>
          <w:sz w:val="24"/>
          <w:szCs w:val="24"/>
        </w:rPr>
        <w:t>ed</w:t>
      </w:r>
      <w:r w:rsidR="4A73A24A" w:rsidRPr="003C1549">
        <w:rPr>
          <w:rFonts w:ascii="Times New Roman" w:eastAsia="Times New Roman" w:hAnsi="Times New Roman" w:cs="Times New Roman"/>
          <w:sz w:val="24"/>
          <w:szCs w:val="24"/>
        </w:rPr>
        <w:t xml:space="preserve"> hiljemalt 31. jaanuariks 2028. Sellega võetakse üle direktiiv</w:t>
      </w:r>
      <w:r w:rsidR="006B4EE5" w:rsidRPr="003C1549">
        <w:rPr>
          <w:rFonts w:ascii="Times New Roman" w:eastAsia="Times New Roman" w:hAnsi="Times New Roman" w:cs="Times New Roman"/>
          <w:sz w:val="24"/>
          <w:szCs w:val="24"/>
        </w:rPr>
        <w:t>i</w:t>
      </w:r>
      <w:r w:rsidR="4A73A24A" w:rsidRPr="003C1549">
        <w:rPr>
          <w:rFonts w:ascii="Times New Roman" w:eastAsia="Times New Roman" w:hAnsi="Times New Roman" w:cs="Times New Roman"/>
          <w:sz w:val="24"/>
          <w:szCs w:val="24"/>
        </w:rPr>
        <w:t xml:space="preserve"> 2003/87 artik</w:t>
      </w:r>
      <w:r w:rsidR="006B4EE5" w:rsidRPr="003C1549">
        <w:rPr>
          <w:rFonts w:ascii="Times New Roman" w:eastAsia="Times New Roman" w:hAnsi="Times New Roman" w:cs="Times New Roman"/>
          <w:sz w:val="24"/>
          <w:szCs w:val="24"/>
        </w:rPr>
        <w:t>li</w:t>
      </w:r>
      <w:r w:rsidR="4A73A24A" w:rsidRPr="003C1549">
        <w:rPr>
          <w:rFonts w:ascii="Times New Roman" w:eastAsia="Times New Roman" w:hAnsi="Times New Roman" w:cs="Times New Roman"/>
          <w:sz w:val="24"/>
          <w:szCs w:val="24"/>
        </w:rPr>
        <w:t xml:space="preserve"> </w:t>
      </w:r>
      <w:r w:rsidR="4A73A24A" w:rsidRPr="003C1549">
        <w:rPr>
          <w:rFonts w:ascii="Times New Roman" w:eastAsia="Times New Roman" w:hAnsi="Times New Roman" w:cs="Times New Roman"/>
        </w:rPr>
        <w:t>12</w:t>
      </w:r>
      <w:r w:rsidR="4A73A24A" w:rsidRPr="003C1549">
        <w:rPr>
          <w:rFonts w:ascii="Times New Roman" w:eastAsia="Times New Roman" w:hAnsi="Times New Roman" w:cs="Times New Roman"/>
          <w:sz w:val="24"/>
          <w:szCs w:val="24"/>
        </w:rPr>
        <w:t xml:space="preserve"> lõige 9.</w:t>
      </w:r>
    </w:p>
    <w:p w14:paraId="6F0653A4" w14:textId="77777777" w:rsidR="00B57050" w:rsidRPr="003C1549" w:rsidRDefault="00B57050" w:rsidP="00351B7F">
      <w:pPr>
        <w:spacing w:after="0" w:line="240" w:lineRule="auto"/>
        <w:jc w:val="both"/>
        <w:rPr>
          <w:rFonts w:ascii="Times New Roman" w:eastAsia="Times New Roman" w:hAnsi="Times New Roman" w:cs="Times New Roman"/>
          <w:color w:val="D13438"/>
          <w:sz w:val="24"/>
          <w:szCs w:val="24"/>
        </w:rPr>
      </w:pPr>
    </w:p>
    <w:p w14:paraId="60C3AD37" w14:textId="4267C2CC" w:rsidR="00B57050" w:rsidRPr="003C1549" w:rsidRDefault="71F5898E" w:rsidP="00351B7F">
      <w:pPr>
        <w:spacing w:after="0" w:line="240" w:lineRule="auto"/>
        <w:jc w:val="both"/>
        <w:rPr>
          <w:rFonts w:ascii="Times New Roman" w:eastAsia="Times New Roman" w:hAnsi="Times New Roman" w:cs="Times New Roman"/>
          <w:color w:val="D13438"/>
          <w:sz w:val="24"/>
          <w:szCs w:val="24"/>
        </w:rPr>
      </w:pPr>
      <w:r w:rsidRPr="003C1549">
        <w:rPr>
          <w:rFonts w:ascii="Times New Roman" w:eastAsia="Times New Roman" w:hAnsi="Times New Roman" w:cs="Times New Roman"/>
          <w:sz w:val="24"/>
          <w:szCs w:val="24"/>
        </w:rPr>
        <w:t xml:space="preserve">Lõiked </w:t>
      </w:r>
      <w:r w:rsidR="4A73A24A" w:rsidRPr="003C1549">
        <w:rPr>
          <w:rFonts w:ascii="Times New Roman" w:eastAsia="Times New Roman" w:hAnsi="Times New Roman" w:cs="Times New Roman"/>
          <w:sz w:val="24"/>
          <w:szCs w:val="24"/>
        </w:rPr>
        <w:t>5</w:t>
      </w:r>
      <w:r w:rsidR="59EBE040" w:rsidRPr="003C1549">
        <w:rPr>
          <w:rFonts w:ascii="Times New Roman" w:eastAsia="Times New Roman" w:hAnsi="Times New Roman" w:cs="Times New Roman"/>
          <w:sz w:val="24"/>
          <w:szCs w:val="24"/>
        </w:rPr>
        <w:t xml:space="preserve"> ja </w:t>
      </w:r>
      <w:r w:rsidR="3FE0B3BA" w:rsidRPr="003C1549">
        <w:rPr>
          <w:rFonts w:ascii="Times New Roman" w:eastAsia="Times New Roman" w:hAnsi="Times New Roman" w:cs="Times New Roman"/>
          <w:sz w:val="24"/>
          <w:szCs w:val="24"/>
        </w:rPr>
        <w:t>6</w:t>
      </w:r>
      <w:r w:rsidR="4A73A24A" w:rsidRPr="003C1549">
        <w:rPr>
          <w:rFonts w:ascii="Times New Roman" w:eastAsia="Times New Roman" w:hAnsi="Times New Roman" w:cs="Times New Roman"/>
          <w:sz w:val="24"/>
          <w:szCs w:val="24"/>
        </w:rPr>
        <w:t xml:space="preserve"> sätestavad, et heitkoguste eest, mis tekivad kuni 31. detsembrini 2026 lõigetes nimetatud lendudest, ei ole õhusõiduki käitajad kohustatud lubatud heitkoguse ühikuid tagastama.</w:t>
      </w:r>
      <w:r w:rsidR="2C3FC69D" w:rsidRPr="003C1549">
        <w:rPr>
          <w:rFonts w:ascii="Times New Roman" w:eastAsia="Times New Roman" w:hAnsi="Times New Roman" w:cs="Times New Roman"/>
          <w:sz w:val="24"/>
          <w:szCs w:val="24"/>
        </w:rPr>
        <w:t xml:space="preserve"> </w:t>
      </w:r>
      <w:r w:rsidR="3A2A67A1" w:rsidRPr="003C1549">
        <w:rPr>
          <w:rFonts w:ascii="Times New Roman" w:eastAsia="Times New Roman" w:hAnsi="Times New Roman" w:cs="Times New Roman"/>
          <w:sz w:val="24"/>
          <w:szCs w:val="24"/>
        </w:rPr>
        <w:t xml:space="preserve">Lennud, mis suunduvad ja väljuvad riikidesse, mida ÜRO määratluse kohaselt käsitatakse vähim arenenud riikide ja väikeste arenevate saareriikidena ning mis ei rakenda CORSIAt (välja arvatud need riigid, mille SKP elaniku kohta on liidu keskmisega võrdne või sellest kõrgem), </w:t>
      </w:r>
      <w:r w:rsidR="6ABC808F" w:rsidRPr="003C1549">
        <w:rPr>
          <w:rFonts w:ascii="Times New Roman" w:eastAsia="Times New Roman" w:hAnsi="Times New Roman" w:cs="Times New Roman"/>
          <w:sz w:val="24"/>
          <w:szCs w:val="24"/>
        </w:rPr>
        <w:t>vabastatakse</w:t>
      </w:r>
      <w:r w:rsidR="3A2A67A1" w:rsidRPr="003C1549">
        <w:rPr>
          <w:rFonts w:ascii="Times New Roman" w:eastAsia="Times New Roman" w:hAnsi="Times New Roman" w:cs="Times New Roman"/>
          <w:sz w:val="24"/>
          <w:szCs w:val="24"/>
        </w:rPr>
        <w:t xml:space="preserve"> kohustusest tagastada lubatud heitkoguse ühikud või ühikud kehtetuks tunnistada. Selline erand on kehtestatud määramata ajaks. </w:t>
      </w:r>
      <w:r w:rsidR="00BF2F65" w:rsidRPr="003C1549">
        <w:rPr>
          <w:rFonts w:ascii="Times New Roman" w:eastAsia="Times New Roman" w:hAnsi="Times New Roman" w:cs="Times New Roman"/>
          <w:sz w:val="24"/>
          <w:szCs w:val="24"/>
        </w:rPr>
        <w:t>Nende lõigetega</w:t>
      </w:r>
      <w:r w:rsidR="4A73A24A" w:rsidRPr="003C1549">
        <w:rPr>
          <w:rFonts w:ascii="Times New Roman" w:eastAsia="Times New Roman" w:hAnsi="Times New Roman" w:cs="Times New Roman"/>
          <w:sz w:val="24"/>
          <w:szCs w:val="24"/>
        </w:rPr>
        <w:t xml:space="preserve"> võetakse üle direktiiv</w:t>
      </w:r>
      <w:r w:rsidR="1BD954FB" w:rsidRPr="003C1549">
        <w:rPr>
          <w:rFonts w:ascii="Times New Roman" w:eastAsia="Times New Roman" w:hAnsi="Times New Roman" w:cs="Times New Roman"/>
          <w:sz w:val="24"/>
          <w:szCs w:val="24"/>
        </w:rPr>
        <w:t>i</w:t>
      </w:r>
      <w:r w:rsidR="4A73A24A" w:rsidRPr="003C1549">
        <w:rPr>
          <w:rFonts w:ascii="Times New Roman" w:eastAsia="Times New Roman" w:hAnsi="Times New Roman" w:cs="Times New Roman"/>
          <w:sz w:val="24"/>
          <w:szCs w:val="24"/>
        </w:rPr>
        <w:t xml:space="preserve"> 2003/87 artik</w:t>
      </w:r>
      <w:r w:rsidR="7DB0F602" w:rsidRPr="003C1549">
        <w:rPr>
          <w:rFonts w:ascii="Times New Roman" w:eastAsia="Times New Roman" w:hAnsi="Times New Roman" w:cs="Times New Roman"/>
          <w:sz w:val="24"/>
          <w:szCs w:val="24"/>
        </w:rPr>
        <w:t>li</w:t>
      </w:r>
      <w:r w:rsidR="4A73A24A" w:rsidRPr="003C1549">
        <w:rPr>
          <w:rFonts w:ascii="Times New Roman" w:eastAsia="Times New Roman" w:hAnsi="Times New Roman" w:cs="Times New Roman"/>
          <w:sz w:val="24"/>
          <w:szCs w:val="24"/>
        </w:rPr>
        <w:t xml:space="preserve"> 25a lõiked 4</w:t>
      </w:r>
      <w:r w:rsidR="0889B9D5" w:rsidRPr="003C1549">
        <w:rPr>
          <w:rFonts w:ascii="Times New Roman" w:eastAsia="Times New Roman" w:hAnsi="Times New Roman" w:cs="Times New Roman"/>
          <w:sz w:val="24"/>
          <w:szCs w:val="24"/>
        </w:rPr>
        <w:t>–</w:t>
      </w:r>
      <w:r w:rsidR="4A73A24A" w:rsidRPr="003C1549">
        <w:rPr>
          <w:rFonts w:ascii="Times New Roman" w:eastAsia="Times New Roman" w:hAnsi="Times New Roman" w:cs="Times New Roman"/>
          <w:sz w:val="24"/>
          <w:szCs w:val="24"/>
        </w:rPr>
        <w:t>6.</w:t>
      </w:r>
    </w:p>
    <w:p w14:paraId="7CE69D11" w14:textId="77777777" w:rsidR="00B57050" w:rsidRPr="003C1549" w:rsidRDefault="00B57050" w:rsidP="006B4EE5">
      <w:pPr>
        <w:pStyle w:val="Standard"/>
        <w:widowControl/>
        <w:jc w:val="both"/>
        <w:rPr>
          <w:rFonts w:eastAsia="Times New Roman" w:cs="Times New Roman"/>
          <w:b/>
          <w:bCs/>
        </w:rPr>
      </w:pPr>
    </w:p>
    <w:p w14:paraId="79058B39" w14:textId="0900181C" w:rsidR="0043386C" w:rsidRPr="003C1549" w:rsidRDefault="714CEE24" w:rsidP="00351B7F">
      <w:pPr>
        <w:pStyle w:val="paragraph"/>
        <w:spacing w:beforeAutospacing="0" w:after="0" w:afterAutospacing="0" w:line="240" w:lineRule="auto"/>
        <w:jc w:val="both"/>
        <w:textAlignment w:val="baseline"/>
        <w:rPr>
          <w:rFonts w:ascii="Segoe UI" w:hAnsi="Segoe UI" w:cs="Segoe UI"/>
          <w:color w:val="000000" w:themeColor="text1"/>
          <w:sz w:val="18"/>
          <w:szCs w:val="18"/>
        </w:rPr>
      </w:pPr>
      <w:bookmarkStart w:id="26" w:name="_Hlk164954724"/>
      <w:r w:rsidRPr="003C1549">
        <w:rPr>
          <w:b/>
          <w:bCs/>
        </w:rPr>
        <w:t xml:space="preserve">Punktiga </w:t>
      </w:r>
      <w:r w:rsidR="008C11F1" w:rsidRPr="003C1549">
        <w:rPr>
          <w:b/>
          <w:bCs/>
        </w:rPr>
        <w:t xml:space="preserve">57 </w:t>
      </w:r>
      <w:r w:rsidRPr="003C1549">
        <w:rPr>
          <w:rStyle w:val="normaltextrun"/>
          <w:rFonts w:eastAsiaTheme="majorEastAsia"/>
          <w:color w:val="000000" w:themeColor="text1"/>
        </w:rPr>
        <w:t xml:space="preserve">täiendatakse seadust </w:t>
      </w:r>
      <w:r w:rsidR="006B4EE5" w:rsidRPr="003C1549">
        <w:t>§-</w:t>
      </w:r>
      <w:r w:rsidRPr="003C1549">
        <w:rPr>
          <w:rStyle w:val="normaltextrun"/>
          <w:rFonts w:eastAsiaTheme="majorEastAsia"/>
          <w:color w:val="000000" w:themeColor="text1"/>
        </w:rPr>
        <w:t>ga 168</w:t>
      </w:r>
      <w:r w:rsidR="006B4EE5" w:rsidRPr="003C1549">
        <w:rPr>
          <w:rStyle w:val="normaltextrun"/>
          <w:rFonts w:eastAsiaTheme="majorEastAsia"/>
          <w:color w:val="000000" w:themeColor="text1"/>
          <w:vertAlign w:val="superscript"/>
        </w:rPr>
        <w:t>2</w:t>
      </w:r>
      <w:r w:rsidRPr="003C1549">
        <w:rPr>
          <w:rStyle w:val="normaltextrun"/>
          <w:rFonts w:eastAsiaTheme="majorEastAsia"/>
          <w:color w:val="000000" w:themeColor="text1"/>
        </w:rPr>
        <w:t xml:space="preserve"> „Esimesse kauplemissüsteemi kuuluva laevandusettevõtja lubatud heitkoguse ühikute tagastamise erisused“.</w:t>
      </w:r>
    </w:p>
    <w:bookmarkEnd w:id="26"/>
    <w:p w14:paraId="24B7F67A" w14:textId="77562A36" w:rsidR="009A720B" w:rsidRPr="003C1549" w:rsidRDefault="009A720B" w:rsidP="006B4EE5">
      <w:pPr>
        <w:pStyle w:val="Standard"/>
        <w:widowControl/>
        <w:jc w:val="both"/>
        <w:rPr>
          <w:rFonts w:eastAsia="Times New Roman" w:cs="Times New Roman"/>
        </w:rPr>
      </w:pPr>
    </w:p>
    <w:p w14:paraId="3B061812" w14:textId="3A686E02" w:rsidR="5A5A3121" w:rsidRPr="003C1549" w:rsidRDefault="49CABD85" w:rsidP="006B4EE5">
      <w:pPr>
        <w:pStyle w:val="Standard"/>
        <w:widowControl/>
        <w:jc w:val="both"/>
        <w:rPr>
          <w:rFonts w:eastAsia="Times New Roman" w:cs="Times New Roman"/>
          <w:color w:val="333333"/>
        </w:rPr>
      </w:pPr>
      <w:r w:rsidRPr="003C1549">
        <w:rPr>
          <w:rFonts w:eastAsia="Times New Roman" w:cs="Times New Roman"/>
        </w:rPr>
        <w:t>Lõike</w:t>
      </w:r>
      <w:r w:rsidR="006B4EE5" w:rsidRPr="003C1549">
        <w:rPr>
          <w:rFonts w:eastAsia="Times New Roman" w:cs="Times New Roman"/>
        </w:rPr>
        <w:t>s</w:t>
      </w:r>
      <w:r w:rsidRPr="003C1549">
        <w:rPr>
          <w:rFonts w:eastAsia="Times New Roman" w:cs="Times New Roman"/>
        </w:rPr>
        <w:t xml:space="preserve"> 1</w:t>
      </w:r>
      <w:r w:rsidR="5D1E49A5" w:rsidRPr="003C1549">
        <w:rPr>
          <w:rFonts w:eastAsia="Times New Roman" w:cs="Times New Roman"/>
          <w:vertAlign w:val="superscript"/>
        </w:rPr>
        <w:t xml:space="preserve"> </w:t>
      </w:r>
      <w:r w:rsidR="5D1E49A5" w:rsidRPr="003C1549">
        <w:rPr>
          <w:rFonts w:eastAsia="Times New Roman" w:cs="Times New Roman"/>
        </w:rPr>
        <w:t xml:space="preserve">sätestatakse ELi HKSi rakendamise üleminekuperiood. </w:t>
      </w:r>
      <w:r w:rsidR="006B4EE5" w:rsidRPr="003C1549">
        <w:rPr>
          <w:rFonts w:eastAsia="Times New Roman" w:cs="Times New Roman"/>
        </w:rPr>
        <w:t>D</w:t>
      </w:r>
      <w:r w:rsidR="5D1E49A5" w:rsidRPr="003C1549">
        <w:rPr>
          <w:rFonts w:eastAsia="Times New Roman" w:cs="Times New Roman"/>
        </w:rPr>
        <w:t xml:space="preserve">irektiivi 2003/87 artikli 3gb </w:t>
      </w:r>
      <w:r w:rsidR="006B4EE5" w:rsidRPr="003C1549">
        <w:rPr>
          <w:rFonts w:eastAsia="Times New Roman" w:cs="Times New Roman"/>
        </w:rPr>
        <w:t xml:space="preserve">kohaselt </w:t>
      </w:r>
      <w:r w:rsidR="5D1E49A5" w:rsidRPr="003C1549">
        <w:rPr>
          <w:rFonts w:eastAsia="Times New Roman" w:cs="Times New Roman"/>
        </w:rPr>
        <w:t>tuleb laevandusettevõtetel tagastada 2024. aastal 40% lubatud heitkoguse ühikuid võrreldes heitkoguse aruandes esitatud kogusega. 2025. aastal tuleb tagastada lubatud heitkoguse ühikuid 70% ulatuses ning 2026. aastal 100% ulatuses. Üleminekuperiood võimaldab laevandusettevõtjatel ELi HKSi rakendamist alustada järk-järgult ja madalamate kuludega. Samas ei mõjuta see laevandusettevõtjate esitatavaid heitkoguse aruandeid. Aruandes tuleb aru anda kogu kalendriaasta jooksul tekkinud kasvuhoonegaaside heitkoguse kohta</w:t>
      </w:r>
      <w:r w:rsidR="71D16E9A" w:rsidRPr="003C1549">
        <w:rPr>
          <w:rFonts w:eastAsia="Times New Roman" w:cs="Times New Roman"/>
        </w:rPr>
        <w:t>.</w:t>
      </w:r>
      <w:r w:rsidR="6880CEF9" w:rsidRPr="003C1549">
        <w:rPr>
          <w:rFonts w:eastAsia="Times New Roman" w:cs="Times New Roman"/>
        </w:rPr>
        <w:t xml:space="preserve"> Tegemist ei ole laevandusettevõtjate jaoks uue </w:t>
      </w:r>
      <w:r w:rsidR="006B4EE5" w:rsidRPr="003C1549">
        <w:rPr>
          <w:rFonts w:eastAsia="Times New Roman" w:cs="Times New Roman"/>
        </w:rPr>
        <w:t>teabega</w:t>
      </w:r>
      <w:r w:rsidR="74B4C7F6" w:rsidRPr="003C1549">
        <w:rPr>
          <w:rFonts w:eastAsia="Times New Roman" w:cs="Times New Roman"/>
        </w:rPr>
        <w:t xml:space="preserve">. </w:t>
      </w:r>
      <w:r w:rsidR="00351B7F" w:rsidRPr="003C1549">
        <w:rPr>
          <w:rFonts w:eastAsia="Times New Roman" w:cs="Times New Roman"/>
        </w:rPr>
        <w:t xml:space="preserve">Juba 2013. aastal võttis komisjon vastu strateegia, millega liidetakse  meretranspordist pärit heite küsimuste lahendamise põhimõtted järk-järgult liidu kasvuhoonegaaside heite vähendamise poliitikasse. </w:t>
      </w:r>
      <w:r w:rsidR="74B4C7F6" w:rsidRPr="003C1549">
        <w:rPr>
          <w:rFonts w:eastAsia="Times New Roman" w:cs="Times New Roman"/>
          <w:color w:val="333333"/>
        </w:rPr>
        <w:t xml:space="preserve">Selle lähenemisviisi esimese sammuna kehtestas liit Euroopa Parlamendi ja nõukogu määrusega (EL) 2015/757 meretranspordist pärit heitkoguste seire, aruandluse ja kontrolli süsteemi, millele pidi järgnema meretranspordist pärit heite vähendamise eesmärkide kehtestamine ja turupõhise meetme kohaldamine. </w:t>
      </w:r>
      <w:r w:rsidR="14C4D5E7" w:rsidRPr="003C1549">
        <w:rPr>
          <w:rFonts w:eastAsia="Times New Roman" w:cs="Times New Roman"/>
        </w:rPr>
        <w:t>Alates määruse jõustumisest on laevandussektoris kasvuhoonegaaside seire ja aruandlus toimunud määruse sätete kohaselt. Määruse põhjenduspunktides 3, 4 ja 10 on öeldud järgm</w:t>
      </w:r>
      <w:r w:rsidR="20BF3AFD" w:rsidRPr="003C1549">
        <w:rPr>
          <w:rFonts w:eastAsia="Times New Roman" w:cs="Times New Roman"/>
        </w:rPr>
        <w:t>ist</w:t>
      </w:r>
      <w:r w:rsidR="00030533" w:rsidRPr="003C1549">
        <w:rPr>
          <w:rFonts w:eastAsia="Times New Roman" w:cs="Times New Roman"/>
        </w:rPr>
        <w:t>, et</w:t>
      </w:r>
      <w:r w:rsidR="20BF3AFD" w:rsidRPr="003C1549">
        <w:rPr>
          <w:rFonts w:eastAsia="Times New Roman" w:cs="Times New Roman"/>
        </w:rPr>
        <w:t xml:space="preserve"> </w:t>
      </w:r>
      <w:r w:rsidR="20BF3AFD" w:rsidRPr="003C1549">
        <w:rPr>
          <w:rFonts w:eastAsia="Times New Roman" w:cs="Times New Roman"/>
          <w:i/>
          <w:iCs/>
        </w:rPr>
        <w:t>r</w:t>
      </w:r>
      <w:r w:rsidR="20BF3AFD" w:rsidRPr="003C1549">
        <w:rPr>
          <w:rFonts w:eastAsia="Times New Roman" w:cs="Times New Roman"/>
          <w:i/>
          <w:iCs/>
          <w:color w:val="333333"/>
        </w:rPr>
        <w:t>ahvusvaheline merelaevandus on ainus transpordiliik, mida ei ole lisatud liidu kohustusse vähendada kasvuhoonegaaside heitkoguseid. Käesoleva määruse ettepanekuga kaasneva mõjuhinnangu kohaselt kasvas liiduga seotud rahvusvahelise laevanduse CO</w:t>
      </w:r>
      <w:r w:rsidR="20BF3AFD" w:rsidRPr="003C1549">
        <w:rPr>
          <w:rFonts w:eastAsia="Times New Roman" w:cs="Times New Roman"/>
          <w:i/>
          <w:iCs/>
          <w:color w:val="333333"/>
          <w:vertAlign w:val="subscript"/>
        </w:rPr>
        <w:t>2</w:t>
      </w:r>
      <w:r w:rsidR="20BF3AFD" w:rsidRPr="003C1549">
        <w:rPr>
          <w:rFonts w:eastAsia="Times New Roman" w:cs="Times New Roman"/>
          <w:i/>
          <w:iCs/>
          <w:color w:val="333333"/>
        </w:rPr>
        <w:t xml:space="preserve"> heitkogus ajavahemikus 1990. aastast kuni 2007. aastani 48%. Arvestades asjaolu, et teaduslik arusaam meretranspordi muust kui CO</w:t>
      </w:r>
      <w:r w:rsidR="20BF3AFD" w:rsidRPr="003C1549">
        <w:rPr>
          <w:rFonts w:eastAsia="Times New Roman" w:cs="Times New Roman"/>
          <w:i/>
          <w:iCs/>
          <w:color w:val="333333"/>
          <w:vertAlign w:val="subscript"/>
        </w:rPr>
        <w:t>2</w:t>
      </w:r>
      <w:r w:rsidR="20BF3AFD" w:rsidRPr="003C1549">
        <w:rPr>
          <w:rFonts w:eastAsia="Times New Roman" w:cs="Times New Roman"/>
          <w:i/>
          <w:iCs/>
          <w:color w:val="333333"/>
        </w:rPr>
        <w:t xml:space="preserve"> heitkogustest tuleneva mõju kohta ülemaailmsele kliimale on kiiresti muutumas, tuleks hinnangut selle mõju kohta käesoleva määruse raames korrapäraselt ajakohastada. Oma hinnangute alusel peaks komisjon analüüsima kõnealuste heitkoguste vähendamise eesmärgil poliitikale ja meetmetele avalduvat mõju.</w:t>
      </w:r>
      <w:r w:rsidR="10F4D485" w:rsidRPr="003C1549">
        <w:rPr>
          <w:rFonts w:eastAsia="Times New Roman" w:cs="Times New Roman"/>
          <w:i/>
          <w:iCs/>
          <w:color w:val="333333"/>
        </w:rPr>
        <w:t xml:space="preserve"> Parim võimalus vähendada laevanduse CO</w:t>
      </w:r>
      <w:r w:rsidR="10F4D485" w:rsidRPr="003C1549">
        <w:rPr>
          <w:rFonts w:eastAsia="Times New Roman" w:cs="Times New Roman"/>
          <w:i/>
          <w:iCs/>
          <w:color w:val="333333"/>
          <w:vertAlign w:val="subscript"/>
        </w:rPr>
        <w:t>2</w:t>
      </w:r>
      <w:r w:rsidR="10F4D485" w:rsidRPr="003C1549">
        <w:rPr>
          <w:rFonts w:eastAsia="Times New Roman" w:cs="Times New Roman"/>
          <w:i/>
          <w:iCs/>
          <w:color w:val="333333"/>
        </w:rPr>
        <w:t xml:space="preserve"> heitkoguseid liidu tasandil on jätkuvalt laevade kütusekulul põhineva CO</w:t>
      </w:r>
      <w:r w:rsidR="10F4D485" w:rsidRPr="003C1549">
        <w:rPr>
          <w:rFonts w:eastAsia="Times New Roman" w:cs="Times New Roman"/>
          <w:i/>
          <w:iCs/>
          <w:color w:val="333333"/>
          <w:vertAlign w:val="subscript"/>
        </w:rPr>
        <w:t>2</w:t>
      </w:r>
      <w:r w:rsidR="10F4D485" w:rsidRPr="003C1549">
        <w:rPr>
          <w:rFonts w:eastAsia="Times New Roman" w:cs="Times New Roman"/>
          <w:i/>
          <w:iCs/>
          <w:color w:val="333333"/>
        </w:rPr>
        <w:t xml:space="preserve"> heitkoguste seire-, aruandlus- ja kontrollisüsteemi loomine, mis oleks esimene samm meretranspordist pärit heitkoguste lisamisel liidu kasvuhoonegaaside heitkoguste vähendamise kohustusse koos teiste sektorite heitkogustega, mis juba aitavad seda kohustust täita.</w:t>
      </w:r>
    </w:p>
    <w:p w14:paraId="3ED41C58" w14:textId="5E0F69B3" w:rsidR="102AA7C9" w:rsidRPr="003C1549" w:rsidRDefault="102AA7C9" w:rsidP="006B4EE5">
      <w:pPr>
        <w:pStyle w:val="Standard"/>
        <w:widowControl/>
        <w:jc w:val="both"/>
        <w:rPr>
          <w:rFonts w:eastAsia="Times New Roman" w:cs="Times New Roman"/>
          <w:i/>
          <w:iCs/>
          <w:color w:val="333333"/>
        </w:rPr>
      </w:pPr>
    </w:p>
    <w:p w14:paraId="63CAEF2F" w14:textId="144AF93C" w:rsidR="2A62F2BA" w:rsidRPr="003C1549" w:rsidRDefault="16772970" w:rsidP="006B4EE5">
      <w:pPr>
        <w:pStyle w:val="Standard"/>
        <w:widowControl/>
        <w:jc w:val="both"/>
        <w:rPr>
          <w:rFonts w:eastAsia="Times New Roman" w:cs="Times New Roman"/>
        </w:rPr>
      </w:pPr>
      <w:r w:rsidRPr="003C1549">
        <w:rPr>
          <w:rFonts w:eastAsia="Times New Roman" w:cs="Times New Roman"/>
          <w:color w:val="333333"/>
        </w:rPr>
        <w:t xml:space="preserve">12. oktoobril </w:t>
      </w:r>
      <w:r w:rsidR="58E65C7B" w:rsidRPr="003C1549">
        <w:rPr>
          <w:rFonts w:eastAsia="Times New Roman" w:cs="Times New Roman"/>
          <w:color w:val="333333"/>
        </w:rPr>
        <w:t xml:space="preserve">2023 </w:t>
      </w:r>
      <w:r w:rsidR="60A9DD0A" w:rsidRPr="003C1549">
        <w:rPr>
          <w:rFonts w:eastAsia="Times New Roman" w:cs="Times New Roman"/>
          <w:color w:val="333333"/>
        </w:rPr>
        <w:t xml:space="preserve">võttis komisjon vastu delegeeritud määruse (EL) 2023/2776, millega muudetakse Euroopa Parlamendi ja nõukogu määrust (EL) 2015/757 seoses meretranspordist pärit kasvuhoonegaaside heitkoguste ja muu olulise teabe seire normidega. Määruse põhjenduspunktis </w:t>
      </w:r>
      <w:r w:rsidR="686D831B" w:rsidRPr="003C1549">
        <w:rPr>
          <w:rFonts w:eastAsia="Times New Roman" w:cs="Times New Roman"/>
          <w:color w:val="333333"/>
        </w:rPr>
        <w:t>11 on selge viide meretranspordi lisamise kohta EL</w:t>
      </w:r>
      <w:r w:rsidR="00030533" w:rsidRPr="003C1549">
        <w:rPr>
          <w:rFonts w:eastAsia="Times New Roman" w:cs="Times New Roman"/>
          <w:color w:val="333333"/>
        </w:rPr>
        <w:t>i</w:t>
      </w:r>
      <w:r w:rsidR="686D831B" w:rsidRPr="003C1549">
        <w:rPr>
          <w:rFonts w:eastAsia="Times New Roman" w:cs="Times New Roman"/>
          <w:color w:val="333333"/>
        </w:rPr>
        <w:t xml:space="preserve"> HKSi alates 01.01.2024: </w:t>
      </w:r>
      <w:r w:rsidR="00030533" w:rsidRPr="003C1549">
        <w:rPr>
          <w:rFonts w:eastAsia="Times New Roman" w:cs="Times New Roman"/>
          <w:color w:val="333333"/>
        </w:rPr>
        <w:t>„</w:t>
      </w:r>
      <w:r w:rsidR="686D831B" w:rsidRPr="003C1549">
        <w:rPr>
          <w:rFonts w:eastAsia="Times New Roman" w:cs="Times New Roman"/>
          <w:i/>
          <w:iCs/>
        </w:rPr>
        <w:t>Meretranspordist pärit kasvuhoonegaaside heitkogused lisatakse ELi HKSi alates 1. jaanuaril 2024 algavast aruandlusperioodist ning metaani ja dilämmastikoksiidi heitkogused lisatakse määruse (EL) 2015/757 kohaldamisalasse alates 1. jaanuarist 2024.</w:t>
      </w:r>
      <w:r w:rsidR="00030533" w:rsidRPr="003C1549">
        <w:rPr>
          <w:rFonts w:eastAsia="Times New Roman" w:cs="Times New Roman"/>
          <w:i/>
          <w:iCs/>
        </w:rPr>
        <w:t>“</w:t>
      </w:r>
      <w:r w:rsidR="686D831B" w:rsidRPr="003C1549">
        <w:rPr>
          <w:rFonts w:eastAsia="Times New Roman" w:cs="Times New Roman"/>
          <w:i/>
          <w:iCs/>
        </w:rPr>
        <w:t xml:space="preserve"> </w:t>
      </w:r>
      <w:r w:rsidR="686D831B" w:rsidRPr="003C1549">
        <w:rPr>
          <w:rFonts w:eastAsia="Times New Roman" w:cs="Times New Roman"/>
        </w:rPr>
        <w:t xml:space="preserve">Määrust kohaldatakse alates 1. jaanuarist 2024, mistõttu </w:t>
      </w:r>
      <w:r w:rsidR="55096577" w:rsidRPr="003C1549">
        <w:rPr>
          <w:rFonts w:eastAsia="Times New Roman" w:cs="Times New Roman"/>
        </w:rPr>
        <w:t xml:space="preserve">on </w:t>
      </w:r>
      <w:r w:rsidR="00067F0F">
        <w:rPr>
          <w:rFonts w:eastAsia="Times New Roman" w:cs="Times New Roman"/>
        </w:rPr>
        <w:t>laevandus</w:t>
      </w:r>
      <w:r w:rsidR="55096577" w:rsidRPr="003C1549">
        <w:rPr>
          <w:rFonts w:eastAsia="Times New Roman" w:cs="Times New Roman"/>
        </w:rPr>
        <w:t>ettevõtted pidanud arvestama eelnõuga täpsustatava kohustusega alustada lubatud heitkoguse ühikute tagastamisega 2025. a</w:t>
      </w:r>
      <w:r w:rsidR="561418C6" w:rsidRPr="003C1549">
        <w:rPr>
          <w:rFonts w:eastAsia="Times New Roman" w:cs="Times New Roman"/>
        </w:rPr>
        <w:t>a</w:t>
      </w:r>
      <w:r w:rsidR="55096577" w:rsidRPr="003C1549">
        <w:rPr>
          <w:rFonts w:eastAsia="Times New Roman" w:cs="Times New Roman"/>
        </w:rPr>
        <w:t>stal.</w:t>
      </w:r>
    </w:p>
    <w:p w14:paraId="714FFBB1" w14:textId="77777777" w:rsidR="00804CB8" w:rsidRPr="003C1549" w:rsidRDefault="00804CB8" w:rsidP="006B4EE5">
      <w:pPr>
        <w:pStyle w:val="Standard"/>
        <w:widowControl/>
        <w:jc w:val="both"/>
        <w:rPr>
          <w:rFonts w:eastAsia="Times New Roman" w:cs="Times New Roman"/>
        </w:rPr>
      </w:pPr>
    </w:p>
    <w:p w14:paraId="05A8B1F5" w14:textId="49FA50DC" w:rsidR="00804CB8" w:rsidRPr="003C1549" w:rsidRDefault="00804CB8" w:rsidP="006B4EE5">
      <w:pPr>
        <w:pStyle w:val="Standard"/>
        <w:widowControl/>
        <w:jc w:val="both"/>
        <w:rPr>
          <w:rFonts w:eastAsia="Times New Roman" w:cs="Times New Roman"/>
        </w:rPr>
      </w:pPr>
      <w:r w:rsidRPr="003C1549">
        <w:rPr>
          <w:rFonts w:eastAsia="Times New Roman" w:cs="Times New Roman"/>
        </w:rPr>
        <w:t>12. oktoobril 2023</w:t>
      </w:r>
      <w:r w:rsidRPr="003C1549">
        <w:rPr>
          <w:rFonts w:eastAsia="Times New Roman" w:cs="Times New Roman"/>
          <w:color w:val="333333"/>
        </w:rPr>
        <w:t xml:space="preserve"> võttis komisjon vastu </w:t>
      </w:r>
      <w:r w:rsidR="00CC09CB" w:rsidRPr="003C1549">
        <w:rPr>
          <w:rFonts w:eastAsia="Times New Roman" w:cs="Times New Roman"/>
          <w:color w:val="333333"/>
        </w:rPr>
        <w:t xml:space="preserve">ka </w:t>
      </w:r>
      <w:r w:rsidRPr="003C1549">
        <w:rPr>
          <w:rFonts w:eastAsia="Times New Roman" w:cs="Times New Roman"/>
          <w:color w:val="333333"/>
        </w:rPr>
        <w:t xml:space="preserve">delegeeritud määruse (EL) 2023/2849, </w:t>
      </w:r>
      <w:r w:rsidR="00096E64" w:rsidRPr="003C1549">
        <w:rPr>
          <w:rFonts w:eastAsia="Times New Roman" w:cs="Times New Roman"/>
          <w:color w:val="333333"/>
        </w:rPr>
        <w:t xml:space="preserve">millega täiendatakse Euroopa Parlamendi ja nõukogu määrust (EL) 2015/757 seoses ettevõtja tasandi summaarse heitkoguse andmete aruandlust ja esitamist käsitlevate normidega. </w:t>
      </w:r>
      <w:r w:rsidR="00CC09CB" w:rsidRPr="003C1549">
        <w:rPr>
          <w:rFonts w:eastAsia="Times New Roman" w:cs="Times New Roman"/>
          <w:color w:val="333333"/>
        </w:rPr>
        <w:t>Ka selle m</w:t>
      </w:r>
      <w:r w:rsidR="00096E64" w:rsidRPr="003C1549">
        <w:rPr>
          <w:rFonts w:eastAsia="Times New Roman" w:cs="Times New Roman"/>
          <w:color w:val="333333"/>
        </w:rPr>
        <w:t>ääruse põhjenduspunktis 5 on selge viide meretranspordi lisamise kohta ELi HKSi alates 01.01.2024:</w:t>
      </w:r>
      <w:r w:rsidR="00096E64" w:rsidRPr="003C1549">
        <w:t xml:space="preserve"> </w:t>
      </w:r>
      <w:r w:rsidR="00096E64" w:rsidRPr="003C1549">
        <w:rPr>
          <w:rFonts w:eastAsia="Times New Roman" w:cs="Times New Roman"/>
          <w:i/>
          <w:iCs/>
          <w:color w:val="333333"/>
        </w:rPr>
        <w:t>„Selleks et tagada ELi heitkogustega kauplemise süsteemi tõhus toimimine, mis hõlmab meretranspordi kasvuhoonegaaside heitkoguseid alates 1. jaanuaril 2024 algavast aruandlusperioodist, tuleks käesolevat määrust kohaldada alates sellest kuupäevast.</w:t>
      </w:r>
      <w:r w:rsidR="00096E64" w:rsidRPr="003C1549">
        <w:rPr>
          <w:rFonts w:eastAsia="Times New Roman" w:cs="Times New Roman"/>
          <w:i/>
          <w:iCs/>
        </w:rPr>
        <w:t>“.</w:t>
      </w:r>
    </w:p>
    <w:p w14:paraId="5084E67D" w14:textId="77777777" w:rsidR="00EF2E67" w:rsidRPr="003C1549" w:rsidRDefault="00EF2E67" w:rsidP="006B4EE5">
      <w:pPr>
        <w:pStyle w:val="Standard"/>
        <w:widowControl/>
        <w:jc w:val="both"/>
        <w:rPr>
          <w:rFonts w:eastAsia="Times New Roman" w:cs="Times New Roman"/>
        </w:rPr>
      </w:pPr>
    </w:p>
    <w:p w14:paraId="37A270D8" w14:textId="7507AE55" w:rsidR="00EF2E67" w:rsidRPr="003C1549" w:rsidRDefault="00EF2E67" w:rsidP="006B4EE5">
      <w:pPr>
        <w:pStyle w:val="Standard"/>
        <w:widowControl/>
        <w:jc w:val="both"/>
        <w:rPr>
          <w:rFonts w:eastAsia="Times New Roman" w:cs="Times New Roman"/>
          <w:i/>
          <w:iCs/>
        </w:rPr>
      </w:pPr>
      <w:r w:rsidRPr="003C1549">
        <w:rPr>
          <w:rFonts w:eastAsia="Times New Roman" w:cs="Times New Roman"/>
        </w:rPr>
        <w:t>20. oktoobril 2023 võttis komisjon vastu delegeeritud määruse (EL) 2023/2917</w:t>
      </w:r>
      <w:r w:rsidR="00C81448" w:rsidRPr="003C1549">
        <w:rPr>
          <w:rFonts w:eastAsia="Times New Roman" w:cs="Times New Roman"/>
        </w:rPr>
        <w:t xml:space="preserve">, milles käsitletakse tõendamistoiminguid, tõendajate akrediteerimist ja seirekavade heakskiitmist haldavate asutuste poolt vastavalt Euroopa Parlamendi ja nõukogu määrusele (EL) 2015/757, mis käsitleb meretranspordist pärit kasvuhoonegaaside heitkoguste seiret, aruandlust ja kontrolli, ning millega tunnistatakse kehtetuks komisjoni delegeeritud määrus (EL) 2016/2072. Ka selle määruse põhjenduspunktides 25 ja 28 on selged viited meretranspordi lisamise kohta EL HKSi alates 01.01.2024: </w:t>
      </w:r>
      <w:r w:rsidR="00C81448" w:rsidRPr="003C1549">
        <w:rPr>
          <w:rFonts w:eastAsia="Times New Roman" w:cs="Times New Roman"/>
          <w:i/>
          <w:iCs/>
          <w:color w:val="333333"/>
        </w:rPr>
        <w:t>„</w:t>
      </w:r>
      <w:r w:rsidR="00C81448" w:rsidRPr="003C1549">
        <w:rPr>
          <w:rFonts w:eastAsia="Times New Roman" w:cs="Times New Roman"/>
          <w:i/>
          <w:iCs/>
        </w:rPr>
        <w:t>Tõhus koostöö riiklike akrediteerimisasutuste ja vastutavate haldavate asutuste vahel on oluline selleks, et ELi heitkogustega kauplemise süsteem, mis hakkab hõlmama meretranspordi heitkoguseid alates 1. jaanuarist 2024 algavast aruandeperioodist, toimiks nõuetekohaselt, ning tõendamise kvaliteedi järelevalveks…“</w:t>
      </w:r>
      <w:r w:rsidR="00C81448" w:rsidRPr="003C1549">
        <w:rPr>
          <w:rFonts w:eastAsia="Times New Roman" w:cs="Times New Roman"/>
        </w:rPr>
        <w:t xml:space="preserve"> ja </w:t>
      </w:r>
      <w:r w:rsidR="00C81448" w:rsidRPr="003C1549">
        <w:rPr>
          <w:rFonts w:eastAsia="Times New Roman" w:cs="Times New Roman"/>
          <w:i/>
          <w:iCs/>
          <w:color w:val="333333"/>
        </w:rPr>
        <w:t>„Käesoleva määruse sätted käsitlevad alates 1. jaanuarist 2024 tekitatavate kasvuhoonegaaside heitkogustega seotud tõendamis-, heakskiitmis- ja akrediteerimistoiminguid. Nendega tagatakse, et ELi heitkogustega kauplemise süsteem, mis hakkab hõlmama meretranspordi heitkoguseid alates 1. jaanuarist 2024 algavast aruandeperioodist, toimiks tõhusalt, ning see, et metaani ja dilämmastikoksiidi heitkogused lisatakse määruse (EL) 2015/757 kohaldamisalasse alates 1. jaanuarist 2024 algavast aruandeperioodist. Seepärast on asjakohane kohaldada käesoleva määruse sätteid alates 1. jaanuarist 2024</w:t>
      </w:r>
      <w:r w:rsidR="00C81448" w:rsidRPr="003C1549">
        <w:rPr>
          <w:rFonts w:eastAsia="Times New Roman" w:cs="Times New Roman"/>
          <w:i/>
          <w:iCs/>
        </w:rPr>
        <w:t>“.</w:t>
      </w:r>
    </w:p>
    <w:p w14:paraId="53C97FBA" w14:textId="77777777" w:rsidR="00C81448" w:rsidRPr="003C1549" w:rsidRDefault="00C81448" w:rsidP="006B4EE5">
      <w:pPr>
        <w:pStyle w:val="Standard"/>
        <w:widowControl/>
        <w:jc w:val="both"/>
        <w:rPr>
          <w:rFonts w:eastAsia="Times New Roman" w:cs="Times New Roman"/>
          <w:i/>
          <w:iCs/>
        </w:rPr>
      </w:pPr>
    </w:p>
    <w:p w14:paraId="53D99AE9" w14:textId="483E2704" w:rsidR="00C81448" w:rsidRPr="003C1549" w:rsidRDefault="00096E64" w:rsidP="006B4EE5">
      <w:pPr>
        <w:pStyle w:val="Standard"/>
        <w:widowControl/>
        <w:jc w:val="both"/>
        <w:rPr>
          <w:rFonts w:eastAsia="Times New Roman" w:cs="Times New Roman"/>
        </w:rPr>
      </w:pPr>
      <w:r w:rsidRPr="003C1549">
        <w:rPr>
          <w:rFonts w:eastAsia="Times New Roman" w:cs="Times New Roman"/>
        </w:rPr>
        <w:t>30. jaanuaril 2024 võttis komisjon vastu rakendusotsuse (EL) 2024/411, laevandusettevõtjate loetelu kohta, milles täpsustatakse laevandusettevõtjale määratud haldav asutus vastavalt Euroopa Parlamendi ja nõukogu direktiivile 2003/87/EÜ</w:t>
      </w:r>
      <w:r w:rsidR="006362C0" w:rsidRPr="003C1549">
        <w:rPr>
          <w:rFonts w:eastAsia="Times New Roman" w:cs="Times New Roman"/>
        </w:rPr>
        <w:t>, mille kõik põhjenduspunktid käsitlevad meretranspordi lisamist EL HKSi.</w:t>
      </w:r>
    </w:p>
    <w:p w14:paraId="3758BEE7" w14:textId="454879FE" w:rsidR="009A720B" w:rsidRPr="003C1549" w:rsidRDefault="009A720B" w:rsidP="006B4EE5">
      <w:pPr>
        <w:pStyle w:val="Standard"/>
        <w:widowControl/>
        <w:jc w:val="both"/>
        <w:rPr>
          <w:rFonts w:eastAsia="Times New Roman" w:cs="Times New Roman"/>
        </w:rPr>
      </w:pPr>
    </w:p>
    <w:p w14:paraId="35DF730A" w14:textId="7F51980C" w:rsidR="00CC09CB" w:rsidRPr="003C1549" w:rsidRDefault="00CC09CB" w:rsidP="006B4EE5">
      <w:pPr>
        <w:pStyle w:val="Standard"/>
        <w:widowControl/>
        <w:jc w:val="both"/>
        <w:rPr>
          <w:rFonts w:eastAsia="Times New Roman" w:cs="Times New Roman"/>
        </w:rPr>
      </w:pPr>
      <w:r w:rsidRPr="003C1549">
        <w:rPr>
          <w:rFonts w:eastAsia="Times New Roman" w:cs="Times New Roman"/>
        </w:rPr>
        <w:t xml:space="preserve">Kuivõrd esmakordne ühikute tagastamiskohustus on laevandusettevõtjatel 30. septembriks 2025, on laevandussektoril olnud piisavalt aega, et arvestada sektori liitmisega EL-i HKSi. Ülemineku sujuvamaks kulgemiseks on direktiiviga ette nähtud tagastatavate ühikute hulga arvu vähendamine esimestel aastatel: </w:t>
      </w:r>
      <w:r w:rsidR="00851879" w:rsidRPr="003C1549">
        <w:rPr>
          <w:rFonts w:eastAsia="Times New Roman" w:cs="Times New Roman"/>
        </w:rPr>
        <w:t>40</w:t>
      </w:r>
      <w:r w:rsidRPr="003C1549">
        <w:rPr>
          <w:rFonts w:eastAsia="Times New Roman" w:cs="Times New Roman"/>
        </w:rPr>
        <w:t xml:space="preserve">% (2024. aasta eest) ja  </w:t>
      </w:r>
      <w:r w:rsidR="00851879" w:rsidRPr="003C1549">
        <w:rPr>
          <w:rFonts w:eastAsia="Times New Roman" w:cs="Times New Roman"/>
        </w:rPr>
        <w:t>70</w:t>
      </w:r>
      <w:r w:rsidRPr="003C1549">
        <w:rPr>
          <w:rFonts w:eastAsia="Times New Roman" w:cs="Times New Roman"/>
        </w:rPr>
        <w:t>% (2025. aasta eest).</w:t>
      </w:r>
    </w:p>
    <w:p w14:paraId="2C2F03D9" w14:textId="77777777" w:rsidR="00CC09CB" w:rsidRPr="003C1549" w:rsidRDefault="00CC09CB" w:rsidP="006B4EE5">
      <w:pPr>
        <w:pStyle w:val="Standard"/>
        <w:widowControl/>
        <w:jc w:val="both"/>
        <w:rPr>
          <w:rFonts w:eastAsia="Times New Roman" w:cs="Times New Roman"/>
        </w:rPr>
      </w:pPr>
    </w:p>
    <w:p w14:paraId="0E53FBC4" w14:textId="2E52B466" w:rsidR="2B8A3B89" w:rsidRPr="003C1549" w:rsidRDefault="2759989F" w:rsidP="006B4EE5">
      <w:pPr>
        <w:pStyle w:val="Standard"/>
        <w:widowControl/>
        <w:jc w:val="both"/>
        <w:rPr>
          <w:rFonts w:eastAsia="Times New Roman" w:cs="Times New Roman"/>
        </w:rPr>
      </w:pPr>
      <w:r w:rsidRPr="003C1549">
        <w:rPr>
          <w:rFonts w:eastAsia="Times New Roman" w:cs="Times New Roman"/>
        </w:rPr>
        <w:t>Lõike</w:t>
      </w:r>
      <w:r w:rsidR="00030533" w:rsidRPr="003C1549">
        <w:rPr>
          <w:rFonts w:eastAsia="Times New Roman" w:cs="Times New Roman"/>
        </w:rPr>
        <w:t>s</w:t>
      </w:r>
      <w:r w:rsidRPr="003C1549">
        <w:rPr>
          <w:rFonts w:eastAsia="Times New Roman" w:cs="Times New Roman"/>
        </w:rPr>
        <w:t xml:space="preserve"> 2 sätestatakse ELi sadamate vaheliste reiside ja ELi sadamasse saabuvate ning siit lahkuvate laevareiside ELi HKSi rakendamise ulatus. Ühes liikmesriigis algavate ja teises liikmesriigis või kolmandas riigis lõppevate reiside jaoks on Euroopa Liidus müüdava kütuse heitkogused alates 1990. aastast kasvanud ligikaudu 36%. Need heitkogused moodustavad ligi 90% Euroopa Liidu laevaliikluse koguheitest, sest samas liikmesriigis algavate ja lõppevate reiside jaoks müüdava kütuse heitkogused on alates 1990. aastast 26% vähenenud. Kui praegused suundumused jätkuvad, suurenevad rahvusvahelisest meretranspordist </w:t>
      </w:r>
      <w:r w:rsidR="00BF2F65" w:rsidRPr="003C1549">
        <w:rPr>
          <w:rFonts w:eastAsia="Times New Roman" w:cs="Times New Roman"/>
        </w:rPr>
        <w:t>pärit</w:t>
      </w:r>
      <w:r w:rsidRPr="003C1549">
        <w:rPr>
          <w:rFonts w:eastAsia="Times New Roman" w:cs="Times New Roman"/>
        </w:rPr>
        <w:t xml:space="preserve"> heitkogused tõenäoliselt ajavahemikus 2015–2030 ligikaudu 14% ja ajavahemikus 2015–2050 ligikaudu 34%. </w:t>
      </w:r>
      <w:r w:rsidR="00030533" w:rsidRPr="003C1549">
        <w:rPr>
          <w:rFonts w:eastAsia="Times New Roman" w:cs="Times New Roman"/>
        </w:rPr>
        <w:t>D</w:t>
      </w:r>
      <w:r w:rsidRPr="003C1549">
        <w:rPr>
          <w:rFonts w:eastAsia="Times New Roman" w:cs="Times New Roman"/>
        </w:rPr>
        <w:t>irektiivi 2003/87 artikli 3ga lõi</w:t>
      </w:r>
      <w:r w:rsidR="00030533" w:rsidRPr="003C1549">
        <w:rPr>
          <w:rFonts w:eastAsia="Times New Roman" w:cs="Times New Roman"/>
        </w:rPr>
        <w:t>k</w:t>
      </w:r>
      <w:r w:rsidRPr="003C1549">
        <w:rPr>
          <w:rFonts w:eastAsia="Times New Roman" w:cs="Times New Roman"/>
        </w:rPr>
        <w:t xml:space="preserve">e 1 </w:t>
      </w:r>
      <w:r w:rsidR="00030533" w:rsidRPr="003C1549">
        <w:rPr>
          <w:rFonts w:eastAsia="Times New Roman" w:cs="Times New Roman"/>
        </w:rPr>
        <w:t xml:space="preserve">kohaselt </w:t>
      </w:r>
      <w:r w:rsidRPr="003C1549">
        <w:rPr>
          <w:rFonts w:eastAsia="Times New Roman" w:cs="Times New Roman"/>
        </w:rPr>
        <w:t xml:space="preserve">rakendatakse ELi HKSi laevasõitudele, mis saabuvad ELi sadamasse või siit lahkuvad, üksnes 50% ulatuses. See tähendab, et selliste reiside puhul tuleb punktis 43 kirjeldatud tagastamiskohustuse täitmiseks tagastada üksnes 50% ühikuid aruandes esitatud heitkogusest. ELi sadamate vaheliste reiside puhul rakendatakse ELi HKSi 100% ulatuses. </w:t>
      </w:r>
      <w:r w:rsidR="002B7C45" w:rsidRPr="003C1549">
        <w:rPr>
          <w:rFonts w:eastAsia="Times New Roman" w:cs="Times New Roman"/>
        </w:rPr>
        <w:t xml:space="preserve">Lõikega </w:t>
      </w:r>
      <w:r w:rsidRPr="003C1549">
        <w:rPr>
          <w:rFonts w:eastAsia="Times New Roman" w:cs="Times New Roman"/>
        </w:rPr>
        <w:t>võetakse üle direktiiv</w:t>
      </w:r>
      <w:r w:rsidR="00030533" w:rsidRPr="003C1549">
        <w:rPr>
          <w:rFonts w:eastAsia="Times New Roman" w:cs="Times New Roman"/>
        </w:rPr>
        <w:t>i</w:t>
      </w:r>
      <w:r w:rsidRPr="003C1549">
        <w:rPr>
          <w:rFonts w:eastAsia="Times New Roman" w:cs="Times New Roman"/>
        </w:rPr>
        <w:t xml:space="preserve"> 2003/87 artik</w:t>
      </w:r>
      <w:r w:rsidR="00030533" w:rsidRPr="003C1549">
        <w:rPr>
          <w:rFonts w:eastAsia="Times New Roman" w:cs="Times New Roman"/>
        </w:rPr>
        <w:t>li</w:t>
      </w:r>
      <w:r w:rsidRPr="003C1549">
        <w:rPr>
          <w:rFonts w:eastAsia="Times New Roman" w:cs="Times New Roman"/>
        </w:rPr>
        <w:t xml:space="preserve"> 3ga lõige 1</w:t>
      </w:r>
      <w:r w:rsidR="00D07BCF" w:rsidRPr="003C1549">
        <w:rPr>
          <w:rFonts w:eastAsia="Times New Roman" w:cs="Times New Roman"/>
        </w:rPr>
        <w:t>.</w:t>
      </w:r>
    </w:p>
    <w:p w14:paraId="465A9997" w14:textId="77777777" w:rsidR="00E17CE3" w:rsidRPr="003C1549" w:rsidRDefault="00E17CE3" w:rsidP="006B4EE5">
      <w:pPr>
        <w:pStyle w:val="Standard"/>
        <w:widowControl/>
        <w:jc w:val="both"/>
        <w:rPr>
          <w:rFonts w:eastAsia="Times New Roman" w:cs="Times New Roman"/>
        </w:rPr>
      </w:pPr>
    </w:p>
    <w:p w14:paraId="7815BCE5" w14:textId="734C3E7A" w:rsidR="00FE49B0" w:rsidRPr="003C1549" w:rsidRDefault="39047457" w:rsidP="006B4EE5">
      <w:pPr>
        <w:pStyle w:val="Standard"/>
        <w:widowControl/>
        <w:jc w:val="both"/>
        <w:rPr>
          <w:rFonts w:eastAsia="Times New Roman" w:cs="Times New Roman"/>
        </w:rPr>
      </w:pPr>
      <w:r w:rsidRPr="003C1549">
        <w:rPr>
          <w:rFonts w:eastAsia="Times New Roman" w:cs="Times New Roman"/>
        </w:rPr>
        <w:t>Lõike</w:t>
      </w:r>
      <w:r w:rsidR="00030533" w:rsidRPr="003C1549">
        <w:rPr>
          <w:rFonts w:eastAsia="Times New Roman" w:cs="Times New Roman"/>
        </w:rPr>
        <w:t>s</w:t>
      </w:r>
      <w:r w:rsidRPr="003C1549">
        <w:rPr>
          <w:rFonts w:eastAsia="Times New Roman" w:cs="Times New Roman"/>
        </w:rPr>
        <w:t xml:space="preserve"> </w:t>
      </w:r>
      <w:r w:rsidR="00EE474C" w:rsidRPr="003C1549">
        <w:rPr>
          <w:rFonts w:eastAsia="Times New Roman" w:cs="Times New Roman"/>
        </w:rPr>
        <w:t xml:space="preserve">3 </w:t>
      </w:r>
      <w:r w:rsidR="00D822D8" w:rsidRPr="003C1549">
        <w:rPr>
          <w:rFonts w:eastAsia="Times New Roman" w:cs="Times New Roman"/>
        </w:rPr>
        <w:t>sätestatakse</w:t>
      </w:r>
      <w:r w:rsidR="00D30C5A" w:rsidRPr="003C1549">
        <w:rPr>
          <w:rFonts w:eastAsia="Times New Roman" w:cs="Times New Roman"/>
        </w:rPr>
        <w:t xml:space="preserve"> er</w:t>
      </w:r>
      <w:r w:rsidR="00030533" w:rsidRPr="003C1549">
        <w:rPr>
          <w:rFonts w:eastAsia="Times New Roman" w:cs="Times New Roman"/>
        </w:rPr>
        <w:t>and</w:t>
      </w:r>
      <w:r w:rsidR="00D30C5A" w:rsidRPr="003C1549">
        <w:rPr>
          <w:rFonts w:eastAsia="Times New Roman" w:cs="Times New Roman"/>
        </w:rPr>
        <w:t xml:space="preserve"> jääklassi laevadele</w:t>
      </w:r>
      <w:r w:rsidR="00F112BA" w:rsidRPr="003C1549">
        <w:rPr>
          <w:rFonts w:eastAsia="Times New Roman" w:cs="Times New Roman"/>
        </w:rPr>
        <w:t>. Selle lõikega</w:t>
      </w:r>
      <w:r w:rsidR="00D30C5A" w:rsidRPr="003C1549">
        <w:rPr>
          <w:rFonts w:eastAsia="Times New Roman" w:cs="Times New Roman"/>
        </w:rPr>
        <w:t xml:space="preserve"> võetakse</w:t>
      </w:r>
      <w:r w:rsidR="004625DE" w:rsidRPr="003C1549">
        <w:rPr>
          <w:rFonts w:eastAsia="Times New Roman" w:cs="Times New Roman"/>
        </w:rPr>
        <w:t xml:space="preserve"> üle direktiivi </w:t>
      </w:r>
      <w:r w:rsidR="07D5FE57" w:rsidRPr="003C1549">
        <w:rPr>
          <w:rFonts w:eastAsia="Times New Roman" w:cs="Times New Roman"/>
        </w:rPr>
        <w:t>2003/87</w:t>
      </w:r>
      <w:r w:rsidR="0DE8F33B" w:rsidRPr="003C1549">
        <w:rPr>
          <w:rFonts w:eastAsia="Times New Roman" w:cs="Times New Roman"/>
        </w:rPr>
        <w:t xml:space="preserve"> </w:t>
      </w:r>
      <w:r w:rsidR="004625DE" w:rsidRPr="003C1549">
        <w:rPr>
          <w:rFonts w:eastAsia="Times New Roman" w:cs="Times New Roman"/>
        </w:rPr>
        <w:t>artik</w:t>
      </w:r>
      <w:r w:rsidR="00F112BA" w:rsidRPr="003C1549">
        <w:rPr>
          <w:rFonts w:eastAsia="Times New Roman" w:cs="Times New Roman"/>
        </w:rPr>
        <w:t>li</w:t>
      </w:r>
      <w:r w:rsidR="004625DE" w:rsidRPr="003C1549">
        <w:rPr>
          <w:rFonts w:eastAsia="Times New Roman" w:cs="Times New Roman"/>
        </w:rPr>
        <w:t xml:space="preserve"> 12 lõige 3-e</w:t>
      </w:r>
      <w:r w:rsidR="00296224" w:rsidRPr="003C1549">
        <w:rPr>
          <w:rFonts w:eastAsia="Times New Roman" w:cs="Times New Roman"/>
        </w:rPr>
        <w:t>. S</w:t>
      </w:r>
      <w:r w:rsidR="00F112BA" w:rsidRPr="003C1549">
        <w:rPr>
          <w:rFonts w:eastAsia="Times New Roman" w:cs="Times New Roman"/>
        </w:rPr>
        <w:t>ätte</w:t>
      </w:r>
      <w:r w:rsidR="00296224" w:rsidRPr="003C1549">
        <w:rPr>
          <w:rFonts w:eastAsia="Times New Roman" w:cs="Times New Roman"/>
        </w:rPr>
        <w:t xml:space="preserve"> kohaselt on võimalik 1A või 1A Super jääklassiga laevadel kuni 2030. aasta lõpuni tekkiva kasvuhoonegaaside heite puhul oma kohustusi täites tagastada 5% vähem </w:t>
      </w:r>
      <w:r w:rsidR="00296224" w:rsidRPr="003C1549">
        <w:rPr>
          <w:rFonts w:eastAsia="Times New Roman" w:cs="Times New Roman"/>
        </w:rPr>
        <w:lastRenderedPageBreak/>
        <w:t>lubatud heitkoguse ühikuid.</w:t>
      </w:r>
      <w:r w:rsidR="007815B0" w:rsidRPr="003C1549">
        <w:rPr>
          <w:rFonts w:eastAsia="Times New Roman" w:cs="Times New Roman"/>
        </w:rPr>
        <w:t xml:space="preserve"> Jääklassid vastavad </w:t>
      </w:r>
      <w:r w:rsidR="00AF6E09" w:rsidRPr="003C1549">
        <w:rPr>
          <w:rFonts w:eastAsia="Times New Roman" w:cs="Times New Roman"/>
        </w:rPr>
        <w:t xml:space="preserve">HELCOM </w:t>
      </w:r>
      <w:r w:rsidR="00F112BA" w:rsidRPr="003C1549">
        <w:rPr>
          <w:rFonts w:eastAsia="Times New Roman" w:cs="Times New Roman"/>
        </w:rPr>
        <w:t>soovituses</w:t>
      </w:r>
      <w:r w:rsidR="00AF6E09" w:rsidRPr="003C1549">
        <w:rPr>
          <w:rFonts w:eastAsia="Times New Roman" w:cs="Times New Roman"/>
          <w:i/>
          <w:iCs/>
        </w:rPr>
        <w:t xml:space="preserve"> </w:t>
      </w:r>
      <w:r w:rsidR="00AF6E09" w:rsidRPr="003C1549">
        <w:rPr>
          <w:rFonts w:eastAsia="Times New Roman" w:cs="Times New Roman"/>
        </w:rPr>
        <w:t>25/7</w:t>
      </w:r>
      <w:r w:rsidR="0018482E" w:rsidRPr="003C1549">
        <w:rPr>
          <w:rStyle w:val="Allmrkuseviide"/>
          <w:rFonts w:eastAsia="Times New Roman" w:cs="Times New Roman"/>
          <w:i/>
          <w:iCs/>
        </w:rPr>
        <w:footnoteReference w:id="4"/>
      </w:r>
      <w:r w:rsidR="0018482E" w:rsidRPr="003C1549">
        <w:rPr>
          <w:rFonts w:eastAsia="Times New Roman" w:cs="Times New Roman"/>
        </w:rPr>
        <w:t xml:space="preserve"> </w:t>
      </w:r>
      <w:r w:rsidR="006564DE" w:rsidRPr="003C1549">
        <w:rPr>
          <w:rFonts w:eastAsia="Times New Roman" w:cs="Times New Roman"/>
        </w:rPr>
        <w:t xml:space="preserve">kirjeldatud </w:t>
      </w:r>
      <w:r w:rsidR="009741E1" w:rsidRPr="003C1549">
        <w:rPr>
          <w:rFonts w:eastAsia="Times New Roman" w:cs="Times New Roman"/>
        </w:rPr>
        <w:t xml:space="preserve">Soome-Rootsi </w:t>
      </w:r>
      <w:r w:rsidR="006564DE" w:rsidRPr="003C1549">
        <w:rPr>
          <w:rFonts w:eastAsia="Times New Roman" w:cs="Times New Roman"/>
        </w:rPr>
        <w:t>jääklassi reeglitele</w:t>
      </w:r>
      <w:r w:rsidR="00970090" w:rsidRPr="003C1549">
        <w:rPr>
          <w:rFonts w:eastAsia="Times New Roman" w:cs="Times New Roman"/>
        </w:rPr>
        <w:t>.</w:t>
      </w:r>
      <w:r w:rsidR="0F9FEC45" w:rsidRPr="003C1549">
        <w:rPr>
          <w:rFonts w:eastAsia="Times New Roman" w:cs="Times New Roman"/>
        </w:rPr>
        <w:t xml:space="preserve"> </w:t>
      </w:r>
      <w:r w:rsidR="00BF2F65" w:rsidRPr="003C1549">
        <w:rPr>
          <w:rFonts w:eastAsia="Times New Roman" w:cs="Times New Roman"/>
        </w:rPr>
        <w:t>Lõikega</w:t>
      </w:r>
      <w:r w:rsidR="0F9FEC45" w:rsidRPr="003C1549">
        <w:rPr>
          <w:rFonts w:eastAsia="Times New Roman" w:cs="Times New Roman"/>
        </w:rPr>
        <w:t xml:space="preserve"> võetakse üle direktiiv</w:t>
      </w:r>
      <w:r w:rsidR="00F112BA" w:rsidRPr="003C1549">
        <w:rPr>
          <w:rFonts w:eastAsia="Times New Roman" w:cs="Times New Roman"/>
        </w:rPr>
        <w:t>i</w:t>
      </w:r>
      <w:r w:rsidR="0F9FEC45" w:rsidRPr="003C1549">
        <w:rPr>
          <w:rFonts w:eastAsia="Times New Roman" w:cs="Times New Roman"/>
        </w:rPr>
        <w:t xml:space="preserve"> 2003/87 artik</w:t>
      </w:r>
      <w:r w:rsidR="00F112BA" w:rsidRPr="003C1549">
        <w:rPr>
          <w:rFonts w:eastAsia="Times New Roman" w:cs="Times New Roman"/>
        </w:rPr>
        <w:t>li</w:t>
      </w:r>
      <w:r w:rsidR="0F9FEC45" w:rsidRPr="003C1549">
        <w:rPr>
          <w:rFonts w:eastAsia="Times New Roman" w:cs="Times New Roman"/>
        </w:rPr>
        <w:t xml:space="preserve"> 12 lõige 3-e</w:t>
      </w:r>
      <w:r w:rsidR="00D07BCF" w:rsidRPr="003C1549">
        <w:rPr>
          <w:rFonts w:eastAsia="Times New Roman" w:cs="Times New Roman"/>
        </w:rPr>
        <w:t>.</w:t>
      </w:r>
    </w:p>
    <w:p w14:paraId="18CD6D46" w14:textId="77777777" w:rsidR="00FE49B0" w:rsidRPr="003C1549" w:rsidRDefault="00FE49B0" w:rsidP="006B4EE5">
      <w:pPr>
        <w:pStyle w:val="Standard"/>
        <w:widowControl/>
        <w:jc w:val="both"/>
        <w:rPr>
          <w:rFonts w:eastAsia="Times New Roman" w:cs="Times New Roman"/>
        </w:rPr>
      </w:pPr>
    </w:p>
    <w:p w14:paraId="47D49C1B" w14:textId="484657E5" w:rsidR="00DD4589" w:rsidRPr="003C1549" w:rsidRDefault="414F1FF1" w:rsidP="00DE0A30">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3C1549">
        <w:rPr>
          <w:rFonts w:ascii="Times New Roman" w:eastAsia="Times New Roman" w:hAnsi="Times New Roman" w:cs="Times New Roman"/>
          <w:sz w:val="24"/>
          <w:szCs w:val="24"/>
        </w:rPr>
        <w:t>Lõi</w:t>
      </w:r>
      <w:r w:rsidR="00F112BA" w:rsidRPr="003C1549">
        <w:rPr>
          <w:rFonts w:ascii="Times New Roman" w:eastAsia="Times New Roman" w:hAnsi="Times New Roman" w:cs="Times New Roman"/>
          <w:sz w:val="24"/>
          <w:szCs w:val="24"/>
        </w:rPr>
        <w:t>k</w:t>
      </w:r>
      <w:r w:rsidRPr="003C1549">
        <w:rPr>
          <w:rFonts w:ascii="Times New Roman" w:eastAsia="Times New Roman" w:hAnsi="Times New Roman" w:cs="Times New Roman"/>
          <w:sz w:val="24"/>
          <w:szCs w:val="24"/>
        </w:rPr>
        <w:t xml:space="preserve">e </w:t>
      </w:r>
      <w:r w:rsidR="2088AC51" w:rsidRPr="003C1549">
        <w:rPr>
          <w:rFonts w:ascii="Times New Roman" w:eastAsia="Times New Roman" w:hAnsi="Times New Roman" w:cs="Times New Roman"/>
          <w:sz w:val="24"/>
          <w:szCs w:val="24"/>
        </w:rPr>
        <w:t>4 pun</w:t>
      </w:r>
      <w:r w:rsidR="54FA332E" w:rsidRPr="003C1549">
        <w:rPr>
          <w:rFonts w:ascii="Times New Roman" w:eastAsia="Times New Roman" w:hAnsi="Times New Roman" w:cs="Times New Roman"/>
          <w:sz w:val="24"/>
          <w:szCs w:val="24"/>
        </w:rPr>
        <w:t>k</w:t>
      </w:r>
      <w:r w:rsidR="2088AC51" w:rsidRPr="003C1549">
        <w:rPr>
          <w:rFonts w:ascii="Times New Roman" w:eastAsia="Times New Roman" w:hAnsi="Times New Roman" w:cs="Times New Roman"/>
          <w:sz w:val="24"/>
          <w:szCs w:val="24"/>
        </w:rPr>
        <w:t>t</w:t>
      </w:r>
      <w:r w:rsidR="395C487D" w:rsidRPr="003C1549">
        <w:rPr>
          <w:rFonts w:ascii="Times New Roman" w:eastAsia="Times New Roman" w:hAnsi="Times New Roman" w:cs="Times New Roman"/>
          <w:sz w:val="24"/>
          <w:szCs w:val="24"/>
        </w:rPr>
        <w:t>id</w:t>
      </w:r>
      <w:r w:rsidR="2088AC51" w:rsidRPr="003C1549">
        <w:rPr>
          <w:rFonts w:ascii="Times New Roman" w:eastAsia="Times New Roman" w:hAnsi="Times New Roman" w:cs="Times New Roman"/>
          <w:sz w:val="24"/>
          <w:szCs w:val="24"/>
        </w:rPr>
        <w:t xml:space="preserve"> 1</w:t>
      </w:r>
      <w:r w:rsidR="723EF472" w:rsidRPr="003C1549">
        <w:rPr>
          <w:rFonts w:ascii="Times New Roman" w:eastAsia="Times New Roman" w:hAnsi="Times New Roman" w:cs="Times New Roman"/>
          <w:sz w:val="24"/>
          <w:szCs w:val="24"/>
        </w:rPr>
        <w:t>–</w:t>
      </w:r>
      <w:r w:rsidR="2088AC51" w:rsidRPr="003C1549">
        <w:rPr>
          <w:rFonts w:ascii="Times New Roman" w:eastAsia="Times New Roman" w:hAnsi="Times New Roman" w:cs="Times New Roman"/>
          <w:sz w:val="24"/>
          <w:szCs w:val="24"/>
        </w:rPr>
        <w:t xml:space="preserve">3 sätestavad </w:t>
      </w:r>
      <w:r w:rsidR="2D318179" w:rsidRPr="003C1549">
        <w:rPr>
          <w:rFonts w:ascii="Times New Roman" w:eastAsia="Times New Roman" w:hAnsi="Times New Roman" w:cs="Times New Roman"/>
          <w:sz w:val="24"/>
          <w:szCs w:val="24"/>
        </w:rPr>
        <w:t xml:space="preserve">erandid </w:t>
      </w:r>
      <w:r w:rsidR="6A21D055" w:rsidRPr="003C1549">
        <w:rPr>
          <w:rFonts w:ascii="Times New Roman" w:eastAsia="Times New Roman" w:hAnsi="Times New Roman" w:cs="Times New Roman"/>
          <w:sz w:val="24"/>
          <w:szCs w:val="24"/>
        </w:rPr>
        <w:t>laevandusettevõtja</w:t>
      </w:r>
      <w:r w:rsidR="4F4F1B51" w:rsidRPr="003C1549">
        <w:rPr>
          <w:rFonts w:ascii="Times New Roman" w:eastAsia="Times New Roman" w:hAnsi="Times New Roman" w:cs="Times New Roman"/>
          <w:sz w:val="24"/>
          <w:szCs w:val="24"/>
        </w:rPr>
        <w:t>tele lubatud heitkoguse ühikute tagastamisel.</w:t>
      </w:r>
      <w:r w:rsidR="6A21D055" w:rsidRPr="003C1549">
        <w:rPr>
          <w:rFonts w:ascii="Times New Roman" w:eastAsia="Times New Roman" w:hAnsi="Times New Roman" w:cs="Times New Roman"/>
          <w:sz w:val="24"/>
          <w:szCs w:val="24"/>
        </w:rPr>
        <w:t xml:space="preserve"> </w:t>
      </w:r>
      <w:r w:rsidR="2D318179" w:rsidRPr="003C1549">
        <w:rPr>
          <w:rFonts w:ascii="Times New Roman" w:eastAsia="Times New Roman" w:hAnsi="Times New Roman" w:cs="Times New Roman"/>
          <w:color w:val="000000" w:themeColor="text1"/>
          <w:sz w:val="24"/>
          <w:szCs w:val="24"/>
        </w:rPr>
        <w:t>Lõikega võetakse üle direktiiv</w:t>
      </w:r>
      <w:r w:rsidR="652E8ABA" w:rsidRPr="003C1549">
        <w:rPr>
          <w:rFonts w:ascii="Times New Roman" w:eastAsia="Times New Roman" w:hAnsi="Times New Roman" w:cs="Times New Roman"/>
          <w:color w:val="000000" w:themeColor="text1"/>
          <w:sz w:val="24"/>
          <w:szCs w:val="24"/>
        </w:rPr>
        <w:t>i</w:t>
      </w:r>
      <w:r w:rsidR="2D318179" w:rsidRPr="003C1549">
        <w:rPr>
          <w:rFonts w:ascii="Times New Roman" w:eastAsia="Times New Roman" w:hAnsi="Times New Roman" w:cs="Times New Roman"/>
          <w:color w:val="000000" w:themeColor="text1"/>
          <w:sz w:val="24"/>
          <w:szCs w:val="24"/>
        </w:rPr>
        <w:t xml:space="preserve"> 2003/87 artik</w:t>
      </w:r>
      <w:r w:rsidR="00F112BA" w:rsidRPr="003C1549">
        <w:rPr>
          <w:rFonts w:ascii="Times New Roman" w:eastAsia="Times New Roman" w:hAnsi="Times New Roman" w:cs="Times New Roman"/>
          <w:color w:val="000000" w:themeColor="text1"/>
          <w:sz w:val="24"/>
          <w:szCs w:val="24"/>
        </w:rPr>
        <w:t>li</w:t>
      </w:r>
      <w:r w:rsidR="2D318179" w:rsidRPr="003C1549">
        <w:rPr>
          <w:rFonts w:ascii="Times New Roman" w:eastAsia="Times New Roman" w:hAnsi="Times New Roman" w:cs="Times New Roman"/>
          <w:color w:val="000000" w:themeColor="text1"/>
          <w:sz w:val="24"/>
          <w:szCs w:val="24"/>
        </w:rPr>
        <w:t>l 12 lõi</w:t>
      </w:r>
      <w:r w:rsidR="00F112BA" w:rsidRPr="003C1549">
        <w:rPr>
          <w:rFonts w:ascii="Times New Roman" w:eastAsia="Times New Roman" w:hAnsi="Times New Roman" w:cs="Times New Roman"/>
          <w:color w:val="000000" w:themeColor="text1"/>
          <w:sz w:val="24"/>
          <w:szCs w:val="24"/>
        </w:rPr>
        <w:t>ked</w:t>
      </w:r>
      <w:r w:rsidR="2D318179" w:rsidRPr="003C1549">
        <w:rPr>
          <w:rFonts w:ascii="Times New Roman" w:eastAsia="Times New Roman" w:hAnsi="Times New Roman" w:cs="Times New Roman"/>
          <w:color w:val="000000" w:themeColor="text1"/>
          <w:sz w:val="24"/>
          <w:szCs w:val="24"/>
        </w:rPr>
        <w:t xml:space="preserve"> 3-d, 3-c ja 3-b</w:t>
      </w:r>
      <w:r w:rsidR="00D07BCF" w:rsidRPr="003C1549">
        <w:rPr>
          <w:rFonts w:ascii="Times New Roman" w:eastAsia="Times New Roman" w:hAnsi="Times New Roman" w:cs="Times New Roman"/>
          <w:color w:val="000000" w:themeColor="text1"/>
          <w:sz w:val="24"/>
          <w:szCs w:val="24"/>
        </w:rPr>
        <w:t>.</w:t>
      </w:r>
    </w:p>
    <w:p w14:paraId="3DFF9651" w14:textId="51520470" w:rsidR="7EAE2237" w:rsidRPr="003C1549" w:rsidRDefault="7EAE2237" w:rsidP="00DE0A30">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0678EA37" w14:textId="1250A6FC" w:rsidR="00DD4589" w:rsidRPr="003C1549" w:rsidRDefault="4F4F1B51" w:rsidP="00DE0A30">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3C1549">
        <w:rPr>
          <w:rFonts w:ascii="Times New Roman" w:eastAsia="Times New Roman" w:hAnsi="Times New Roman" w:cs="Times New Roman"/>
          <w:color w:val="000000" w:themeColor="text1"/>
          <w:sz w:val="24"/>
          <w:szCs w:val="24"/>
        </w:rPr>
        <w:t xml:space="preserve">Punktis 1 </w:t>
      </w:r>
      <w:r w:rsidR="2D318179" w:rsidRPr="003C1549">
        <w:rPr>
          <w:rFonts w:ascii="Times New Roman" w:eastAsia="Times New Roman" w:hAnsi="Times New Roman" w:cs="Times New Roman"/>
          <w:color w:val="000000" w:themeColor="text1"/>
          <w:sz w:val="24"/>
          <w:szCs w:val="24"/>
        </w:rPr>
        <w:t>nähakse ette er</w:t>
      </w:r>
      <w:r w:rsidR="00F112BA" w:rsidRPr="003C1549">
        <w:rPr>
          <w:rFonts w:ascii="Times New Roman" w:eastAsia="Times New Roman" w:hAnsi="Times New Roman" w:cs="Times New Roman"/>
          <w:color w:val="000000" w:themeColor="text1"/>
          <w:sz w:val="24"/>
          <w:szCs w:val="24"/>
        </w:rPr>
        <w:t>and</w:t>
      </w:r>
      <w:r w:rsidR="2D318179" w:rsidRPr="003C1549">
        <w:rPr>
          <w:rFonts w:ascii="Times New Roman" w:eastAsia="Times New Roman" w:hAnsi="Times New Roman" w:cs="Times New Roman"/>
          <w:color w:val="000000" w:themeColor="text1"/>
          <w:sz w:val="24"/>
          <w:szCs w:val="24"/>
        </w:rPr>
        <w:t xml:space="preserve"> saartele, millel puudub maismaaga maantee- või raudteeühendus, mis seetõttu sõltuvad meretranspordist rohkem kui teised piirkonnad ning nende ühendatus sõltub mereühendustest. Selleks, et aidata väiksema elanikkonnaga saartel (alla 200 000 alalise elanikuga) jääda ühendatuks pärast meretranspordi tegevusala lisamist direktiivi 2003/87/EÜ kohaldamisalasse, võimaldatakse liikmesriigil taotleda ajutist erandit ühikute tagastamiskohustuse täitmise</w:t>
      </w:r>
      <w:r w:rsidR="00F112BA" w:rsidRPr="003C1549">
        <w:rPr>
          <w:rFonts w:ascii="Times New Roman" w:eastAsia="Times New Roman" w:hAnsi="Times New Roman" w:cs="Times New Roman"/>
          <w:color w:val="000000" w:themeColor="text1"/>
          <w:sz w:val="24"/>
          <w:szCs w:val="24"/>
        </w:rPr>
        <w:t>st</w:t>
      </w:r>
      <w:r w:rsidR="2D318179" w:rsidRPr="003C1549">
        <w:rPr>
          <w:rFonts w:ascii="Times New Roman" w:eastAsia="Times New Roman" w:hAnsi="Times New Roman" w:cs="Times New Roman"/>
          <w:color w:val="000000" w:themeColor="text1"/>
          <w:sz w:val="24"/>
          <w:szCs w:val="24"/>
        </w:rPr>
        <w:t>.</w:t>
      </w:r>
      <w:r w:rsidR="2DA95B3D" w:rsidRPr="003C1549">
        <w:rPr>
          <w:rFonts w:ascii="Times New Roman" w:eastAsia="Times New Roman" w:hAnsi="Times New Roman" w:cs="Times New Roman"/>
          <w:color w:val="000000" w:themeColor="text1"/>
          <w:sz w:val="24"/>
          <w:szCs w:val="24"/>
        </w:rPr>
        <w:t xml:space="preserve"> Direktiivi 2003/87 artikli 12 lõigete 3-c ja 3-d alusel on komisjon võtnud vastu rakendusotsuse (EL) 2023/2895, millega kehtestatakse Euroopa Parlamendi ja nõukogu direktiivi 2003/87/EÜ artikli 12 lõikes 3-d osutatud saarte ja sadamate nimekiri ning kõnealuse direktiivi artikli 12 lõikes 3-c osutatud riikidevaheliste teenuste hankelepingute või riikidevaheliste avaliku teenindamise kohustuste nimekiri</w:t>
      </w:r>
      <w:r w:rsidR="109F3298" w:rsidRPr="003C1549">
        <w:rPr>
          <w:rFonts w:ascii="Times New Roman" w:eastAsia="Times New Roman" w:hAnsi="Times New Roman" w:cs="Times New Roman"/>
          <w:color w:val="000000" w:themeColor="text1"/>
          <w:sz w:val="24"/>
          <w:szCs w:val="24"/>
        </w:rPr>
        <w:t xml:space="preserve"> (ELT L,</w:t>
      </w:r>
      <w:r w:rsidR="2DA95B3D" w:rsidRPr="003C1549">
        <w:rPr>
          <w:rFonts w:ascii="Times New Roman" w:eastAsia="Times New Roman" w:hAnsi="Times New Roman" w:cs="Times New Roman"/>
          <w:color w:val="000000" w:themeColor="text1"/>
          <w:sz w:val="24"/>
          <w:szCs w:val="24"/>
        </w:rPr>
        <w:t xml:space="preserve"> 2023/2895, 22.12.2023</w:t>
      </w:r>
      <w:r w:rsidR="39635E98" w:rsidRPr="003C1549">
        <w:rPr>
          <w:rFonts w:ascii="Times New Roman" w:eastAsia="Times New Roman" w:hAnsi="Times New Roman" w:cs="Times New Roman"/>
          <w:color w:val="000000" w:themeColor="text1"/>
          <w:sz w:val="24"/>
          <w:szCs w:val="24"/>
        </w:rPr>
        <w:t xml:space="preserve">). </w:t>
      </w:r>
      <w:commentRangeStart w:id="27"/>
      <w:r w:rsidR="39635E98" w:rsidRPr="003C1549">
        <w:rPr>
          <w:rFonts w:ascii="Times New Roman" w:eastAsia="Times New Roman" w:hAnsi="Times New Roman" w:cs="Times New Roman"/>
          <w:color w:val="000000" w:themeColor="text1"/>
          <w:sz w:val="24"/>
          <w:szCs w:val="24"/>
        </w:rPr>
        <w:t xml:space="preserve">Eesti ei ole </w:t>
      </w:r>
      <w:r w:rsidR="00F112BA" w:rsidRPr="003C1549">
        <w:rPr>
          <w:rFonts w:ascii="Times New Roman" w:eastAsia="Times New Roman" w:hAnsi="Times New Roman" w:cs="Times New Roman"/>
          <w:color w:val="000000" w:themeColor="text1"/>
          <w:sz w:val="24"/>
          <w:szCs w:val="24"/>
        </w:rPr>
        <w:t>sellist</w:t>
      </w:r>
      <w:r w:rsidR="39635E98" w:rsidRPr="003C1549">
        <w:rPr>
          <w:rFonts w:ascii="Times New Roman" w:eastAsia="Times New Roman" w:hAnsi="Times New Roman" w:cs="Times New Roman"/>
          <w:color w:val="000000" w:themeColor="text1"/>
          <w:sz w:val="24"/>
          <w:szCs w:val="24"/>
        </w:rPr>
        <w:t xml:space="preserve"> taotlust esitanud ning seega ei ole ühtegi Eesti saart nimekirja kantud.</w:t>
      </w:r>
      <w:commentRangeEnd w:id="27"/>
      <w:r w:rsidR="003724EE">
        <w:rPr>
          <w:rStyle w:val="Kommentaariviide"/>
        </w:rPr>
        <w:commentReference w:id="27"/>
      </w:r>
    </w:p>
    <w:p w14:paraId="7E5DFF34" w14:textId="77777777" w:rsidR="00F112BA" w:rsidRPr="003C1549" w:rsidRDefault="00F112BA" w:rsidP="006B4EE5">
      <w:pPr>
        <w:pStyle w:val="Standard"/>
        <w:widowControl/>
        <w:jc w:val="both"/>
        <w:rPr>
          <w:rFonts w:eastAsia="Times New Roman" w:cs="Times New Roman"/>
          <w:color w:val="000000" w:themeColor="text1"/>
        </w:rPr>
      </w:pPr>
    </w:p>
    <w:p w14:paraId="0C4688F2" w14:textId="2CBE043D" w:rsidR="00DD4589" w:rsidRPr="003C1549" w:rsidRDefault="2D318179" w:rsidP="006B4EE5">
      <w:pPr>
        <w:pStyle w:val="Standard"/>
        <w:widowControl/>
        <w:jc w:val="both"/>
        <w:rPr>
          <w:rFonts w:eastAsia="Times New Roman" w:cs="Times New Roman"/>
          <w:color w:val="000000" w:themeColor="text1"/>
        </w:rPr>
      </w:pPr>
      <w:r w:rsidRPr="003C1549">
        <w:rPr>
          <w:rFonts w:eastAsia="Times New Roman" w:cs="Times New Roman"/>
          <w:color w:val="000000" w:themeColor="text1"/>
        </w:rPr>
        <w:t>Punktis 2 võimaldatakse liikmesriikidel taotleda, et riikidevahelised teenuste hankelepingud või riikidevahelised avaliku teenindamise kohustused kahe liikmesriigi vahel vabastataks ajutiselt ühikute tagastamise kohustusest. Kõnealune võimalus piirdub ühendustega sellise liikmesriigi, kellel puudub maismaapiir teise liikmesriigiga, ja geograafiliselt lähima liikmesriigi vahel</w:t>
      </w:r>
      <w:r w:rsidR="59B5DD31" w:rsidRPr="003C1549">
        <w:rPr>
          <w:rFonts w:eastAsia="Times New Roman" w:cs="Times New Roman"/>
          <w:color w:val="000000" w:themeColor="text1"/>
        </w:rPr>
        <w:t>. Direktiivi 2003/87 artikli 12 lõike 3-c alusel välja antud komisjoni rakendusotsuses (EL) 2023/2895</w:t>
      </w:r>
      <w:r w:rsidR="00F112BA" w:rsidRPr="003C1549">
        <w:rPr>
          <w:rFonts w:eastAsia="Times New Roman" w:cs="Times New Roman"/>
          <w:color w:val="000000" w:themeColor="text1"/>
        </w:rPr>
        <w:t xml:space="preserve"> </w:t>
      </w:r>
      <w:r w:rsidR="1290AF94" w:rsidRPr="003C1549">
        <w:rPr>
          <w:rFonts w:eastAsia="Times New Roman" w:cs="Times New Roman"/>
          <w:color w:val="000000" w:themeColor="text1"/>
        </w:rPr>
        <w:t xml:space="preserve">sisaldub </w:t>
      </w:r>
      <w:r w:rsidR="3292FE1F" w:rsidRPr="003C1549">
        <w:rPr>
          <w:rFonts w:eastAsia="Times New Roman" w:cs="Times New Roman"/>
          <w:color w:val="000000" w:themeColor="text1"/>
        </w:rPr>
        <w:t xml:space="preserve">eelnõu ettevalmistamise hetkel </w:t>
      </w:r>
      <w:r w:rsidRPr="003C1549">
        <w:rPr>
          <w:rFonts w:eastAsia="Times New Roman" w:cs="Times New Roman"/>
          <w:color w:val="000000" w:themeColor="text1"/>
        </w:rPr>
        <w:t>Küprose ja Kreeka vaheline mereühendus, mida ei ole eksisteerinud üle kahe aastakümne. Selline erand aitab kaasa üldhuviteenuse osutamisele ning majanduslikule, sotsiaalsele ja territoriaalsele ühtekuuluvusele.</w:t>
      </w:r>
    </w:p>
    <w:p w14:paraId="28BB138F" w14:textId="77777777" w:rsidR="00B80D3A" w:rsidRPr="003C1549" w:rsidRDefault="00B80D3A" w:rsidP="006B4EE5">
      <w:pPr>
        <w:pStyle w:val="Standard"/>
        <w:widowControl/>
        <w:jc w:val="both"/>
        <w:rPr>
          <w:rFonts w:eastAsia="Times New Roman" w:cs="Times New Roman"/>
          <w:color w:val="000000" w:themeColor="text1"/>
        </w:rPr>
      </w:pPr>
    </w:p>
    <w:p w14:paraId="169C0FAC" w14:textId="1AB309E9" w:rsidR="001B01AE" w:rsidRPr="003C1549" w:rsidRDefault="2D318179" w:rsidP="006B4EE5">
      <w:pPr>
        <w:pStyle w:val="Standard"/>
        <w:widowControl/>
        <w:jc w:val="both"/>
        <w:rPr>
          <w:rFonts w:eastAsia="Times New Roman" w:cs="Times New Roman"/>
        </w:rPr>
      </w:pPr>
      <w:r w:rsidRPr="003C1549">
        <w:rPr>
          <w:rFonts w:eastAsia="Times New Roman" w:cs="Times New Roman"/>
          <w:color w:val="000000" w:themeColor="text1"/>
        </w:rPr>
        <w:t xml:space="preserve">Punktiga 3 arvestatakse Euroopa Liidu äärepoolseimate piirkondade (Euroopa Liidu toimimise lepingu art 349) eripära ja püsivaid piiranguid ning nende suurt sõltuvust meretranspordist. </w:t>
      </w:r>
      <w:r w:rsidR="00BF2F65" w:rsidRPr="003C1549">
        <w:rPr>
          <w:rFonts w:eastAsia="Times New Roman" w:cs="Times New Roman"/>
          <w:color w:val="000000" w:themeColor="text1"/>
        </w:rPr>
        <w:t>See</w:t>
      </w:r>
      <w:r w:rsidR="48EDA576" w:rsidRPr="003C1549">
        <w:rPr>
          <w:rFonts w:eastAsia="Times New Roman" w:cs="Times New Roman"/>
          <w:color w:val="000000" w:themeColor="text1"/>
        </w:rPr>
        <w:t>tõttu on oluline</w:t>
      </w:r>
      <w:r w:rsidRPr="003C1549">
        <w:rPr>
          <w:rFonts w:eastAsia="Times New Roman" w:cs="Times New Roman"/>
          <w:color w:val="000000" w:themeColor="text1"/>
        </w:rPr>
        <w:t xml:space="preserve"> pöörata </w:t>
      </w:r>
      <w:r w:rsidR="48EDA576" w:rsidRPr="003C1549">
        <w:rPr>
          <w:rFonts w:eastAsia="Times New Roman" w:cs="Times New Roman"/>
          <w:color w:val="000000" w:themeColor="text1"/>
        </w:rPr>
        <w:t xml:space="preserve">tähelepanu </w:t>
      </w:r>
      <w:r w:rsidRPr="003C1549">
        <w:rPr>
          <w:rFonts w:eastAsia="Times New Roman" w:cs="Times New Roman"/>
          <w:color w:val="000000" w:themeColor="text1"/>
        </w:rPr>
        <w:t xml:space="preserve">selliste piirkondade juurdepääsetavuse ja </w:t>
      </w:r>
      <w:r w:rsidR="00DE0A30" w:rsidRPr="003C1549">
        <w:rPr>
          <w:rFonts w:eastAsia="Times New Roman" w:cs="Times New Roman"/>
          <w:color w:val="000000" w:themeColor="text1"/>
        </w:rPr>
        <w:t xml:space="preserve">ühenduse </w:t>
      </w:r>
      <w:r w:rsidRPr="003C1549">
        <w:rPr>
          <w:rFonts w:eastAsia="Times New Roman" w:cs="Times New Roman"/>
          <w:color w:val="000000" w:themeColor="text1"/>
        </w:rPr>
        <w:t xml:space="preserve">säilitamisele </w:t>
      </w:r>
      <w:r w:rsidR="48EDA576" w:rsidRPr="003C1549">
        <w:rPr>
          <w:rFonts w:eastAsia="Times New Roman" w:cs="Times New Roman"/>
          <w:color w:val="000000" w:themeColor="text1"/>
        </w:rPr>
        <w:t xml:space="preserve">ka </w:t>
      </w:r>
      <w:r w:rsidRPr="003C1549">
        <w:rPr>
          <w:rFonts w:eastAsia="Times New Roman" w:cs="Times New Roman"/>
          <w:color w:val="000000" w:themeColor="text1"/>
        </w:rPr>
        <w:t>meretranspordi</w:t>
      </w:r>
      <w:r w:rsidR="48EDA576" w:rsidRPr="003C1549">
        <w:rPr>
          <w:rFonts w:eastAsia="Times New Roman" w:cs="Times New Roman"/>
          <w:color w:val="000000" w:themeColor="text1"/>
        </w:rPr>
        <w:t>s</w:t>
      </w:r>
      <w:r w:rsidRPr="003C1549">
        <w:rPr>
          <w:rFonts w:eastAsia="Times New Roman" w:cs="Times New Roman"/>
          <w:color w:val="000000" w:themeColor="text1"/>
        </w:rPr>
        <w:t xml:space="preserve">. Seepärast </w:t>
      </w:r>
      <w:r w:rsidR="48EDA576" w:rsidRPr="003C1549">
        <w:rPr>
          <w:rFonts w:eastAsia="Times New Roman" w:cs="Times New Roman"/>
          <w:color w:val="000000" w:themeColor="text1"/>
        </w:rPr>
        <w:t>kehtestatakse</w:t>
      </w:r>
      <w:r w:rsidRPr="003C1549">
        <w:rPr>
          <w:rFonts w:eastAsia="Times New Roman" w:cs="Times New Roman"/>
          <w:color w:val="000000" w:themeColor="text1"/>
        </w:rPr>
        <w:t xml:space="preserve"> ajutine erand </w:t>
      </w:r>
      <w:r w:rsidR="48EDA576" w:rsidRPr="003C1549">
        <w:rPr>
          <w:rFonts w:eastAsia="Times New Roman" w:cs="Times New Roman"/>
          <w:color w:val="000000" w:themeColor="text1"/>
        </w:rPr>
        <w:t xml:space="preserve">ühikute tagastamisel </w:t>
      </w:r>
      <w:r w:rsidRPr="003C1549">
        <w:rPr>
          <w:rFonts w:eastAsia="Times New Roman" w:cs="Times New Roman"/>
          <w:color w:val="000000" w:themeColor="text1"/>
        </w:rPr>
        <w:t>liikmesriigi äärepoolseimas piirkonnas asuva sadama ja samas liikmesriigis asuva sadama, sealhulgas sama äärepoolseima piirkonna ja sama liikmesriigi muu äärepoolseima piirkonna sadamate vahelisel meretranspordil tekkivate heidete puhul.</w:t>
      </w:r>
    </w:p>
    <w:p w14:paraId="32E21CA0" w14:textId="6AF67EDA" w:rsidR="102AA7C9" w:rsidRPr="003C1549" w:rsidRDefault="102AA7C9" w:rsidP="006B4EE5">
      <w:pPr>
        <w:pStyle w:val="Standard"/>
        <w:widowControl/>
        <w:jc w:val="both"/>
        <w:rPr>
          <w:rFonts w:eastAsia="Times New Roman" w:cs="Times New Roman"/>
          <w:b/>
          <w:bCs/>
        </w:rPr>
      </w:pPr>
    </w:p>
    <w:p w14:paraId="33CFC83A" w14:textId="71200E2D" w:rsidR="00EB5A5A" w:rsidRPr="003C1549" w:rsidRDefault="1C52BAF6"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58</w:t>
      </w:r>
      <w:r w:rsidR="008C11F1" w:rsidRPr="003C1549">
        <w:rPr>
          <w:rFonts w:eastAsia="Times New Roman" w:cs="Times New Roman"/>
        </w:rPr>
        <w:t xml:space="preserve"> </w:t>
      </w:r>
      <w:r w:rsidR="72FC794F" w:rsidRPr="003C1549">
        <w:rPr>
          <w:rFonts w:eastAsia="Times New Roman" w:cs="Times New Roman"/>
        </w:rPr>
        <w:t>muudetakse § 169 pealkirja</w:t>
      </w:r>
      <w:r w:rsidR="22825349" w:rsidRPr="003C1549">
        <w:rPr>
          <w:rFonts w:eastAsia="Times New Roman" w:cs="Times New Roman"/>
        </w:rPr>
        <w:t xml:space="preserve">, </w:t>
      </w:r>
      <w:r w:rsidR="675BDC64" w:rsidRPr="003C1549">
        <w:rPr>
          <w:rFonts w:eastAsia="Times New Roman" w:cs="Times New Roman"/>
        </w:rPr>
        <w:t>ja lõiget 1</w:t>
      </w:r>
      <w:r w:rsidR="373EF753" w:rsidRPr="003C1549">
        <w:rPr>
          <w:rFonts w:eastAsia="Times New Roman" w:cs="Times New Roman"/>
        </w:rPr>
        <w:t xml:space="preserve">. </w:t>
      </w:r>
      <w:r w:rsidR="4655ACE7" w:rsidRPr="003C1549">
        <w:rPr>
          <w:rFonts w:eastAsia="Times New Roman" w:cs="Times New Roman"/>
        </w:rPr>
        <w:t>Pealkirja m</w:t>
      </w:r>
      <w:r w:rsidR="0425A34F" w:rsidRPr="003C1549">
        <w:rPr>
          <w:rFonts w:eastAsia="Times New Roman" w:cs="Times New Roman"/>
        </w:rPr>
        <w:t xml:space="preserve">uudatuse tingib asjaolu, et direktiiviga on ette nähtud </w:t>
      </w:r>
      <w:r w:rsidR="0067368E" w:rsidRPr="003C1549">
        <w:rPr>
          <w:rFonts w:eastAsia="Times New Roman" w:cs="Times New Roman"/>
        </w:rPr>
        <w:t>lisa</w:t>
      </w:r>
      <w:r w:rsidR="0425A34F" w:rsidRPr="003C1549">
        <w:rPr>
          <w:rFonts w:eastAsia="Times New Roman" w:cs="Times New Roman"/>
        </w:rPr>
        <w:t xml:space="preserve">sanktsioonid </w:t>
      </w:r>
      <w:r w:rsidR="63E42B50" w:rsidRPr="003C1549">
        <w:rPr>
          <w:rFonts w:eastAsia="Times New Roman" w:cs="Times New Roman"/>
        </w:rPr>
        <w:t xml:space="preserve">lubatud heitkoguse ühikute tagastamisnõuete rikkumise korral </w:t>
      </w:r>
      <w:r w:rsidR="1A393FEA" w:rsidRPr="003C1549">
        <w:rPr>
          <w:rFonts w:eastAsia="Times New Roman" w:cs="Times New Roman"/>
        </w:rPr>
        <w:t xml:space="preserve">lisaks </w:t>
      </w:r>
      <w:r w:rsidR="63E42B50" w:rsidRPr="003C1549">
        <w:rPr>
          <w:rFonts w:eastAsia="Times New Roman" w:cs="Times New Roman"/>
        </w:rPr>
        <w:t>seni kehtinud 100 euro suuru</w:t>
      </w:r>
      <w:r w:rsidR="1F7FDDA5" w:rsidRPr="003C1549">
        <w:rPr>
          <w:rFonts w:eastAsia="Times New Roman" w:cs="Times New Roman"/>
        </w:rPr>
        <w:t>s</w:t>
      </w:r>
      <w:r w:rsidR="63E42B50" w:rsidRPr="003C1549">
        <w:rPr>
          <w:rFonts w:eastAsia="Times New Roman" w:cs="Times New Roman"/>
        </w:rPr>
        <w:t>e</w:t>
      </w:r>
      <w:r w:rsidR="541F13C2" w:rsidRPr="003C1549">
        <w:rPr>
          <w:rFonts w:eastAsia="Times New Roman" w:cs="Times New Roman"/>
        </w:rPr>
        <w:t>le</w:t>
      </w:r>
      <w:r w:rsidR="63E42B50" w:rsidRPr="003C1549">
        <w:rPr>
          <w:rFonts w:eastAsia="Times New Roman" w:cs="Times New Roman"/>
        </w:rPr>
        <w:t xml:space="preserve"> hüvitis</w:t>
      </w:r>
      <w:r w:rsidR="2997A2D2" w:rsidRPr="003C1549">
        <w:rPr>
          <w:rFonts w:eastAsia="Times New Roman" w:cs="Times New Roman"/>
        </w:rPr>
        <w:t>ele</w:t>
      </w:r>
      <w:r w:rsidR="63E42B50" w:rsidRPr="003C1549">
        <w:rPr>
          <w:rFonts w:eastAsia="Times New Roman" w:cs="Times New Roman"/>
        </w:rPr>
        <w:t xml:space="preserve"> iga tonni CO</w:t>
      </w:r>
      <w:r w:rsidR="63E42B50" w:rsidRPr="003C1549">
        <w:rPr>
          <w:rFonts w:eastAsia="Times New Roman" w:cs="Times New Roman"/>
          <w:vertAlign w:val="subscript"/>
        </w:rPr>
        <w:t>2</w:t>
      </w:r>
      <w:r w:rsidR="63E42B50" w:rsidRPr="003C1549">
        <w:rPr>
          <w:rFonts w:eastAsia="Times New Roman" w:cs="Times New Roman"/>
        </w:rPr>
        <w:t xml:space="preserve"> kohta</w:t>
      </w:r>
      <w:r w:rsidR="51EBF89D" w:rsidRPr="003C1549">
        <w:rPr>
          <w:rFonts w:eastAsia="Times New Roman" w:cs="Times New Roman"/>
        </w:rPr>
        <w:t>, millele vastavat lubatud heitkoguse ühikut ei tagastatud</w:t>
      </w:r>
      <w:r w:rsidR="63E42B50" w:rsidRPr="003C1549">
        <w:rPr>
          <w:rFonts w:eastAsia="Times New Roman" w:cs="Times New Roman"/>
        </w:rPr>
        <w:t>.</w:t>
      </w:r>
      <w:r w:rsidR="7F4D118A" w:rsidRPr="003C1549">
        <w:rPr>
          <w:rFonts w:eastAsia="Times New Roman" w:cs="Times New Roman"/>
        </w:rPr>
        <w:t xml:space="preserve"> Direktiivi kohaselt võib </w:t>
      </w:r>
      <w:r w:rsidR="0067368E" w:rsidRPr="003C1549">
        <w:rPr>
          <w:rFonts w:eastAsia="Times New Roman" w:cs="Times New Roman"/>
        </w:rPr>
        <w:t xml:space="preserve">juhul, kui </w:t>
      </w:r>
      <w:r w:rsidR="7F4D118A" w:rsidRPr="003C1549">
        <w:rPr>
          <w:rFonts w:eastAsia="Times New Roman" w:cs="Times New Roman"/>
        </w:rPr>
        <w:t>laevandusettevõtja</w:t>
      </w:r>
      <w:r w:rsidR="0067368E" w:rsidRPr="003C1549">
        <w:rPr>
          <w:rFonts w:eastAsia="Times New Roman" w:cs="Times New Roman"/>
        </w:rPr>
        <w:t xml:space="preserve"> jätab kohustused täitmata, kehtestada</w:t>
      </w:r>
      <w:r w:rsidR="21ACB3AD" w:rsidRPr="003C1549">
        <w:rPr>
          <w:rFonts w:eastAsia="Times New Roman" w:cs="Times New Roman"/>
        </w:rPr>
        <w:t xml:space="preserve"> ettevõtte laevadele sadama külastuse keel</w:t>
      </w:r>
      <w:r w:rsidR="6B527E4E" w:rsidRPr="003C1549">
        <w:rPr>
          <w:rFonts w:eastAsia="Times New Roman" w:cs="Times New Roman"/>
        </w:rPr>
        <w:t>u</w:t>
      </w:r>
      <w:r w:rsidR="21ACB3AD" w:rsidRPr="003C1549">
        <w:rPr>
          <w:rFonts w:eastAsia="Times New Roman" w:cs="Times New Roman"/>
        </w:rPr>
        <w:t xml:space="preserve"> või keelata laeval sadamast lahku</w:t>
      </w:r>
      <w:r w:rsidR="7D791AB6" w:rsidRPr="003C1549">
        <w:rPr>
          <w:rFonts w:eastAsia="Times New Roman" w:cs="Times New Roman"/>
        </w:rPr>
        <w:t>da</w:t>
      </w:r>
      <w:r w:rsidR="00E54FCA" w:rsidRPr="003C1549">
        <w:rPr>
          <w:rFonts w:eastAsia="Times New Roman" w:cs="Times New Roman"/>
        </w:rPr>
        <w:t xml:space="preserve"> (lisatav lõige 3, vt järgmine punkt)</w:t>
      </w:r>
      <w:r w:rsidR="21ACB3AD" w:rsidRPr="003C1549">
        <w:rPr>
          <w:rFonts w:eastAsia="Times New Roman" w:cs="Times New Roman"/>
        </w:rPr>
        <w:t>.</w:t>
      </w:r>
      <w:r w:rsidR="3D48C165" w:rsidRPr="003C1549">
        <w:rPr>
          <w:rFonts w:eastAsia="Times New Roman" w:cs="Times New Roman"/>
        </w:rPr>
        <w:t xml:space="preserve"> </w:t>
      </w:r>
      <w:r w:rsidR="14E2495A" w:rsidRPr="003C1549">
        <w:rPr>
          <w:rFonts w:eastAsia="Times New Roman" w:cs="Times New Roman"/>
        </w:rPr>
        <w:t xml:space="preserve">Seega võtab </w:t>
      </w:r>
      <w:r w:rsidR="0067368E" w:rsidRPr="003C1549">
        <w:rPr>
          <w:rFonts w:eastAsia="Times New Roman" w:cs="Times New Roman"/>
        </w:rPr>
        <w:t>pealkiri</w:t>
      </w:r>
      <w:r w:rsidR="14E2495A" w:rsidRPr="003C1549">
        <w:rPr>
          <w:rFonts w:eastAsia="Times New Roman" w:cs="Times New Roman"/>
        </w:rPr>
        <w:t xml:space="preserve"> kokku kõik võimalikud sanktsioonid lubatud heitkoguse ühikute tagastamise nõuete mittetäitmise</w:t>
      </w:r>
      <w:r w:rsidR="00CC5821" w:rsidRPr="003C1549">
        <w:rPr>
          <w:rFonts w:eastAsia="Times New Roman" w:cs="Times New Roman"/>
        </w:rPr>
        <w:t xml:space="preserve"> korra</w:t>
      </w:r>
      <w:r w:rsidR="14E2495A" w:rsidRPr="003C1549">
        <w:rPr>
          <w:rFonts w:eastAsia="Times New Roman" w:cs="Times New Roman"/>
        </w:rPr>
        <w:t xml:space="preserve">l, sealhulgas hüvitamise. </w:t>
      </w:r>
      <w:r w:rsidR="14225466" w:rsidRPr="003C1549">
        <w:rPr>
          <w:rFonts w:eastAsia="Times New Roman" w:cs="Times New Roman"/>
        </w:rPr>
        <w:t>L</w:t>
      </w:r>
      <w:r w:rsidR="14E2495A" w:rsidRPr="003C1549">
        <w:rPr>
          <w:rFonts w:eastAsia="Times New Roman" w:cs="Times New Roman"/>
        </w:rPr>
        <w:t>õi</w:t>
      </w:r>
      <w:r w:rsidR="26AD1985" w:rsidRPr="003C1549">
        <w:rPr>
          <w:rFonts w:eastAsia="Times New Roman" w:cs="Times New Roman"/>
        </w:rPr>
        <w:t>get</w:t>
      </w:r>
      <w:r w:rsidR="14E2495A" w:rsidRPr="003C1549">
        <w:rPr>
          <w:rFonts w:eastAsia="Times New Roman" w:cs="Times New Roman"/>
        </w:rPr>
        <w:t xml:space="preserve"> 1</w:t>
      </w:r>
      <w:r w:rsidR="701844A1" w:rsidRPr="003C1549">
        <w:rPr>
          <w:rFonts w:eastAsia="Times New Roman" w:cs="Times New Roman"/>
        </w:rPr>
        <w:t xml:space="preserve"> täiendatakse nii</w:t>
      </w:r>
      <w:r w:rsidR="14E2495A" w:rsidRPr="003C1549">
        <w:rPr>
          <w:rFonts w:eastAsia="Times New Roman" w:cs="Times New Roman"/>
        </w:rPr>
        <w:t xml:space="preserve">, </w:t>
      </w:r>
      <w:r w:rsidR="215C4739" w:rsidRPr="003C1549">
        <w:rPr>
          <w:rFonts w:eastAsia="Times New Roman" w:cs="Times New Roman"/>
        </w:rPr>
        <w:t>et</w:t>
      </w:r>
      <w:r w:rsidR="48885913" w:rsidRPr="003C1549">
        <w:rPr>
          <w:rFonts w:eastAsia="Times New Roman" w:cs="Times New Roman"/>
        </w:rPr>
        <w:t xml:space="preserve"> </w:t>
      </w:r>
      <w:r w:rsidR="215C4739" w:rsidRPr="003C1549">
        <w:rPr>
          <w:rFonts w:eastAsia="Times New Roman" w:cs="Times New Roman"/>
        </w:rPr>
        <w:t>säte kehti</w:t>
      </w:r>
      <w:r w:rsidR="7BF6CACE" w:rsidRPr="003C1549">
        <w:rPr>
          <w:rFonts w:eastAsia="Times New Roman" w:cs="Times New Roman"/>
        </w:rPr>
        <w:t>ks</w:t>
      </w:r>
      <w:r w:rsidR="215C4739" w:rsidRPr="003C1549">
        <w:rPr>
          <w:rFonts w:eastAsia="Times New Roman" w:cs="Times New Roman"/>
        </w:rPr>
        <w:t xml:space="preserve"> laevandusettevõtjate</w:t>
      </w:r>
      <w:r w:rsidR="0429DFCA" w:rsidRPr="003C1549">
        <w:rPr>
          <w:rFonts w:eastAsia="Times New Roman" w:cs="Times New Roman"/>
        </w:rPr>
        <w:t>le</w:t>
      </w:r>
      <w:r w:rsidR="215C4739" w:rsidRPr="003C1549">
        <w:rPr>
          <w:rFonts w:eastAsia="Times New Roman" w:cs="Times New Roman"/>
        </w:rPr>
        <w:t>.</w:t>
      </w:r>
    </w:p>
    <w:p w14:paraId="71F88626" w14:textId="77777777" w:rsidR="00D70B00" w:rsidRPr="003C1549" w:rsidRDefault="00D70B00" w:rsidP="006B4EE5">
      <w:pPr>
        <w:pStyle w:val="Standard"/>
        <w:widowControl/>
        <w:jc w:val="both"/>
        <w:rPr>
          <w:rFonts w:eastAsia="Times New Roman" w:cs="Times New Roman"/>
        </w:rPr>
      </w:pPr>
    </w:p>
    <w:p w14:paraId="7571D924" w14:textId="419D5790" w:rsidR="00434164" w:rsidRPr="003C1549" w:rsidRDefault="215C4739"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 xml:space="preserve">59 </w:t>
      </w:r>
      <w:r w:rsidR="4A91F09B" w:rsidRPr="003C1549">
        <w:rPr>
          <w:rFonts w:eastAsia="Times New Roman" w:cs="Times New Roman"/>
        </w:rPr>
        <w:t>täiendatakse § 169 lõigetega 3</w:t>
      </w:r>
      <w:r w:rsidR="2A1DE22A" w:rsidRPr="003C1549">
        <w:rPr>
          <w:rFonts w:eastAsia="Times New Roman" w:cs="Times New Roman"/>
        </w:rPr>
        <w:t>–</w:t>
      </w:r>
      <w:r w:rsidR="00E54FCA" w:rsidRPr="003C1549">
        <w:rPr>
          <w:rFonts w:eastAsia="Times New Roman" w:cs="Times New Roman"/>
        </w:rPr>
        <w:t>8</w:t>
      </w:r>
      <w:r w:rsidR="4A91F09B" w:rsidRPr="003C1549">
        <w:rPr>
          <w:rFonts w:eastAsia="Times New Roman" w:cs="Times New Roman"/>
        </w:rPr>
        <w:t>.</w:t>
      </w:r>
      <w:r w:rsidR="7F7755C6" w:rsidRPr="003C1549">
        <w:rPr>
          <w:rFonts w:eastAsia="Times New Roman" w:cs="Times New Roman"/>
        </w:rPr>
        <w:t xml:space="preserve"> </w:t>
      </w:r>
      <w:r w:rsidR="0FE339E8" w:rsidRPr="003C1549">
        <w:rPr>
          <w:rFonts w:eastAsia="Times New Roman" w:cs="Times New Roman"/>
        </w:rPr>
        <w:t>Lõike</w:t>
      </w:r>
      <w:r w:rsidR="0067368E" w:rsidRPr="003C1549">
        <w:rPr>
          <w:rFonts w:eastAsia="Times New Roman" w:cs="Times New Roman"/>
        </w:rPr>
        <w:t>s</w:t>
      </w:r>
      <w:r w:rsidR="0FE339E8" w:rsidRPr="003C1549">
        <w:rPr>
          <w:rFonts w:eastAsia="Times New Roman" w:cs="Times New Roman"/>
        </w:rPr>
        <w:t xml:space="preserve"> 3 sätestatakse</w:t>
      </w:r>
      <w:r w:rsidR="6755AC60" w:rsidRPr="003C1549">
        <w:rPr>
          <w:rFonts w:eastAsia="Times New Roman" w:cs="Times New Roman"/>
        </w:rPr>
        <w:t xml:space="preserve">, et </w:t>
      </w:r>
      <w:r w:rsidR="058A33CB" w:rsidRPr="003C1549">
        <w:rPr>
          <w:rFonts w:eastAsia="Times New Roman" w:cs="Times New Roman"/>
        </w:rPr>
        <w:t>K</w:t>
      </w:r>
      <w:r w:rsidR="6755AC60" w:rsidRPr="003C1549">
        <w:rPr>
          <w:rFonts w:eastAsia="Times New Roman" w:cs="Times New Roman"/>
        </w:rPr>
        <w:t xml:space="preserve">eskkonnaamet kui </w:t>
      </w:r>
      <w:r w:rsidR="1C502805" w:rsidRPr="003C1549">
        <w:rPr>
          <w:rFonts w:eastAsia="Times New Roman" w:cs="Times New Roman"/>
        </w:rPr>
        <w:t xml:space="preserve">pädev asutus </w:t>
      </w:r>
      <w:r w:rsidR="6755AC60" w:rsidRPr="003C1549">
        <w:rPr>
          <w:rFonts w:eastAsia="Times New Roman" w:cs="Times New Roman"/>
        </w:rPr>
        <w:t>ELi HKSi rakendamise</w:t>
      </w:r>
      <w:r w:rsidR="6E2AC148" w:rsidRPr="003C1549">
        <w:rPr>
          <w:rFonts w:eastAsia="Times New Roman" w:cs="Times New Roman"/>
        </w:rPr>
        <w:t>l</w:t>
      </w:r>
      <w:r w:rsidR="6755AC60" w:rsidRPr="003C1549">
        <w:rPr>
          <w:rFonts w:eastAsia="Times New Roman" w:cs="Times New Roman"/>
        </w:rPr>
        <w:t xml:space="preserve"> </w:t>
      </w:r>
      <w:r w:rsidR="535B7528" w:rsidRPr="003C1549">
        <w:rPr>
          <w:rFonts w:eastAsia="Times New Roman" w:cs="Times New Roman"/>
        </w:rPr>
        <w:t>teavitab Transpordiametit kui laevatranspordi</w:t>
      </w:r>
      <w:r w:rsidR="14B7AAB3" w:rsidRPr="003C1549">
        <w:rPr>
          <w:rFonts w:eastAsia="Times New Roman" w:cs="Times New Roman"/>
        </w:rPr>
        <w:t xml:space="preserve"> valdkonna </w:t>
      </w:r>
      <w:r w:rsidR="14B7AAB3" w:rsidRPr="003C1549">
        <w:rPr>
          <w:rFonts w:eastAsia="Times New Roman" w:cs="Times New Roman"/>
        </w:rPr>
        <w:lastRenderedPageBreak/>
        <w:t>eest vastutavat asutust</w:t>
      </w:r>
      <w:r w:rsidR="261DB3C5" w:rsidRPr="003C1549">
        <w:rPr>
          <w:rFonts w:eastAsia="Times New Roman" w:cs="Times New Roman"/>
        </w:rPr>
        <w:t xml:space="preserve">, kui laevandusettevõtja ei ole kahe järjestikuse aasta jooksul oma kohustusi täitnud. </w:t>
      </w:r>
      <w:r w:rsidR="0067368E" w:rsidRPr="003C1549">
        <w:rPr>
          <w:rFonts w:eastAsia="Times New Roman" w:cs="Times New Roman"/>
        </w:rPr>
        <w:t>Seejärel</w:t>
      </w:r>
      <w:r w:rsidR="5F908B7F" w:rsidRPr="003C1549">
        <w:rPr>
          <w:rFonts w:eastAsia="Times New Roman" w:cs="Times New Roman"/>
        </w:rPr>
        <w:t xml:space="preserve"> rakendab Transpordiamet </w:t>
      </w:r>
      <w:r w:rsidR="44FD96C5" w:rsidRPr="003C1549">
        <w:rPr>
          <w:rFonts w:eastAsia="Times New Roman" w:cs="Times New Roman"/>
        </w:rPr>
        <w:t xml:space="preserve">selliste laevandusettevõtjate suhtes </w:t>
      </w:r>
      <w:r w:rsidR="5F908B7F" w:rsidRPr="003C1549">
        <w:rPr>
          <w:rFonts w:eastAsia="Times New Roman" w:cs="Times New Roman"/>
        </w:rPr>
        <w:t>lõigetes 4</w:t>
      </w:r>
      <w:r w:rsidR="245265DC" w:rsidRPr="003C1549">
        <w:rPr>
          <w:rFonts w:eastAsia="Times New Roman" w:cs="Times New Roman"/>
        </w:rPr>
        <w:t>–</w:t>
      </w:r>
      <w:r w:rsidR="00E54FCA" w:rsidRPr="003C1549">
        <w:rPr>
          <w:rFonts w:eastAsia="Times New Roman" w:cs="Times New Roman"/>
        </w:rPr>
        <w:t>7</w:t>
      </w:r>
      <w:r w:rsidR="5F908B7F" w:rsidRPr="003C1549">
        <w:rPr>
          <w:rFonts w:eastAsia="Times New Roman" w:cs="Times New Roman"/>
        </w:rPr>
        <w:t xml:space="preserve"> kirjeldatud sanktsioone.</w:t>
      </w:r>
    </w:p>
    <w:p w14:paraId="5828986C" w14:textId="77777777" w:rsidR="00555031" w:rsidRPr="003C1549" w:rsidRDefault="00555031" w:rsidP="006B4EE5">
      <w:pPr>
        <w:pStyle w:val="Standard"/>
        <w:widowControl/>
        <w:jc w:val="both"/>
        <w:rPr>
          <w:rFonts w:eastAsia="Times New Roman" w:cs="Times New Roman"/>
        </w:rPr>
      </w:pPr>
    </w:p>
    <w:p w14:paraId="54CD1FCE" w14:textId="333474B5" w:rsidR="00434164" w:rsidRPr="003C1549" w:rsidRDefault="6BB1909B" w:rsidP="006B4EE5">
      <w:pPr>
        <w:pStyle w:val="Standard"/>
        <w:widowControl/>
        <w:jc w:val="both"/>
        <w:rPr>
          <w:rFonts w:eastAsia="Times New Roman" w:cs="Times New Roman"/>
        </w:rPr>
      </w:pPr>
      <w:r w:rsidRPr="2EA4B866">
        <w:rPr>
          <w:rFonts w:eastAsia="Times New Roman" w:cs="Times New Roman"/>
        </w:rPr>
        <w:t>Lõi</w:t>
      </w:r>
      <w:r w:rsidR="55CE8EEA" w:rsidRPr="2EA4B866">
        <w:rPr>
          <w:rFonts w:eastAsia="Times New Roman" w:cs="Times New Roman"/>
        </w:rPr>
        <w:t>gete</w:t>
      </w:r>
      <w:r w:rsidR="0067368E" w:rsidRPr="2EA4B866">
        <w:rPr>
          <w:rFonts w:eastAsia="Times New Roman" w:cs="Times New Roman"/>
        </w:rPr>
        <w:t>s</w:t>
      </w:r>
      <w:r w:rsidRPr="2EA4B866">
        <w:rPr>
          <w:rFonts w:eastAsia="Times New Roman" w:cs="Times New Roman"/>
        </w:rPr>
        <w:t xml:space="preserve"> 4</w:t>
      </w:r>
      <w:r w:rsidR="156A6C5E" w:rsidRPr="2EA4B866">
        <w:rPr>
          <w:rFonts w:eastAsia="Times New Roman" w:cs="Times New Roman"/>
        </w:rPr>
        <w:t xml:space="preserve"> ja 5</w:t>
      </w:r>
      <w:r w:rsidRPr="2EA4B866">
        <w:rPr>
          <w:rFonts w:eastAsia="Times New Roman" w:cs="Times New Roman"/>
        </w:rPr>
        <w:t xml:space="preserve"> sätestatakse</w:t>
      </w:r>
      <w:r w:rsidR="0B6D11DB" w:rsidRPr="2EA4B866">
        <w:rPr>
          <w:rFonts w:eastAsia="Times New Roman" w:cs="Times New Roman"/>
        </w:rPr>
        <w:t xml:space="preserve">, et Transpordiamet annab </w:t>
      </w:r>
      <w:r w:rsidR="26FE30A5" w:rsidRPr="2EA4B866">
        <w:rPr>
          <w:rFonts w:eastAsia="Times New Roman" w:cs="Times New Roman"/>
        </w:rPr>
        <w:t xml:space="preserve">laevandusettevõtjale võimaluse olukorda selgitada ning kui muud meetmed ei võimalda </w:t>
      </w:r>
      <w:r w:rsidR="4D5C3E22" w:rsidRPr="2EA4B866">
        <w:rPr>
          <w:rFonts w:eastAsia="Times New Roman" w:cs="Times New Roman"/>
        </w:rPr>
        <w:t>ühikuid tagastada</w:t>
      </w:r>
      <w:r w:rsidR="0067368E" w:rsidRPr="2EA4B866">
        <w:rPr>
          <w:rFonts w:eastAsia="Times New Roman" w:cs="Times New Roman"/>
        </w:rPr>
        <w:t>,</w:t>
      </w:r>
      <w:r w:rsidR="26FE30A5" w:rsidRPr="2EA4B866">
        <w:rPr>
          <w:rFonts w:eastAsia="Times New Roman" w:cs="Times New Roman"/>
        </w:rPr>
        <w:t xml:space="preserve"> </w:t>
      </w:r>
      <w:r w:rsidR="040FEDCE" w:rsidRPr="2EA4B866">
        <w:rPr>
          <w:rFonts w:eastAsia="Times New Roman" w:cs="Times New Roman"/>
        </w:rPr>
        <w:t xml:space="preserve">annab Transpordiamet </w:t>
      </w:r>
      <w:r w:rsidR="0B6D11DB" w:rsidRPr="2EA4B866">
        <w:rPr>
          <w:rFonts w:eastAsia="Times New Roman" w:cs="Times New Roman"/>
        </w:rPr>
        <w:t xml:space="preserve">väljasaatmiskorralduse laevandusettevõtja </w:t>
      </w:r>
      <w:r w:rsidR="469B186D" w:rsidRPr="2EA4B866">
        <w:rPr>
          <w:rFonts w:eastAsia="Times New Roman" w:cs="Times New Roman"/>
        </w:rPr>
        <w:t>vastutuse</w:t>
      </w:r>
      <w:r w:rsidR="00CC5821" w:rsidRPr="2EA4B866">
        <w:rPr>
          <w:rFonts w:eastAsia="Times New Roman" w:cs="Times New Roman"/>
        </w:rPr>
        <w:t>l</w:t>
      </w:r>
      <w:r w:rsidR="469B186D" w:rsidRPr="2EA4B866">
        <w:rPr>
          <w:rFonts w:eastAsia="Times New Roman" w:cs="Times New Roman"/>
        </w:rPr>
        <w:t xml:space="preserve"> olevate </w:t>
      </w:r>
      <w:r w:rsidR="0B6D11DB" w:rsidRPr="2EA4B866">
        <w:rPr>
          <w:rFonts w:eastAsia="Times New Roman" w:cs="Times New Roman"/>
        </w:rPr>
        <w:t>kõikide laevade kohta</w:t>
      </w:r>
      <w:r w:rsidR="469B186D" w:rsidRPr="2EA4B866">
        <w:rPr>
          <w:rFonts w:eastAsia="Times New Roman" w:cs="Times New Roman"/>
        </w:rPr>
        <w:t>.</w:t>
      </w:r>
      <w:r w:rsidR="12FF3541" w:rsidRPr="2EA4B866">
        <w:rPr>
          <w:rFonts w:eastAsia="Times New Roman" w:cs="Times New Roman"/>
        </w:rPr>
        <w:t xml:space="preserve"> Sellega võetakse üle direktiivi </w:t>
      </w:r>
      <w:r w:rsidR="68EE5880" w:rsidRPr="2EA4B866">
        <w:rPr>
          <w:rFonts w:eastAsia="Times New Roman" w:cs="Times New Roman"/>
        </w:rPr>
        <w:t xml:space="preserve">2003/87 </w:t>
      </w:r>
      <w:r w:rsidR="0DE38FEB" w:rsidRPr="2EA4B866">
        <w:rPr>
          <w:rFonts w:eastAsia="Times New Roman" w:cs="Times New Roman"/>
        </w:rPr>
        <w:t>artik</w:t>
      </w:r>
      <w:r w:rsidR="0067368E" w:rsidRPr="2EA4B866">
        <w:rPr>
          <w:rFonts w:eastAsia="Times New Roman" w:cs="Times New Roman"/>
        </w:rPr>
        <w:t>li</w:t>
      </w:r>
      <w:r w:rsidR="0DE38FEB" w:rsidRPr="2EA4B866">
        <w:rPr>
          <w:rFonts w:eastAsia="Times New Roman" w:cs="Times New Roman"/>
        </w:rPr>
        <w:t xml:space="preserve"> 16 lõige 11a.</w:t>
      </w:r>
      <w:r w:rsidR="469B186D" w:rsidRPr="2EA4B866">
        <w:rPr>
          <w:rFonts w:eastAsia="Times New Roman" w:cs="Times New Roman"/>
        </w:rPr>
        <w:t xml:space="preserve"> </w:t>
      </w:r>
      <w:r w:rsidR="3CA126C3" w:rsidRPr="2EA4B866">
        <w:rPr>
          <w:rFonts w:eastAsia="Times New Roman" w:cs="Times New Roman"/>
        </w:rPr>
        <w:t>Lõikega</w:t>
      </w:r>
      <w:r w:rsidR="469B186D" w:rsidRPr="2EA4B866">
        <w:rPr>
          <w:rFonts w:eastAsia="Times New Roman" w:cs="Times New Roman"/>
        </w:rPr>
        <w:t xml:space="preserve"> keelatakse selliste laevade sisenemine Eesti </w:t>
      </w:r>
      <w:r w:rsidR="55139FBD" w:rsidRPr="2EA4B866">
        <w:rPr>
          <w:rFonts w:eastAsia="Times New Roman" w:cs="Times New Roman"/>
        </w:rPr>
        <w:t>territooriumil</w:t>
      </w:r>
      <w:r w:rsidR="469B186D" w:rsidRPr="2EA4B866">
        <w:rPr>
          <w:rFonts w:eastAsia="Times New Roman" w:cs="Times New Roman"/>
        </w:rPr>
        <w:t xml:space="preserve"> olevate</w:t>
      </w:r>
      <w:r w:rsidR="55139FBD" w:rsidRPr="2EA4B866">
        <w:rPr>
          <w:rFonts w:eastAsia="Times New Roman" w:cs="Times New Roman"/>
        </w:rPr>
        <w:t>sse sadamatesse</w:t>
      </w:r>
      <w:r w:rsidR="0067368E" w:rsidRPr="2EA4B866">
        <w:rPr>
          <w:rFonts w:eastAsia="Times New Roman" w:cs="Times New Roman"/>
        </w:rPr>
        <w:t>,</w:t>
      </w:r>
      <w:r w:rsidR="1DDF2333" w:rsidRPr="2EA4B866">
        <w:rPr>
          <w:rFonts w:eastAsia="Times New Roman" w:cs="Times New Roman"/>
        </w:rPr>
        <w:t xml:space="preserve"> kuni ettevõtja </w:t>
      </w:r>
      <w:r w:rsidR="51A906BA" w:rsidRPr="2EA4B866">
        <w:rPr>
          <w:rFonts w:eastAsia="Times New Roman" w:cs="Times New Roman"/>
        </w:rPr>
        <w:t xml:space="preserve">on </w:t>
      </w:r>
      <w:r w:rsidR="1DDF2333" w:rsidRPr="2EA4B866">
        <w:rPr>
          <w:rFonts w:eastAsia="Times New Roman" w:cs="Times New Roman"/>
        </w:rPr>
        <w:t>oma kohustused täi</w:t>
      </w:r>
      <w:r w:rsidR="1C4CCF48" w:rsidRPr="2EA4B866">
        <w:rPr>
          <w:rFonts w:eastAsia="Times New Roman" w:cs="Times New Roman"/>
        </w:rPr>
        <w:t>tnud</w:t>
      </w:r>
      <w:r w:rsidR="1DDF2333" w:rsidRPr="2EA4B866">
        <w:rPr>
          <w:rFonts w:eastAsia="Times New Roman" w:cs="Times New Roman"/>
        </w:rPr>
        <w:t xml:space="preserve">. Kohustuste täitmise korral teavitab Keskkonnaamet sellest Transpordiametit, kes saab sellise </w:t>
      </w:r>
      <w:r w:rsidR="67293D23" w:rsidRPr="2EA4B866">
        <w:rPr>
          <w:rFonts w:eastAsia="Times New Roman" w:cs="Times New Roman"/>
        </w:rPr>
        <w:t>väljasaatmis</w:t>
      </w:r>
      <w:r w:rsidR="1DDF2333" w:rsidRPr="2EA4B866">
        <w:rPr>
          <w:rFonts w:eastAsia="Times New Roman" w:cs="Times New Roman"/>
        </w:rPr>
        <w:t xml:space="preserve">korralduse tühistada. </w:t>
      </w:r>
      <w:r w:rsidR="4C6F748C" w:rsidRPr="2EA4B866">
        <w:rPr>
          <w:rFonts w:eastAsia="Times New Roman" w:cs="Times New Roman"/>
        </w:rPr>
        <w:t>Väljasaatmiskorraldust saab välja anda Transpordiamet, kellel on juba sarnaste korralduste andmise õigus ja kogemus teiste meretranspor</w:t>
      </w:r>
      <w:r w:rsidR="548784ED" w:rsidRPr="2EA4B866">
        <w:rPr>
          <w:rFonts w:eastAsia="Times New Roman" w:cs="Times New Roman"/>
        </w:rPr>
        <w:t>ti puudutavate õigusaktide</w:t>
      </w:r>
      <w:r w:rsidR="280E235D" w:rsidRPr="2EA4B866">
        <w:rPr>
          <w:rFonts w:eastAsia="Times New Roman" w:cs="Times New Roman"/>
        </w:rPr>
        <w:t>ga</w:t>
      </w:r>
      <w:r w:rsidR="548784ED" w:rsidRPr="2EA4B866">
        <w:rPr>
          <w:rFonts w:eastAsia="Times New Roman" w:cs="Times New Roman"/>
        </w:rPr>
        <w:t>.</w:t>
      </w:r>
      <w:r w:rsidR="43AB62F9" w:rsidRPr="2EA4B866">
        <w:rPr>
          <w:rFonts w:eastAsia="Times New Roman" w:cs="Times New Roman"/>
        </w:rPr>
        <w:t xml:space="preserve"> Näiteks meresõiduohutuse seaduse § 11</w:t>
      </w:r>
      <w:r w:rsidR="43AB62F9" w:rsidRPr="2EA4B866">
        <w:rPr>
          <w:rFonts w:eastAsia="Times New Roman" w:cs="Times New Roman"/>
          <w:vertAlign w:val="superscript"/>
        </w:rPr>
        <w:t>4</w:t>
      </w:r>
      <w:r w:rsidR="43AB62F9" w:rsidRPr="2EA4B866">
        <w:rPr>
          <w:rFonts w:eastAsia="Times New Roman" w:cs="Times New Roman"/>
        </w:rPr>
        <w:t xml:space="preserve"> alusel võib Transpordiamet e</w:t>
      </w:r>
      <w:commentRangeStart w:id="28"/>
      <w:r w:rsidR="43AB62F9" w:rsidRPr="2EA4B866">
        <w:rPr>
          <w:rFonts w:eastAsia="Times New Roman" w:cs="Times New Roman"/>
        </w:rPr>
        <w:t>randkorras turvalisuse kaalutlusel</w:t>
      </w:r>
      <w:commentRangeEnd w:id="28"/>
      <w:r>
        <w:commentReference w:id="28"/>
      </w:r>
      <w:r w:rsidR="53312203" w:rsidRPr="2EA4B866">
        <w:rPr>
          <w:rFonts w:eastAsia="Times New Roman" w:cs="Times New Roman"/>
        </w:rPr>
        <w:t xml:space="preserve"> rakendada erakorralisi meetmeid, nagu piirangute seadmine laeva sadamas viibimise ajale, laeva sadamasse sisenemise keelamine, laeva ümberpaigutamine või laeva sadamast väljasaatmine.</w:t>
      </w:r>
      <w:r w:rsidR="2339E4D2" w:rsidRPr="2EA4B866">
        <w:rPr>
          <w:rFonts w:eastAsia="Times New Roman" w:cs="Times New Roman"/>
        </w:rPr>
        <w:t xml:space="preserve"> Ühtlasi sätestatakse, et sellisest korraldusest teavitatakse ka Euroopa Komisjoni, </w:t>
      </w:r>
      <w:r w:rsidR="756804FB" w:rsidRPr="2EA4B866">
        <w:rPr>
          <w:rFonts w:eastAsia="Times New Roman" w:cs="Times New Roman"/>
        </w:rPr>
        <w:t>Euroopa Meresõiduohutuse Ametit, teisi Euroopa Liidu liikmesriike ning laeva lipuriiki.</w:t>
      </w:r>
    </w:p>
    <w:p w14:paraId="7C7249EF" w14:textId="77777777" w:rsidR="00B80D3A" w:rsidRPr="003C1549" w:rsidRDefault="00B80D3A" w:rsidP="006B4EE5">
      <w:pPr>
        <w:pStyle w:val="Standard"/>
        <w:widowControl/>
        <w:jc w:val="both"/>
        <w:rPr>
          <w:rFonts w:eastAsia="Times New Roman" w:cs="Times New Roman"/>
        </w:rPr>
      </w:pPr>
    </w:p>
    <w:p w14:paraId="012B95DA" w14:textId="530CDF04" w:rsidR="00760DCE" w:rsidRPr="003C1549" w:rsidRDefault="6F0B0481" w:rsidP="006B4EE5">
      <w:pPr>
        <w:pStyle w:val="Standard"/>
        <w:widowControl/>
        <w:jc w:val="both"/>
        <w:rPr>
          <w:rFonts w:eastAsia="Times New Roman" w:cs="Times New Roman"/>
        </w:rPr>
      </w:pPr>
      <w:r w:rsidRPr="003C1549">
        <w:rPr>
          <w:rFonts w:eastAsia="Times New Roman" w:cs="Times New Roman"/>
        </w:rPr>
        <w:t>Lõike</w:t>
      </w:r>
      <w:r w:rsidR="00190FEA" w:rsidRPr="003C1549">
        <w:rPr>
          <w:rFonts w:eastAsia="Times New Roman" w:cs="Times New Roman"/>
        </w:rPr>
        <w:t>s</w:t>
      </w:r>
      <w:r w:rsidRPr="003C1549">
        <w:rPr>
          <w:rFonts w:eastAsia="Times New Roman" w:cs="Times New Roman"/>
        </w:rPr>
        <w:t xml:space="preserve"> </w:t>
      </w:r>
      <w:r w:rsidR="116C24AB" w:rsidRPr="003C1549">
        <w:rPr>
          <w:rFonts w:eastAsia="Times New Roman" w:cs="Times New Roman"/>
        </w:rPr>
        <w:t>6</w:t>
      </w:r>
      <w:r w:rsidRPr="003C1549">
        <w:rPr>
          <w:rFonts w:eastAsia="Times New Roman" w:cs="Times New Roman"/>
        </w:rPr>
        <w:t xml:space="preserve"> </w:t>
      </w:r>
      <w:r w:rsidR="749F5540" w:rsidRPr="003C1549">
        <w:rPr>
          <w:rFonts w:eastAsia="Times New Roman" w:cs="Times New Roman"/>
        </w:rPr>
        <w:t>sätestatakse, et väljasaatmiskorraldus</w:t>
      </w:r>
      <w:r w:rsidR="1A28D316" w:rsidRPr="003C1549">
        <w:rPr>
          <w:rFonts w:eastAsia="Times New Roman" w:cs="Times New Roman"/>
        </w:rPr>
        <w:t>e</w:t>
      </w:r>
      <w:r w:rsidR="00190FEA" w:rsidRPr="003C1549">
        <w:rPr>
          <w:rFonts w:eastAsia="Times New Roman" w:cs="Times New Roman"/>
        </w:rPr>
        <w:t xml:space="preserve"> saanud</w:t>
      </w:r>
      <w:r w:rsidR="1A28D316" w:rsidRPr="003C1549">
        <w:rPr>
          <w:rFonts w:eastAsia="Times New Roman" w:cs="Times New Roman"/>
        </w:rPr>
        <w:t xml:space="preserve"> laevandusettevõtja valduses olevatel laevadel on keelatud </w:t>
      </w:r>
      <w:r w:rsidR="72859C98" w:rsidRPr="003C1549">
        <w:rPr>
          <w:rFonts w:eastAsia="Times New Roman" w:cs="Times New Roman"/>
        </w:rPr>
        <w:t>siseneda Eesti territooriumil asuvatesse sadamatesse</w:t>
      </w:r>
      <w:r w:rsidR="3A080355" w:rsidRPr="003C1549">
        <w:rPr>
          <w:rFonts w:eastAsia="Times New Roman" w:cs="Times New Roman"/>
        </w:rPr>
        <w:t xml:space="preserve"> seni</w:t>
      </w:r>
      <w:r w:rsidR="00190FEA" w:rsidRPr="003C1549">
        <w:rPr>
          <w:rFonts w:eastAsia="Times New Roman" w:cs="Times New Roman"/>
        </w:rPr>
        <w:t>,</w:t>
      </w:r>
      <w:r w:rsidR="3A080355" w:rsidRPr="003C1549">
        <w:rPr>
          <w:rFonts w:eastAsia="Times New Roman" w:cs="Times New Roman"/>
        </w:rPr>
        <w:t xml:space="preserve"> kuni </w:t>
      </w:r>
      <w:r w:rsidR="177D8554" w:rsidRPr="003C1549">
        <w:rPr>
          <w:rFonts w:eastAsia="Times New Roman" w:cs="Times New Roman"/>
        </w:rPr>
        <w:t>ei ole lubatud heitkoguse ühikute tagastamisega seotud kohustused täidetud ning väljasaatmisko</w:t>
      </w:r>
      <w:r w:rsidR="00190FEA" w:rsidRPr="003C1549">
        <w:rPr>
          <w:rFonts w:eastAsia="Times New Roman" w:cs="Times New Roman"/>
        </w:rPr>
        <w:t>rraldus</w:t>
      </w:r>
      <w:r w:rsidR="177D8554" w:rsidRPr="003C1549">
        <w:rPr>
          <w:rFonts w:eastAsia="Times New Roman" w:cs="Times New Roman"/>
        </w:rPr>
        <w:t xml:space="preserve"> tühistatud</w:t>
      </w:r>
      <w:r w:rsidR="72859C98" w:rsidRPr="003C1549">
        <w:rPr>
          <w:rFonts w:eastAsia="Times New Roman" w:cs="Times New Roman"/>
        </w:rPr>
        <w:t>. Seda ka juhul, kui väljasaatmiskorralduse on andnud mõni teine EL</w:t>
      </w:r>
      <w:r w:rsidR="72B1BEF5" w:rsidRPr="003C1549">
        <w:rPr>
          <w:rFonts w:eastAsia="Times New Roman" w:cs="Times New Roman"/>
        </w:rPr>
        <w:t>i</w:t>
      </w:r>
      <w:r w:rsidR="72859C98" w:rsidRPr="003C1549">
        <w:rPr>
          <w:rFonts w:eastAsia="Times New Roman" w:cs="Times New Roman"/>
        </w:rPr>
        <w:t xml:space="preserve"> liikmesriik.</w:t>
      </w:r>
      <w:r w:rsidR="5180A36C" w:rsidRPr="003C1549">
        <w:rPr>
          <w:rFonts w:eastAsia="Times New Roman" w:cs="Times New Roman"/>
          <w:color w:val="000000" w:themeColor="text1"/>
        </w:rPr>
        <w:t xml:space="preserve"> </w:t>
      </w:r>
      <w:r w:rsidR="559F34C8" w:rsidRPr="003C1549">
        <w:rPr>
          <w:rFonts w:eastAsia="Times New Roman" w:cs="Times New Roman"/>
          <w:color w:val="000000" w:themeColor="text1"/>
        </w:rPr>
        <w:t>L</w:t>
      </w:r>
      <w:r w:rsidR="5180A36C" w:rsidRPr="003C1549">
        <w:rPr>
          <w:rFonts w:eastAsia="Times New Roman" w:cs="Times New Roman"/>
          <w:color w:val="000000" w:themeColor="text1"/>
        </w:rPr>
        <w:t>ubatud heitkoguse ühikute tag</w:t>
      </w:r>
      <w:r w:rsidR="5180A36C" w:rsidRPr="003C1549">
        <w:rPr>
          <w:rFonts w:eastAsia="Times New Roman" w:cs="Times New Roman"/>
        </w:rPr>
        <w:t xml:space="preserve">astamisega seotud kohustused </w:t>
      </w:r>
      <w:r w:rsidR="00190FEA" w:rsidRPr="003C1549">
        <w:rPr>
          <w:rFonts w:eastAsia="Times New Roman" w:cs="Times New Roman"/>
        </w:rPr>
        <w:t>on</w:t>
      </w:r>
      <w:r w:rsidR="5180A36C" w:rsidRPr="003C1549">
        <w:rPr>
          <w:rFonts w:eastAsia="Times New Roman" w:cs="Times New Roman"/>
        </w:rPr>
        <w:t xml:space="preserve"> § 168 lõikes 1 nimetatud tagastamiskohustus </w:t>
      </w:r>
      <w:r w:rsidR="00190FEA" w:rsidRPr="003C1549">
        <w:rPr>
          <w:rFonts w:eastAsia="Times New Roman" w:cs="Times New Roman"/>
        </w:rPr>
        <w:t>ja</w:t>
      </w:r>
      <w:r w:rsidR="5180A36C" w:rsidRPr="003C1549">
        <w:rPr>
          <w:rFonts w:eastAsia="Times New Roman" w:cs="Times New Roman"/>
        </w:rPr>
        <w:t xml:space="preserve"> § 169 lõikes 1 nimetatud ühikute hüvitise tasumi</w:t>
      </w:r>
      <w:r w:rsidR="00190FEA" w:rsidRPr="003C1549">
        <w:rPr>
          <w:rFonts w:eastAsia="Times New Roman" w:cs="Times New Roman"/>
        </w:rPr>
        <w:t>ne</w:t>
      </w:r>
      <w:r w:rsidR="5180A36C" w:rsidRPr="003C1549">
        <w:rPr>
          <w:rFonts w:eastAsia="Times New Roman" w:cs="Times New Roman"/>
        </w:rPr>
        <w:t>.</w:t>
      </w:r>
    </w:p>
    <w:p w14:paraId="4DFDC2A2" w14:textId="77777777" w:rsidR="00B80D3A" w:rsidRPr="003C1549" w:rsidRDefault="00B80D3A" w:rsidP="006B4EE5">
      <w:pPr>
        <w:pStyle w:val="Standard"/>
        <w:widowControl/>
        <w:jc w:val="both"/>
        <w:rPr>
          <w:rFonts w:eastAsia="Times New Roman" w:cs="Times New Roman"/>
          <w:color w:val="0078D4"/>
          <w:u w:val="single"/>
        </w:rPr>
      </w:pPr>
    </w:p>
    <w:p w14:paraId="1572971C" w14:textId="023EE306" w:rsidR="00760DCE" w:rsidRPr="003C1549" w:rsidRDefault="1A6BB051" w:rsidP="006B4EE5">
      <w:pPr>
        <w:pStyle w:val="Standard"/>
        <w:widowControl/>
        <w:jc w:val="both"/>
        <w:rPr>
          <w:rFonts w:eastAsia="Times New Roman" w:cs="Times New Roman"/>
        </w:rPr>
      </w:pPr>
      <w:r w:rsidRPr="2EA4B866">
        <w:rPr>
          <w:rFonts w:eastAsia="Times New Roman" w:cs="Times New Roman"/>
        </w:rPr>
        <w:t>Lõike</w:t>
      </w:r>
      <w:r w:rsidR="00190FEA" w:rsidRPr="2EA4B866">
        <w:rPr>
          <w:rFonts w:eastAsia="Times New Roman" w:cs="Times New Roman"/>
        </w:rPr>
        <w:t>s</w:t>
      </w:r>
      <w:r w:rsidRPr="2EA4B866">
        <w:rPr>
          <w:rFonts w:eastAsia="Times New Roman" w:cs="Times New Roman"/>
        </w:rPr>
        <w:t xml:space="preserve"> </w:t>
      </w:r>
      <w:r w:rsidR="60830539" w:rsidRPr="2EA4B866">
        <w:rPr>
          <w:rFonts w:eastAsia="Times New Roman" w:cs="Times New Roman"/>
        </w:rPr>
        <w:t>7</w:t>
      </w:r>
      <w:r w:rsidRPr="2EA4B866">
        <w:rPr>
          <w:rFonts w:eastAsia="Times New Roman" w:cs="Times New Roman"/>
        </w:rPr>
        <w:t xml:space="preserve"> sätestatakse, et </w:t>
      </w:r>
      <w:r w:rsidR="172B6F71" w:rsidRPr="2EA4B866">
        <w:rPr>
          <w:rFonts w:eastAsia="Times New Roman" w:cs="Times New Roman"/>
        </w:rPr>
        <w:t xml:space="preserve">juhul, kui väljasaatmiskorraldus puudutab Eesti lipu all seilavat laeva ning laev asub Eesti territooriumil olevas sadamas, </w:t>
      </w:r>
      <w:commentRangeStart w:id="29"/>
      <w:r w:rsidR="172B6F71" w:rsidRPr="2EA4B866">
        <w:rPr>
          <w:rFonts w:eastAsia="Times New Roman" w:cs="Times New Roman"/>
        </w:rPr>
        <w:t>peab sadam keel</w:t>
      </w:r>
      <w:r w:rsidR="6FFC5E28" w:rsidRPr="2EA4B866">
        <w:rPr>
          <w:rFonts w:eastAsia="Times New Roman" w:cs="Times New Roman"/>
        </w:rPr>
        <w:t>a</w:t>
      </w:r>
      <w:r w:rsidR="172B6F71" w:rsidRPr="2EA4B866">
        <w:rPr>
          <w:rFonts w:eastAsia="Times New Roman" w:cs="Times New Roman"/>
        </w:rPr>
        <w:t>ma laeval sadamast väljumise</w:t>
      </w:r>
      <w:commentRangeEnd w:id="29"/>
      <w:r>
        <w:commentReference w:id="29"/>
      </w:r>
      <w:r w:rsidR="00190FEA" w:rsidRPr="2EA4B866">
        <w:rPr>
          <w:rFonts w:eastAsia="Times New Roman" w:cs="Times New Roman"/>
        </w:rPr>
        <w:t>,</w:t>
      </w:r>
      <w:r w:rsidR="172B6F71" w:rsidRPr="2EA4B866">
        <w:rPr>
          <w:rFonts w:eastAsia="Times New Roman" w:cs="Times New Roman"/>
        </w:rPr>
        <w:t xml:space="preserve"> kuni laevandusettevõtja on oma kohustused ELi HKSis täi</w:t>
      </w:r>
      <w:r w:rsidR="25632993" w:rsidRPr="2EA4B866">
        <w:rPr>
          <w:rFonts w:eastAsia="Times New Roman" w:cs="Times New Roman"/>
        </w:rPr>
        <w:t>t</w:t>
      </w:r>
      <w:r w:rsidR="172B6F71" w:rsidRPr="2EA4B866">
        <w:rPr>
          <w:rFonts w:eastAsia="Times New Roman" w:cs="Times New Roman"/>
        </w:rPr>
        <w:t>nud ja väljasaatmiskorraldus on tühistatud.</w:t>
      </w:r>
    </w:p>
    <w:p w14:paraId="1397251C" w14:textId="77777777" w:rsidR="00B80D3A" w:rsidRPr="003C1549" w:rsidRDefault="00B80D3A" w:rsidP="006B4EE5">
      <w:pPr>
        <w:pStyle w:val="Standard"/>
        <w:widowControl/>
        <w:jc w:val="both"/>
        <w:rPr>
          <w:rFonts w:eastAsia="Times New Roman" w:cs="Times New Roman"/>
        </w:rPr>
      </w:pPr>
    </w:p>
    <w:p w14:paraId="2FFB51EB" w14:textId="4C554923" w:rsidR="0042369A" w:rsidRPr="003C1549" w:rsidRDefault="248A3B16" w:rsidP="006B4EE5">
      <w:pPr>
        <w:pStyle w:val="Standard"/>
        <w:widowControl/>
        <w:jc w:val="both"/>
        <w:rPr>
          <w:rFonts w:eastAsia="Times New Roman" w:cs="Times New Roman"/>
        </w:rPr>
      </w:pPr>
      <w:r w:rsidRPr="003C1549">
        <w:rPr>
          <w:rFonts w:eastAsia="Times New Roman" w:cs="Times New Roman"/>
        </w:rPr>
        <w:t>Lõike</w:t>
      </w:r>
      <w:r w:rsidR="00190FEA" w:rsidRPr="003C1549">
        <w:rPr>
          <w:rFonts w:eastAsia="Times New Roman" w:cs="Times New Roman"/>
        </w:rPr>
        <w:t>s</w:t>
      </w:r>
      <w:r w:rsidRPr="003C1549">
        <w:rPr>
          <w:rFonts w:eastAsia="Times New Roman" w:cs="Times New Roman"/>
        </w:rPr>
        <w:t xml:space="preserve"> </w:t>
      </w:r>
      <w:r w:rsidR="001B1517" w:rsidRPr="003C1549">
        <w:rPr>
          <w:rFonts w:eastAsia="Times New Roman" w:cs="Times New Roman"/>
        </w:rPr>
        <w:t>8</w:t>
      </w:r>
      <w:r w:rsidR="6354E4FF" w:rsidRPr="003C1549">
        <w:rPr>
          <w:rFonts w:eastAsia="Times New Roman" w:cs="Times New Roman"/>
        </w:rPr>
        <w:t xml:space="preserve"> täpsustatakse, et merehädas olevatele laevadele ei piirata rahvusvahelise mereõiguse kohaldamist nende sätete täitmisel.</w:t>
      </w:r>
    </w:p>
    <w:p w14:paraId="582BDFD8" w14:textId="4B82076A" w:rsidR="0D75A30A" w:rsidRPr="003C1549" w:rsidRDefault="0D75A30A" w:rsidP="006B4EE5">
      <w:pPr>
        <w:pStyle w:val="Standard"/>
        <w:widowControl/>
        <w:jc w:val="both"/>
        <w:rPr>
          <w:rFonts w:eastAsia="Times New Roman" w:cs="Times New Roman"/>
        </w:rPr>
      </w:pPr>
    </w:p>
    <w:p w14:paraId="16AE2FCB" w14:textId="46C13E2B" w:rsidR="008332D3" w:rsidRPr="003C1549" w:rsidRDefault="1101EE67"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60</w:t>
      </w:r>
      <w:r w:rsidR="008C11F1" w:rsidRPr="003C1549">
        <w:rPr>
          <w:rFonts w:eastAsia="Times New Roman" w:cs="Times New Roman"/>
        </w:rPr>
        <w:t xml:space="preserve"> </w:t>
      </w:r>
      <w:r w:rsidR="7532AAD0" w:rsidRPr="003C1549">
        <w:rPr>
          <w:rFonts w:eastAsia="Times New Roman" w:cs="Times New Roman"/>
        </w:rPr>
        <w:t>muudetakse</w:t>
      </w:r>
      <w:r w:rsidRPr="003C1549">
        <w:rPr>
          <w:rFonts w:eastAsia="Times New Roman" w:cs="Times New Roman"/>
        </w:rPr>
        <w:t xml:space="preserve"> </w:t>
      </w:r>
      <w:r w:rsidR="1AB52264" w:rsidRPr="003C1549">
        <w:rPr>
          <w:rFonts w:eastAsia="Times New Roman" w:cs="Times New Roman"/>
        </w:rPr>
        <w:t xml:space="preserve">seaduse </w:t>
      </w:r>
      <w:r w:rsidRPr="003C1549">
        <w:rPr>
          <w:rFonts w:eastAsia="Times New Roman" w:cs="Times New Roman"/>
        </w:rPr>
        <w:t>§ 170 lõiget 1</w:t>
      </w:r>
      <w:r w:rsidR="7532AAD0" w:rsidRPr="003C1549">
        <w:rPr>
          <w:rFonts w:eastAsia="Times New Roman" w:cs="Times New Roman"/>
        </w:rPr>
        <w:t>, et see kohalduks ka meretranspordi</w:t>
      </w:r>
      <w:r w:rsidR="003D3261" w:rsidRPr="003C1549">
        <w:rPr>
          <w:rFonts w:eastAsia="Times New Roman" w:cs="Times New Roman"/>
        </w:rPr>
        <w:t>le ning teise kauplemissüsteemi kuuluvatele ettevõtetele.</w:t>
      </w:r>
    </w:p>
    <w:p w14:paraId="19A7B710" w14:textId="77777777" w:rsidR="008332D3" w:rsidRPr="003C1549" w:rsidRDefault="008332D3" w:rsidP="006B4EE5">
      <w:pPr>
        <w:pStyle w:val="Standard"/>
        <w:widowControl/>
        <w:jc w:val="both"/>
        <w:rPr>
          <w:rFonts w:eastAsia="Times New Roman" w:cs="Times New Roman"/>
          <w:b/>
          <w:bCs/>
        </w:rPr>
      </w:pPr>
    </w:p>
    <w:p w14:paraId="0D35B8EF" w14:textId="1ED22B36" w:rsidR="102AA7C9" w:rsidRPr="003C1549" w:rsidRDefault="7CAE8F34" w:rsidP="006B4EE5">
      <w:pPr>
        <w:pStyle w:val="Standard"/>
        <w:widowControl/>
        <w:jc w:val="both"/>
        <w:rPr>
          <w:rFonts w:eastAsia="Times New Roman" w:cs="Times New Roman"/>
        </w:rPr>
      </w:pPr>
      <w:bookmarkStart w:id="30" w:name="_Hlk156076549"/>
      <w:r w:rsidRPr="003C1549">
        <w:rPr>
          <w:rFonts w:eastAsia="Times New Roman" w:cs="Times New Roman"/>
          <w:b/>
          <w:bCs/>
        </w:rPr>
        <w:t xml:space="preserve">Punktiga </w:t>
      </w:r>
      <w:bookmarkEnd w:id="30"/>
      <w:r w:rsidR="008C11F1" w:rsidRPr="003C1549">
        <w:rPr>
          <w:rFonts w:eastAsia="Times New Roman" w:cs="Times New Roman"/>
          <w:b/>
          <w:bCs/>
        </w:rPr>
        <w:t>61</w:t>
      </w:r>
      <w:r w:rsidR="008C11F1" w:rsidRPr="003C1549">
        <w:rPr>
          <w:rFonts w:eastAsia="Times New Roman" w:cs="Times New Roman"/>
        </w:rPr>
        <w:t xml:space="preserve"> </w:t>
      </w:r>
      <w:r w:rsidRPr="003C1549">
        <w:rPr>
          <w:rFonts w:eastAsia="Times New Roman" w:cs="Times New Roman"/>
        </w:rPr>
        <w:t xml:space="preserve">täiendatakse § 170 lõiget </w:t>
      </w:r>
      <w:r w:rsidR="6C90B293" w:rsidRPr="003C1549">
        <w:rPr>
          <w:rFonts w:eastAsia="Times New Roman" w:cs="Times New Roman"/>
        </w:rPr>
        <w:t>2</w:t>
      </w:r>
      <w:r w:rsidR="0876E7A6" w:rsidRPr="003C1549">
        <w:rPr>
          <w:rFonts w:eastAsia="Times New Roman" w:cs="Times New Roman"/>
        </w:rPr>
        <w:t>,</w:t>
      </w:r>
      <w:r w:rsidR="6C90B293" w:rsidRPr="003C1549">
        <w:rPr>
          <w:rFonts w:eastAsia="Times New Roman" w:cs="Times New Roman"/>
        </w:rPr>
        <w:t xml:space="preserve"> </w:t>
      </w:r>
      <w:r w:rsidR="4C4F5FCA" w:rsidRPr="003C1549">
        <w:rPr>
          <w:rFonts w:eastAsia="Times New Roman" w:cs="Times New Roman"/>
        </w:rPr>
        <w:t>lisades käitajatele laevandusettevõtjad.</w:t>
      </w:r>
    </w:p>
    <w:p w14:paraId="51DF1223" w14:textId="77777777" w:rsidR="00E10C89" w:rsidRPr="003C1549" w:rsidRDefault="00E10C89" w:rsidP="006B4EE5">
      <w:pPr>
        <w:pStyle w:val="Standard"/>
        <w:widowControl/>
        <w:jc w:val="both"/>
        <w:rPr>
          <w:rFonts w:eastAsia="Times New Roman" w:cs="Times New Roman"/>
        </w:rPr>
      </w:pPr>
    </w:p>
    <w:p w14:paraId="08970646" w14:textId="641D9118" w:rsidR="02F6358D" w:rsidRPr="003C1549" w:rsidRDefault="7D27BD05" w:rsidP="006B4EE5">
      <w:pPr>
        <w:pStyle w:val="Standard"/>
        <w:widowControl/>
        <w:jc w:val="both"/>
        <w:rPr>
          <w:rFonts w:eastAsia="Times New Roman" w:cs="Times New Roman"/>
        </w:rPr>
      </w:pPr>
      <w:r w:rsidRPr="2EA4B866">
        <w:rPr>
          <w:rFonts w:eastAsia="Times New Roman" w:cs="Times New Roman"/>
          <w:b/>
          <w:bCs/>
        </w:rPr>
        <w:t xml:space="preserve">Punktiga </w:t>
      </w:r>
      <w:r w:rsidR="008C11F1" w:rsidRPr="2EA4B866">
        <w:rPr>
          <w:rFonts w:eastAsia="Times New Roman" w:cs="Times New Roman"/>
          <w:b/>
          <w:bCs/>
        </w:rPr>
        <w:t>62</w:t>
      </w:r>
      <w:commentRangeStart w:id="31"/>
      <w:r w:rsidR="008C11F1" w:rsidRPr="2EA4B866">
        <w:rPr>
          <w:rFonts w:eastAsia="Times New Roman" w:cs="Times New Roman"/>
          <w:b/>
          <w:bCs/>
        </w:rPr>
        <w:t xml:space="preserve"> </w:t>
      </w:r>
      <w:r w:rsidR="289116B2" w:rsidRPr="2EA4B866">
        <w:rPr>
          <w:rFonts w:eastAsia="Times New Roman" w:cs="Times New Roman"/>
        </w:rPr>
        <w:t>täiendatakse</w:t>
      </w:r>
      <w:r w:rsidR="6EC49594" w:rsidRPr="2EA4B866">
        <w:rPr>
          <w:rFonts w:eastAsia="Times New Roman" w:cs="Times New Roman"/>
        </w:rPr>
        <w:t xml:space="preserve"> </w:t>
      </w:r>
      <w:r w:rsidRPr="2EA4B866">
        <w:rPr>
          <w:rFonts w:eastAsia="Times New Roman" w:cs="Times New Roman"/>
        </w:rPr>
        <w:t xml:space="preserve">seaduse </w:t>
      </w:r>
      <w:r w:rsidR="4168D43A" w:rsidRPr="2EA4B866">
        <w:rPr>
          <w:rFonts w:eastAsia="Times New Roman" w:cs="Times New Roman"/>
        </w:rPr>
        <w:t>7. peatükki 8. jaoga</w:t>
      </w:r>
      <w:commentRangeEnd w:id="31"/>
      <w:r>
        <w:commentReference w:id="31"/>
      </w:r>
      <w:r w:rsidR="471C8E05" w:rsidRPr="2EA4B866">
        <w:rPr>
          <w:rFonts w:eastAsia="Times New Roman" w:cs="Times New Roman"/>
        </w:rPr>
        <w:t>,</w:t>
      </w:r>
      <w:r w:rsidR="2B1AADDC" w:rsidRPr="2EA4B866">
        <w:rPr>
          <w:rFonts w:eastAsia="Times New Roman" w:cs="Times New Roman"/>
        </w:rPr>
        <w:t xml:space="preserve"> nimetades süsiniku piirimeetme</w:t>
      </w:r>
      <w:r w:rsidR="7D09E15C" w:rsidRPr="2EA4B866">
        <w:rPr>
          <w:rFonts w:eastAsia="Times New Roman" w:cs="Times New Roman"/>
        </w:rPr>
        <w:t xml:space="preserve"> </w:t>
      </w:r>
      <w:r w:rsidR="2B1AADDC" w:rsidRPr="2EA4B866">
        <w:rPr>
          <w:rFonts w:eastAsia="Times New Roman" w:cs="Times New Roman"/>
        </w:rPr>
        <w:t>pädevaks asutuseks Keskkonnaamet</w:t>
      </w:r>
      <w:r w:rsidR="37866AAC" w:rsidRPr="2EA4B866">
        <w:rPr>
          <w:rFonts w:eastAsia="Times New Roman" w:cs="Times New Roman"/>
        </w:rPr>
        <w:t>i</w:t>
      </w:r>
      <w:r w:rsidR="2B1AADDC" w:rsidRPr="2EA4B866">
        <w:rPr>
          <w:rFonts w:eastAsia="Times New Roman" w:cs="Times New Roman"/>
        </w:rPr>
        <w:t xml:space="preserve">. </w:t>
      </w:r>
      <w:r w:rsidR="007A50C3" w:rsidRPr="2EA4B866">
        <w:rPr>
          <w:rFonts w:eastAsia="Times New Roman" w:cs="Times New Roman"/>
        </w:rPr>
        <w:t>Kaupade, millele kohaldatakse s</w:t>
      </w:r>
      <w:r w:rsidR="10E605D8" w:rsidRPr="2EA4B866">
        <w:rPr>
          <w:rFonts w:eastAsia="Times New Roman" w:cs="Times New Roman"/>
        </w:rPr>
        <w:t>üsiniku piirimee</w:t>
      </w:r>
      <w:r w:rsidR="007A50C3" w:rsidRPr="2EA4B866">
        <w:rPr>
          <w:rFonts w:eastAsia="Times New Roman" w:cs="Times New Roman"/>
        </w:rPr>
        <w:t>det</w:t>
      </w:r>
      <w:r w:rsidR="00781DA5" w:rsidRPr="2EA4B866">
        <w:rPr>
          <w:rFonts w:eastAsia="Times New Roman" w:cs="Times New Roman"/>
        </w:rPr>
        <w:t xml:space="preserve"> (SPIM)</w:t>
      </w:r>
      <w:r w:rsidR="007A50C3" w:rsidRPr="2EA4B866">
        <w:rPr>
          <w:rFonts w:eastAsia="Times New Roman" w:cs="Times New Roman"/>
        </w:rPr>
        <w:t>,</w:t>
      </w:r>
      <w:r w:rsidR="20DC5999" w:rsidRPr="2EA4B866">
        <w:rPr>
          <w:rFonts w:eastAsia="Times New Roman" w:cs="Times New Roman"/>
        </w:rPr>
        <w:t xml:space="preserve"> importijad peavad</w:t>
      </w:r>
      <w:r w:rsidR="00781DA5" w:rsidRPr="2EA4B866">
        <w:rPr>
          <w:rFonts w:eastAsia="Times New Roman" w:cs="Times New Roman"/>
        </w:rPr>
        <w:t xml:space="preserve"> vastavalt </w:t>
      </w:r>
      <w:r w:rsidR="00781DA5" w:rsidRPr="2EA4B866">
        <w:rPr>
          <w:rFonts w:cs="Times New Roman"/>
        </w:rPr>
        <w:t>Euroopa Parlamendi ja nõukogu määrusele (EL) 2023/956</w:t>
      </w:r>
      <w:r w:rsidR="20DC5999" w:rsidRPr="2EA4B866">
        <w:rPr>
          <w:rFonts w:eastAsia="Times New Roman" w:cs="Times New Roman"/>
        </w:rPr>
        <w:t xml:space="preserve"> alates 2024. aastast andma aru imporditud toodete, nende koguste ja toodete kasvuhoonegaaside heitemahukuse kohta</w:t>
      </w:r>
      <w:r w:rsidR="00F12BBF" w:rsidRPr="2EA4B866">
        <w:rPr>
          <w:rFonts w:eastAsia="Times New Roman" w:cs="Times New Roman"/>
        </w:rPr>
        <w:t xml:space="preserve">. Alates 1. jaanuarist 2026. aastast võivad kaupu liidu tolliterritooriumile importida üksnes tegevusloaga SPIMi deklarandid, st importija peab taotlema süsiniku piirimeetme kontekstis tegevusluba ja lisaks eelnimetatud aruandlusele </w:t>
      </w:r>
      <w:r w:rsidR="20DC5999" w:rsidRPr="2EA4B866">
        <w:rPr>
          <w:rFonts w:eastAsia="Times New Roman" w:cs="Times New Roman"/>
        </w:rPr>
        <w:t xml:space="preserve">ostma heite kompenseerimiseks sertifikaate. </w:t>
      </w:r>
      <w:r w:rsidR="70037604" w:rsidRPr="2EA4B866">
        <w:rPr>
          <w:rFonts w:eastAsia="Times New Roman" w:cs="Times New Roman"/>
        </w:rPr>
        <w:t>Süsiniku piirimeede</w:t>
      </w:r>
      <w:r w:rsidR="3B79B71E" w:rsidRPr="2EA4B866">
        <w:rPr>
          <w:rFonts w:eastAsia="Times New Roman" w:cs="Times New Roman"/>
        </w:rPr>
        <w:t xml:space="preserve"> kohaldub terase, alumiiniumi, väetiste, tsemenditoodete ja elektri importimisel kolmandatest riikidest. </w:t>
      </w:r>
      <w:r w:rsidR="4DE36166" w:rsidRPr="2EA4B866">
        <w:rPr>
          <w:rFonts w:eastAsia="Times New Roman" w:cs="Times New Roman"/>
        </w:rPr>
        <w:t>Pädeva asutuse ülesanded</w:t>
      </w:r>
      <w:r w:rsidR="007A50C3" w:rsidRPr="2EA4B866">
        <w:rPr>
          <w:rFonts w:eastAsia="Times New Roman" w:cs="Times New Roman"/>
        </w:rPr>
        <w:t xml:space="preserve"> on sätestatud</w:t>
      </w:r>
      <w:r w:rsidR="4DE36166" w:rsidRPr="2EA4B866">
        <w:rPr>
          <w:rFonts w:eastAsia="Times New Roman" w:cs="Times New Roman"/>
        </w:rPr>
        <w:t xml:space="preserve"> Euroopa Parlamendi ja nõukogu määruse</w:t>
      </w:r>
      <w:r w:rsidR="00781DA5" w:rsidRPr="2EA4B866">
        <w:rPr>
          <w:rFonts w:eastAsia="Times New Roman" w:cs="Times New Roman"/>
        </w:rPr>
        <w:t>s</w:t>
      </w:r>
      <w:r w:rsidR="4DE36166" w:rsidRPr="2EA4B866">
        <w:rPr>
          <w:rFonts w:eastAsia="Times New Roman" w:cs="Times New Roman"/>
        </w:rPr>
        <w:t xml:space="preserve"> (EL) 2023/956</w:t>
      </w:r>
      <w:r w:rsidR="00851879" w:rsidRPr="2EA4B866">
        <w:rPr>
          <w:rFonts w:eastAsia="Times New Roman" w:cs="Times New Roman"/>
        </w:rPr>
        <w:t xml:space="preserve"> </w:t>
      </w:r>
      <w:r w:rsidR="005B696D" w:rsidRPr="2EA4B866">
        <w:rPr>
          <w:rFonts w:eastAsia="Times New Roman" w:cs="Times New Roman"/>
        </w:rPr>
        <w:t>ja komisjoni rakendusmääruses (EL) 2023/1773</w:t>
      </w:r>
      <w:r w:rsidR="0B4441EB" w:rsidRPr="2EA4B866">
        <w:rPr>
          <w:rFonts w:eastAsia="Times New Roman" w:cs="Times New Roman"/>
        </w:rPr>
        <w:t>,</w:t>
      </w:r>
      <w:commentRangeStart w:id="32"/>
      <w:r w:rsidR="4DE36166" w:rsidRPr="2EA4B866">
        <w:rPr>
          <w:rFonts w:eastAsia="Times New Roman" w:cs="Times New Roman"/>
        </w:rPr>
        <w:t xml:space="preserve"> mistõttu neid seadusesse üle </w:t>
      </w:r>
      <w:r w:rsidR="2A9AD943" w:rsidRPr="2EA4B866">
        <w:rPr>
          <w:rFonts w:eastAsia="Times New Roman" w:cs="Times New Roman"/>
        </w:rPr>
        <w:t>on õigus küsida</w:t>
      </w:r>
      <w:commentRangeEnd w:id="32"/>
      <w:r>
        <w:commentReference w:id="32"/>
      </w:r>
      <w:r w:rsidR="2A9AD943" w:rsidRPr="2EA4B866">
        <w:rPr>
          <w:rFonts w:eastAsia="Times New Roman" w:cs="Times New Roman"/>
        </w:rPr>
        <w:t xml:space="preserve"> MTAlt vaid </w:t>
      </w:r>
      <w:r w:rsidR="2A9AD943" w:rsidRPr="2EA4B866">
        <w:rPr>
          <w:rFonts w:eastAsia="Times New Roman" w:cs="Times New Roman"/>
        </w:rPr>
        <w:lastRenderedPageBreak/>
        <w:t xml:space="preserve">selliseid andmeid, mida </w:t>
      </w:r>
      <w:r w:rsidR="00654506" w:rsidRPr="2EA4B866">
        <w:rPr>
          <w:rFonts w:eastAsia="Times New Roman" w:cs="Times New Roman"/>
        </w:rPr>
        <w:t xml:space="preserve">on vaja </w:t>
      </w:r>
      <w:r w:rsidR="2A9AD943" w:rsidRPr="2EA4B866">
        <w:rPr>
          <w:rFonts w:eastAsia="Times New Roman" w:cs="Times New Roman"/>
        </w:rPr>
        <w:t>määruse rakendamiseks</w:t>
      </w:r>
      <w:r w:rsidR="00654506" w:rsidRPr="2EA4B866">
        <w:rPr>
          <w:rFonts w:eastAsia="Times New Roman" w:cs="Times New Roman"/>
        </w:rPr>
        <w:t>,</w:t>
      </w:r>
      <w:r w:rsidR="12E6A333" w:rsidRPr="2EA4B866">
        <w:rPr>
          <w:rFonts w:eastAsia="Times New Roman" w:cs="Times New Roman"/>
        </w:rPr>
        <w:t xml:space="preserve"> sh vaba ringluse ja seestöötlemise tollideklaratsioonide andmeid</w:t>
      </w:r>
      <w:r w:rsidR="076C5242" w:rsidRPr="2EA4B866">
        <w:rPr>
          <w:rFonts w:eastAsia="Times New Roman" w:cs="Times New Roman"/>
        </w:rPr>
        <w:t xml:space="preserve"> ning </w:t>
      </w:r>
      <w:r w:rsidR="000729A8" w:rsidRPr="2EA4B866">
        <w:rPr>
          <w:rFonts w:eastAsia="Times New Roman" w:cs="Times New Roman"/>
        </w:rPr>
        <w:t xml:space="preserve">MTA it-lahenduste </w:t>
      </w:r>
      <w:r w:rsidR="076C5242" w:rsidRPr="2EA4B866">
        <w:rPr>
          <w:rFonts w:eastAsia="Times New Roman" w:cs="Times New Roman"/>
        </w:rPr>
        <w:t>kasutusvõimalust</w:t>
      </w:r>
      <w:r w:rsidR="00843EA2" w:rsidRPr="2EA4B866">
        <w:rPr>
          <w:rFonts w:eastAsia="Times New Roman" w:cs="Times New Roman"/>
        </w:rPr>
        <w:t xml:space="preserve"> ning</w:t>
      </w:r>
      <w:r w:rsidR="003F7089">
        <w:t xml:space="preserve"> </w:t>
      </w:r>
      <w:r w:rsidR="00843EA2">
        <w:t xml:space="preserve">Euroopa </w:t>
      </w:r>
      <w:r w:rsidR="00843EA2" w:rsidRPr="2EA4B866">
        <w:rPr>
          <w:rFonts w:eastAsia="Times New Roman" w:cs="Times New Roman"/>
        </w:rPr>
        <w:t>K</w:t>
      </w:r>
      <w:r w:rsidR="003F7089" w:rsidRPr="2EA4B866">
        <w:rPr>
          <w:rFonts w:eastAsia="Times New Roman" w:cs="Times New Roman"/>
        </w:rPr>
        <w:t>omisjoni delegeeritud määruse (EL) nr 2015/2446, millega täiendatakse Euroopa Parlamendi ja nõukogu määrust (EL) nr 952/2013 seoses liidu tolliseadustiku teatavaid sätteid täpsustavate üksikasjalike eeskirjadega (ELT L 343, 29.12.2015, lk 1–557), lisa B veergudes H1 ja H4-H6 nimetatud andme</w:t>
      </w:r>
      <w:r w:rsidR="00843EA2" w:rsidRPr="2EA4B866">
        <w:rPr>
          <w:rFonts w:eastAsia="Times New Roman" w:cs="Times New Roman"/>
        </w:rPr>
        <w:t>i</w:t>
      </w:r>
      <w:r w:rsidR="003F7089" w:rsidRPr="2EA4B866">
        <w:rPr>
          <w:rFonts w:eastAsia="Times New Roman" w:cs="Times New Roman"/>
        </w:rPr>
        <w:t>d</w:t>
      </w:r>
      <w:r w:rsidR="00843EA2" w:rsidRPr="2EA4B866">
        <w:rPr>
          <w:rFonts w:eastAsia="Times New Roman" w:cs="Times New Roman"/>
        </w:rPr>
        <w:t>.</w:t>
      </w:r>
    </w:p>
    <w:p w14:paraId="18875590" w14:textId="6A175BE5" w:rsidR="102AA7C9" w:rsidRPr="003C1549" w:rsidRDefault="102AA7C9" w:rsidP="006B4EE5">
      <w:pPr>
        <w:pStyle w:val="Standard"/>
        <w:widowControl/>
        <w:jc w:val="both"/>
        <w:rPr>
          <w:rFonts w:eastAsia="Times New Roman" w:cs="Times New Roman"/>
        </w:rPr>
      </w:pPr>
    </w:p>
    <w:p w14:paraId="2AAA5FFC" w14:textId="3C12C1E7" w:rsidR="6FDC3D03" w:rsidRPr="003C1549" w:rsidRDefault="1B064C96"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63</w:t>
      </w:r>
      <w:r w:rsidR="008C11F1" w:rsidRPr="003C1549">
        <w:rPr>
          <w:rFonts w:eastAsia="Times New Roman" w:cs="Times New Roman"/>
        </w:rPr>
        <w:t xml:space="preserve"> </w:t>
      </w:r>
      <w:r w:rsidRPr="003C1549">
        <w:rPr>
          <w:rFonts w:eastAsia="Times New Roman" w:cs="Times New Roman"/>
        </w:rPr>
        <w:t>täiendatakse</w:t>
      </w:r>
      <w:r w:rsidR="3A5A2AFF" w:rsidRPr="003C1549">
        <w:rPr>
          <w:rFonts w:eastAsia="Times New Roman" w:cs="Times New Roman"/>
        </w:rPr>
        <w:t xml:space="preserve"> seadust</w:t>
      </w:r>
      <w:r w:rsidRPr="003C1549">
        <w:rPr>
          <w:rFonts w:eastAsia="Times New Roman" w:cs="Times New Roman"/>
        </w:rPr>
        <w:t xml:space="preserve"> §-ga 220</w:t>
      </w:r>
      <w:r w:rsidRPr="003C1549">
        <w:rPr>
          <w:rFonts w:eastAsia="Times New Roman" w:cs="Times New Roman"/>
          <w:vertAlign w:val="superscript"/>
        </w:rPr>
        <w:t>1</w:t>
      </w:r>
      <w:r w:rsidR="6FA7ADA2" w:rsidRPr="003C1549">
        <w:rPr>
          <w:rFonts w:eastAsia="Times New Roman" w:cs="Times New Roman"/>
        </w:rPr>
        <w:t>,</w:t>
      </w:r>
      <w:r w:rsidRPr="003C1549">
        <w:rPr>
          <w:rFonts w:eastAsia="Times New Roman" w:cs="Times New Roman"/>
        </w:rPr>
        <w:t xml:space="preserve"> andes Keskkonnaametile volituse teha SPIM</w:t>
      </w:r>
      <w:r w:rsidR="00654506" w:rsidRPr="003C1549">
        <w:rPr>
          <w:rFonts w:eastAsia="Times New Roman" w:cs="Times New Roman"/>
        </w:rPr>
        <w:t>i</w:t>
      </w:r>
      <w:r w:rsidRPr="003C1549">
        <w:rPr>
          <w:rFonts w:eastAsia="Times New Roman" w:cs="Times New Roman"/>
        </w:rPr>
        <w:t xml:space="preserve"> rakendamise üle riiklikku järelevalvet.</w:t>
      </w:r>
    </w:p>
    <w:p w14:paraId="7C6CC86B" w14:textId="424503A6" w:rsidR="0E52DD03" w:rsidRPr="003C1549" w:rsidRDefault="0E52DD03" w:rsidP="006B4EE5">
      <w:pPr>
        <w:pStyle w:val="Standard"/>
        <w:widowControl/>
        <w:jc w:val="both"/>
        <w:rPr>
          <w:rFonts w:eastAsia="Times New Roman" w:cs="Times New Roman"/>
        </w:rPr>
      </w:pPr>
    </w:p>
    <w:p w14:paraId="067A75D9" w14:textId="1329A4D5" w:rsidR="00E10C89" w:rsidRPr="003C1549" w:rsidRDefault="4B2C9CA8" w:rsidP="006B4EE5">
      <w:pPr>
        <w:pStyle w:val="Standard"/>
        <w:widowControl/>
        <w:jc w:val="both"/>
        <w:rPr>
          <w:rFonts w:eastAsia="Times New Roman" w:cs="Times New Roman"/>
        </w:rPr>
      </w:pPr>
      <w:r w:rsidRPr="003C1549">
        <w:rPr>
          <w:rFonts w:eastAsia="Times New Roman" w:cs="Times New Roman"/>
          <w:b/>
          <w:bCs/>
        </w:rPr>
        <w:t xml:space="preserve">Punktiga </w:t>
      </w:r>
      <w:r w:rsidR="008C11F1" w:rsidRPr="003C1549">
        <w:rPr>
          <w:rFonts w:eastAsia="Times New Roman" w:cs="Times New Roman"/>
          <w:b/>
          <w:bCs/>
        </w:rPr>
        <w:t>64</w:t>
      </w:r>
      <w:r w:rsidR="008C11F1" w:rsidRPr="003C1549">
        <w:rPr>
          <w:rFonts w:eastAsia="Times New Roman" w:cs="Times New Roman"/>
        </w:rPr>
        <w:t xml:space="preserve"> </w:t>
      </w:r>
      <w:r w:rsidRPr="003C1549">
        <w:rPr>
          <w:rFonts w:eastAsia="Times New Roman" w:cs="Times New Roman"/>
        </w:rPr>
        <w:t>täiendatakse § 237 pealkirja ning punkt</w:t>
      </w:r>
      <w:r w:rsidR="00781DA5" w:rsidRPr="003C1549">
        <w:rPr>
          <w:rFonts w:eastAsia="Times New Roman" w:cs="Times New Roman"/>
        </w:rPr>
        <w:t>i 1</w:t>
      </w:r>
      <w:r w:rsidRPr="003C1549">
        <w:rPr>
          <w:rFonts w:eastAsia="Times New Roman" w:cs="Times New Roman"/>
        </w:rPr>
        <w:t xml:space="preserve">, et need </w:t>
      </w:r>
      <w:r w:rsidR="00781DA5" w:rsidRPr="003C1549">
        <w:rPr>
          <w:rFonts w:eastAsia="Times New Roman" w:cs="Times New Roman"/>
        </w:rPr>
        <w:t xml:space="preserve">sätted </w:t>
      </w:r>
      <w:r w:rsidRPr="003C1549">
        <w:rPr>
          <w:rFonts w:eastAsia="Times New Roman" w:cs="Times New Roman"/>
        </w:rPr>
        <w:t>kehtiks esimese nõuete rikkumise korra</w:t>
      </w:r>
      <w:r w:rsidR="5414DD47" w:rsidRPr="003C1549">
        <w:rPr>
          <w:rFonts w:eastAsia="Times New Roman" w:cs="Times New Roman"/>
        </w:rPr>
        <w:t>l</w:t>
      </w:r>
      <w:r w:rsidRPr="003C1549">
        <w:rPr>
          <w:rFonts w:eastAsia="Times New Roman" w:cs="Times New Roman"/>
        </w:rPr>
        <w:t>.</w:t>
      </w:r>
    </w:p>
    <w:p w14:paraId="09744448" w14:textId="7BD39056" w:rsidR="008514FF" w:rsidRPr="003C1549" w:rsidRDefault="008514FF" w:rsidP="006B4EE5">
      <w:pPr>
        <w:pStyle w:val="Standard"/>
        <w:widowControl/>
        <w:jc w:val="both"/>
        <w:rPr>
          <w:rFonts w:eastAsia="Times New Roman" w:cs="Times New Roman"/>
        </w:rPr>
      </w:pPr>
    </w:p>
    <w:p w14:paraId="6C8F676E" w14:textId="449EBC79" w:rsidR="008514FF" w:rsidRPr="003C1549" w:rsidRDefault="6292ACC6" w:rsidP="006B4EE5">
      <w:pPr>
        <w:pStyle w:val="Standard"/>
        <w:widowControl/>
        <w:jc w:val="both"/>
        <w:rPr>
          <w:rFonts w:eastAsia="Times New Roman" w:cs="Times New Roman"/>
          <w:color w:val="000000" w:themeColor="text1"/>
        </w:rPr>
      </w:pPr>
      <w:r w:rsidRPr="003C1549">
        <w:rPr>
          <w:rFonts w:eastAsia="Times New Roman" w:cs="Times New Roman"/>
          <w:b/>
          <w:bCs/>
        </w:rPr>
        <w:t xml:space="preserve">Punktiga </w:t>
      </w:r>
      <w:r w:rsidR="008C11F1" w:rsidRPr="003C1549">
        <w:rPr>
          <w:rFonts w:eastAsia="Times New Roman" w:cs="Times New Roman"/>
          <w:b/>
          <w:bCs/>
        </w:rPr>
        <w:t>65</w:t>
      </w:r>
      <w:r w:rsidR="008C11F1" w:rsidRPr="003C1549">
        <w:rPr>
          <w:rFonts w:eastAsia="Times New Roman" w:cs="Times New Roman"/>
        </w:rPr>
        <w:t xml:space="preserve"> </w:t>
      </w:r>
      <w:r w:rsidRPr="003C1549">
        <w:rPr>
          <w:rFonts w:eastAsia="Times New Roman" w:cs="Times New Roman"/>
        </w:rPr>
        <w:t xml:space="preserve">täiendatakse </w:t>
      </w:r>
      <w:r w:rsidR="54E23905" w:rsidRPr="003C1549">
        <w:rPr>
          <w:rFonts w:eastAsia="Times New Roman" w:cs="Times New Roman"/>
        </w:rPr>
        <w:t xml:space="preserve">§ </w:t>
      </w:r>
      <w:r w:rsidRPr="003C1549">
        <w:rPr>
          <w:rFonts w:eastAsia="Times New Roman" w:cs="Times New Roman"/>
          <w:color w:val="000000" w:themeColor="text1"/>
        </w:rPr>
        <w:t>237</w:t>
      </w:r>
      <w:r w:rsidRPr="003C1549">
        <w:rPr>
          <w:rFonts w:eastAsia="Times New Roman" w:cs="Times New Roman"/>
          <w:color w:val="000000" w:themeColor="text1"/>
          <w:vertAlign w:val="superscript"/>
        </w:rPr>
        <w:t xml:space="preserve">1 </w:t>
      </w:r>
      <w:r w:rsidRPr="003C1549">
        <w:rPr>
          <w:rFonts w:eastAsia="Times New Roman" w:cs="Times New Roman"/>
          <w:color w:val="000000" w:themeColor="text1"/>
        </w:rPr>
        <w:t xml:space="preserve">pealkirja ja lõiget 1 nii, et </w:t>
      </w:r>
      <w:r w:rsidR="00CC5821" w:rsidRPr="003C1549">
        <w:rPr>
          <w:rFonts w:eastAsia="Times New Roman" w:cs="Times New Roman"/>
          <w:color w:val="000000" w:themeColor="text1"/>
        </w:rPr>
        <w:t>need</w:t>
      </w:r>
      <w:r w:rsidRPr="003C1549">
        <w:rPr>
          <w:rFonts w:eastAsia="Times New Roman" w:cs="Times New Roman"/>
          <w:color w:val="000000" w:themeColor="text1"/>
        </w:rPr>
        <w:t xml:space="preserve"> kehtiks </w:t>
      </w:r>
      <w:r w:rsidR="1FF266E1" w:rsidRPr="003C1549">
        <w:rPr>
          <w:rFonts w:eastAsia="Times New Roman" w:cs="Times New Roman"/>
          <w:color w:val="000000" w:themeColor="text1"/>
        </w:rPr>
        <w:t xml:space="preserve">sellele osale </w:t>
      </w:r>
      <w:r w:rsidRPr="003C1549">
        <w:rPr>
          <w:rFonts w:eastAsia="Times New Roman" w:cs="Times New Roman"/>
          <w:color w:val="000000" w:themeColor="text1"/>
        </w:rPr>
        <w:t>meretranspordi</w:t>
      </w:r>
      <w:r w:rsidR="3C5A306B" w:rsidRPr="003C1549">
        <w:rPr>
          <w:rFonts w:eastAsia="Times New Roman" w:cs="Times New Roman"/>
          <w:color w:val="000000" w:themeColor="text1"/>
        </w:rPr>
        <w:t>st</w:t>
      </w:r>
      <w:r w:rsidRPr="003C1549">
        <w:rPr>
          <w:rFonts w:eastAsia="Times New Roman" w:cs="Times New Roman"/>
          <w:color w:val="000000" w:themeColor="text1"/>
        </w:rPr>
        <w:t>, mis ei kuulu esimesse kauplemissüsteemi</w:t>
      </w:r>
      <w:r w:rsidR="515C5C0C" w:rsidRPr="003C1549">
        <w:rPr>
          <w:rFonts w:eastAsia="Times New Roman" w:cs="Times New Roman"/>
          <w:color w:val="000000" w:themeColor="text1"/>
        </w:rPr>
        <w:t xml:space="preserve"> (mida ei ole nimetatud seaduse §</w:t>
      </w:r>
      <w:r w:rsidR="00654506" w:rsidRPr="003C1549">
        <w:rPr>
          <w:rFonts w:eastAsia="Times New Roman" w:cs="Times New Roman"/>
          <w:color w:val="000000" w:themeColor="text1"/>
        </w:rPr>
        <w:t> </w:t>
      </w:r>
      <w:r w:rsidR="515C5C0C" w:rsidRPr="003C1549">
        <w:rPr>
          <w:rFonts w:eastAsia="Times New Roman" w:cs="Times New Roman"/>
          <w:color w:val="000000" w:themeColor="text1"/>
        </w:rPr>
        <w:t>155 l</w:t>
      </w:r>
      <w:r w:rsidR="00654506" w:rsidRPr="003C1549">
        <w:rPr>
          <w:rFonts w:eastAsia="Times New Roman" w:cs="Times New Roman"/>
          <w:color w:val="000000" w:themeColor="text1"/>
        </w:rPr>
        <w:t>õike</w:t>
      </w:r>
      <w:r w:rsidR="515C5C0C" w:rsidRPr="003C1549">
        <w:rPr>
          <w:rFonts w:eastAsia="Times New Roman" w:cs="Times New Roman"/>
          <w:color w:val="000000" w:themeColor="text1"/>
        </w:rPr>
        <w:t xml:space="preserve"> 1 alusel kehtestatud määruses)</w:t>
      </w:r>
      <w:r w:rsidRPr="003C1549">
        <w:rPr>
          <w:rFonts w:eastAsia="Times New Roman" w:cs="Times New Roman"/>
          <w:color w:val="000000" w:themeColor="text1"/>
        </w:rPr>
        <w:t>.</w:t>
      </w:r>
    </w:p>
    <w:p w14:paraId="33621B78" w14:textId="59411F52" w:rsidR="102AA7C9" w:rsidRPr="003C1549" w:rsidRDefault="102AA7C9" w:rsidP="006B4EE5">
      <w:pPr>
        <w:pStyle w:val="Standard"/>
        <w:widowControl/>
        <w:jc w:val="both"/>
        <w:rPr>
          <w:rFonts w:eastAsia="Times New Roman" w:cs="Times New Roman"/>
          <w:color w:val="000000" w:themeColor="text1"/>
        </w:rPr>
      </w:pPr>
    </w:p>
    <w:p w14:paraId="2B6FEF73" w14:textId="2C41A775" w:rsidR="20A1C56A" w:rsidRPr="003C1549" w:rsidRDefault="41C11AC8" w:rsidP="006B4EE5">
      <w:pPr>
        <w:pStyle w:val="Standard"/>
        <w:widowControl/>
        <w:jc w:val="both"/>
        <w:rPr>
          <w:rFonts w:eastAsia="Times New Roman" w:cs="Times New Roman"/>
        </w:rPr>
      </w:pPr>
      <w:r w:rsidRPr="003C1549">
        <w:rPr>
          <w:rFonts w:eastAsia="Times New Roman" w:cs="Times New Roman"/>
          <w:b/>
          <w:bCs/>
        </w:rPr>
        <w:t>Punktiga</w:t>
      </w:r>
      <w:r w:rsidR="124816A8" w:rsidRPr="003C1549">
        <w:rPr>
          <w:rFonts w:eastAsia="Times New Roman" w:cs="Times New Roman"/>
          <w:b/>
          <w:bCs/>
        </w:rPr>
        <w:t xml:space="preserve"> </w:t>
      </w:r>
      <w:r w:rsidR="008C11F1" w:rsidRPr="003C1549">
        <w:rPr>
          <w:rFonts w:eastAsia="Times New Roman" w:cs="Times New Roman"/>
          <w:b/>
          <w:bCs/>
        </w:rPr>
        <w:t xml:space="preserve">66 </w:t>
      </w:r>
      <w:r w:rsidRPr="003C1549">
        <w:rPr>
          <w:rFonts w:eastAsia="Times New Roman" w:cs="Times New Roman"/>
        </w:rPr>
        <w:t>täiendatakse seaduse normitehnilist märkust</w:t>
      </w:r>
      <w:r w:rsidR="4B0260A8" w:rsidRPr="003C1549">
        <w:rPr>
          <w:rFonts w:eastAsia="Times New Roman" w:cs="Times New Roman"/>
        </w:rPr>
        <w:t>.</w:t>
      </w:r>
    </w:p>
    <w:p w14:paraId="1D35C148" w14:textId="252090EC" w:rsidR="008F3923" w:rsidRPr="003C1549" w:rsidRDefault="008F3923" w:rsidP="006B4EE5">
      <w:pPr>
        <w:pStyle w:val="Standard"/>
        <w:widowControl/>
        <w:jc w:val="both"/>
        <w:rPr>
          <w:rFonts w:eastAsia="Times New Roman" w:cs="Times New Roman"/>
          <w:color w:val="000000" w:themeColor="text1"/>
        </w:rPr>
      </w:pPr>
    </w:p>
    <w:p w14:paraId="76C8E857" w14:textId="48A3F0E4" w:rsidR="008F3923" w:rsidRPr="003C1549" w:rsidRDefault="5ED62773" w:rsidP="0041478C">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b/>
          <w:bCs/>
          <w:sz w:val="24"/>
          <w:szCs w:val="24"/>
        </w:rPr>
        <w:t xml:space="preserve">Paragrahviga </w:t>
      </w:r>
      <w:r w:rsidR="008C11F1" w:rsidRPr="003C1549">
        <w:rPr>
          <w:rFonts w:ascii="Times New Roman" w:eastAsia="Times New Roman" w:hAnsi="Times New Roman" w:cs="Times New Roman"/>
          <w:b/>
          <w:bCs/>
          <w:sz w:val="24"/>
          <w:szCs w:val="24"/>
        </w:rPr>
        <w:t xml:space="preserve">2 </w:t>
      </w:r>
      <w:r w:rsidRPr="003C1549">
        <w:rPr>
          <w:rFonts w:ascii="Times New Roman" w:eastAsia="Times New Roman" w:hAnsi="Times New Roman" w:cs="Times New Roman"/>
          <w:sz w:val="24"/>
          <w:szCs w:val="24"/>
        </w:rPr>
        <w:t>täiendatakse maksukorralduse seaduse § 29 punktiga</w:t>
      </w:r>
      <w:r w:rsidR="00781DA5" w:rsidRPr="003C1549">
        <w:rPr>
          <w:rFonts w:ascii="Times New Roman" w:eastAsia="Times New Roman" w:hAnsi="Times New Roman" w:cs="Times New Roman"/>
          <w:sz w:val="24"/>
          <w:szCs w:val="24"/>
        </w:rPr>
        <w:t xml:space="preserve"> 65</w:t>
      </w:r>
      <w:r w:rsidRPr="003C1549">
        <w:rPr>
          <w:rFonts w:ascii="Times New Roman" w:eastAsia="Times New Roman" w:hAnsi="Times New Roman" w:cs="Times New Roman"/>
          <w:sz w:val="24"/>
          <w:szCs w:val="24"/>
        </w:rPr>
        <w:t xml:space="preserve">, millega antakse Keskkonnaametile pädeva asutuse ülesannete täitmiseks ja riikliku järelevalve tegemiseks õigus saada </w:t>
      </w:r>
      <w:r w:rsidR="00520794" w:rsidRPr="003C1549">
        <w:rPr>
          <w:rFonts w:ascii="Times New Roman" w:eastAsia="Times New Roman" w:hAnsi="Times New Roman" w:cs="Times New Roman"/>
          <w:sz w:val="24"/>
          <w:szCs w:val="24"/>
        </w:rPr>
        <w:t>juurde</w:t>
      </w:r>
      <w:r w:rsidRPr="003C1549">
        <w:rPr>
          <w:rFonts w:ascii="Times New Roman" w:eastAsia="Times New Roman" w:hAnsi="Times New Roman" w:cs="Times New Roman"/>
          <w:sz w:val="24"/>
          <w:szCs w:val="24"/>
        </w:rPr>
        <w:t xml:space="preserve">pääs maksusaladust sisaldavale teabele. Pädeva asutuse ülesannete täitmiseks on vaja </w:t>
      </w:r>
      <w:r w:rsidR="00520794" w:rsidRPr="003C1549">
        <w:rPr>
          <w:rFonts w:ascii="Times New Roman" w:eastAsia="Times New Roman" w:hAnsi="Times New Roman" w:cs="Times New Roman"/>
          <w:sz w:val="24"/>
          <w:szCs w:val="24"/>
        </w:rPr>
        <w:t>juurde</w:t>
      </w:r>
      <w:r w:rsidRPr="003C1549">
        <w:rPr>
          <w:rFonts w:ascii="Times New Roman" w:eastAsia="Times New Roman" w:hAnsi="Times New Roman" w:cs="Times New Roman"/>
          <w:sz w:val="24"/>
          <w:szCs w:val="24"/>
        </w:rPr>
        <w:t>pääs</w:t>
      </w:r>
      <w:r w:rsidR="00654506" w:rsidRPr="003C1549">
        <w:rPr>
          <w:rFonts w:ascii="Times New Roman" w:eastAsia="Times New Roman" w:hAnsi="Times New Roman" w:cs="Times New Roman"/>
          <w:sz w:val="24"/>
          <w:szCs w:val="24"/>
        </w:rPr>
        <w:t>u</w:t>
      </w:r>
      <w:r w:rsidRPr="003C1549">
        <w:rPr>
          <w:rFonts w:ascii="Times New Roman" w:eastAsia="Times New Roman" w:hAnsi="Times New Roman" w:cs="Times New Roman"/>
          <w:sz w:val="24"/>
          <w:szCs w:val="24"/>
        </w:rPr>
        <w:t xml:space="preserve"> süsiniku piirimeetmesse kuuluvate kaupade tollideklaratsioonidele. Süsiniku piirimeetme määruses </w:t>
      </w:r>
      <w:r w:rsidRPr="003C1549">
        <w:rPr>
          <w:rFonts w:ascii="Times New Roman" w:eastAsia="Times New Roman" w:hAnsi="Times New Roman" w:cs="Times New Roman"/>
          <w:sz w:val="24"/>
          <w:szCs w:val="24"/>
          <w:u w:val="single"/>
        </w:rPr>
        <w:t>(</w:t>
      </w:r>
      <w:r w:rsidRPr="003C1549">
        <w:rPr>
          <w:rFonts w:ascii="Times New Roman" w:eastAsia="Times New Roman" w:hAnsi="Times New Roman" w:cs="Times New Roman"/>
          <w:sz w:val="24"/>
          <w:szCs w:val="24"/>
        </w:rPr>
        <w:t xml:space="preserve">Euroopa Parlamendi ja nõukogu määruse (EL) 2023/956, millega kehtestatakse süsiniku piirimeede (ELT L 130/52, 16.5.2023)) on sätestatud konfidentsiaalse informatsiooni jagamise kohustus, kuid </w:t>
      </w:r>
      <w:r w:rsidR="00520794" w:rsidRPr="003C1549">
        <w:rPr>
          <w:rFonts w:ascii="Times New Roman" w:eastAsia="Times New Roman" w:hAnsi="Times New Roman" w:cs="Times New Roman"/>
          <w:sz w:val="24"/>
          <w:szCs w:val="24"/>
        </w:rPr>
        <w:t>see</w:t>
      </w:r>
      <w:r w:rsidRPr="003C1549">
        <w:rPr>
          <w:rFonts w:ascii="Times New Roman" w:eastAsia="Times New Roman" w:hAnsi="Times New Roman" w:cs="Times New Roman"/>
          <w:sz w:val="24"/>
          <w:szCs w:val="24"/>
        </w:rPr>
        <w:t xml:space="preserve"> säte jõustub SPIM</w:t>
      </w:r>
      <w:r w:rsidR="00654506" w:rsidRPr="003C1549">
        <w:rPr>
          <w:rFonts w:ascii="Times New Roman" w:eastAsia="Times New Roman" w:hAnsi="Times New Roman" w:cs="Times New Roman"/>
          <w:sz w:val="24"/>
          <w:szCs w:val="24"/>
        </w:rPr>
        <w:t>i</w:t>
      </w:r>
      <w:r w:rsidRPr="003C1549">
        <w:rPr>
          <w:rFonts w:ascii="Times New Roman" w:eastAsia="Times New Roman" w:hAnsi="Times New Roman" w:cs="Times New Roman"/>
          <w:sz w:val="24"/>
          <w:szCs w:val="24"/>
        </w:rPr>
        <w:t xml:space="preserve"> täiemahulise rakendamise algusest aastal 2026. </w:t>
      </w:r>
      <w:r w:rsidR="00781DA5" w:rsidRPr="003C1549">
        <w:rPr>
          <w:rFonts w:ascii="Times New Roman" w:eastAsia="Times New Roman" w:hAnsi="Times New Roman" w:cs="Times New Roman"/>
          <w:sz w:val="24"/>
          <w:szCs w:val="24"/>
        </w:rPr>
        <w:t xml:space="preserve">Samas peavad SPIM kohuslased end </w:t>
      </w:r>
      <w:r w:rsidR="00195BA5" w:rsidRPr="003C1549">
        <w:rPr>
          <w:rFonts w:ascii="Times New Roman" w:eastAsia="Times New Roman" w:hAnsi="Times New Roman" w:cs="Times New Roman"/>
          <w:sz w:val="24"/>
          <w:szCs w:val="24"/>
        </w:rPr>
        <w:t xml:space="preserve">juba </w:t>
      </w:r>
      <w:r w:rsidR="00781DA5" w:rsidRPr="003C1549">
        <w:rPr>
          <w:rFonts w:ascii="Times New Roman" w:eastAsia="Times New Roman" w:hAnsi="Times New Roman" w:cs="Times New Roman"/>
          <w:sz w:val="24"/>
          <w:szCs w:val="24"/>
        </w:rPr>
        <w:t xml:space="preserve">1. </w:t>
      </w:r>
      <w:r w:rsidR="00195BA5" w:rsidRPr="003C1549">
        <w:rPr>
          <w:rFonts w:ascii="Times New Roman" w:eastAsia="Times New Roman" w:hAnsi="Times New Roman" w:cs="Times New Roman"/>
          <w:sz w:val="24"/>
          <w:szCs w:val="24"/>
        </w:rPr>
        <w:t xml:space="preserve">oktoobrist 2023 SPIM üleminekuperioodi registris deklarantidena arvele võtma ja </w:t>
      </w:r>
      <w:r w:rsidR="00191E83" w:rsidRPr="003C1549">
        <w:rPr>
          <w:rFonts w:ascii="Times New Roman" w:eastAsia="Times New Roman" w:hAnsi="Times New Roman" w:cs="Times New Roman"/>
          <w:sz w:val="24"/>
          <w:szCs w:val="24"/>
        </w:rPr>
        <w:t xml:space="preserve">tegema </w:t>
      </w:r>
      <w:r w:rsidR="00195BA5" w:rsidRPr="003C1549">
        <w:rPr>
          <w:rFonts w:ascii="Times New Roman" w:eastAsia="Times New Roman" w:hAnsi="Times New Roman" w:cs="Times New Roman"/>
          <w:sz w:val="24"/>
          <w:szCs w:val="24"/>
        </w:rPr>
        <w:t>aruandlust imporditud kaupade kohta 2024</w:t>
      </w:r>
      <w:r w:rsidR="00781DA5" w:rsidRPr="003C1549">
        <w:rPr>
          <w:rFonts w:ascii="Times New Roman" w:eastAsia="Times New Roman" w:hAnsi="Times New Roman" w:cs="Times New Roman"/>
          <w:sz w:val="24"/>
          <w:szCs w:val="24"/>
        </w:rPr>
        <w:t>.</w:t>
      </w:r>
      <w:r w:rsidR="00195BA5" w:rsidRPr="003C1549">
        <w:rPr>
          <w:rFonts w:ascii="Times New Roman" w:eastAsia="Times New Roman" w:hAnsi="Times New Roman" w:cs="Times New Roman"/>
          <w:sz w:val="24"/>
          <w:szCs w:val="24"/>
        </w:rPr>
        <w:t xml:space="preserve"> aasta jaanuarist.</w:t>
      </w:r>
    </w:p>
    <w:p w14:paraId="041808E1" w14:textId="1AAB624B" w:rsidR="008F3923" w:rsidRPr="003C1549" w:rsidRDefault="008F3923" w:rsidP="006B4EE5">
      <w:pPr>
        <w:pStyle w:val="Standard"/>
        <w:widowControl/>
        <w:jc w:val="both"/>
        <w:rPr>
          <w:rFonts w:eastAsia="Times New Roman" w:cs="Times New Roman"/>
          <w:color w:val="000000" w:themeColor="text1"/>
        </w:rPr>
      </w:pPr>
    </w:p>
    <w:p w14:paraId="7BD4A3A9" w14:textId="545D429A" w:rsidR="008F3923" w:rsidRPr="003C1549" w:rsidRDefault="5ED62773" w:rsidP="006B4EE5">
      <w:pPr>
        <w:pStyle w:val="Standard"/>
        <w:widowControl/>
        <w:jc w:val="both"/>
        <w:rPr>
          <w:rFonts w:eastAsia="Times New Roman" w:cs="Times New Roman"/>
          <w:b/>
          <w:bCs/>
        </w:rPr>
      </w:pPr>
      <w:r w:rsidRPr="003C1549">
        <w:rPr>
          <w:rFonts w:eastAsia="Times New Roman" w:cs="Times New Roman"/>
          <w:b/>
          <w:bCs/>
        </w:rPr>
        <w:t xml:space="preserve">Paragrahviga </w:t>
      </w:r>
      <w:r w:rsidR="008C11F1" w:rsidRPr="003C1549">
        <w:rPr>
          <w:rFonts w:eastAsia="Times New Roman" w:cs="Times New Roman"/>
          <w:b/>
          <w:bCs/>
        </w:rPr>
        <w:t xml:space="preserve">3 </w:t>
      </w:r>
      <w:r w:rsidRPr="003C1549">
        <w:rPr>
          <w:rFonts w:eastAsia="Times New Roman" w:cs="Times New Roman"/>
        </w:rPr>
        <w:t>asendatakse meresõiduohutuse seaduse normitehnilises märkuses tekstiosa „ning määrusega (EL) nr 2015/757 (ELT L 123, 19.05.2015, lk 55–76)“ tekstiosaga „, määrusega (EL) nr 2015/757 (ELT L 123, 19.05.2015, lk 55–76) ning määrusega (EL) 2023/1805 (ELT L 234, 22.9.2023, lk 48–100)“.</w:t>
      </w:r>
    </w:p>
    <w:p w14:paraId="759D5D21" w14:textId="3C725A9D" w:rsidR="008F3923" w:rsidRPr="003C1549" w:rsidRDefault="008F3923" w:rsidP="006B4EE5">
      <w:pPr>
        <w:pStyle w:val="Standard"/>
        <w:widowControl/>
        <w:jc w:val="both"/>
        <w:rPr>
          <w:rFonts w:eastAsia="Times New Roman" w:cs="Times New Roman"/>
        </w:rPr>
      </w:pPr>
    </w:p>
    <w:p w14:paraId="70FEA464" w14:textId="7F2AABA3" w:rsidR="008F3923" w:rsidRPr="003C1549" w:rsidRDefault="5ED62773" w:rsidP="006B4EE5">
      <w:pPr>
        <w:pStyle w:val="Standard"/>
        <w:widowControl/>
        <w:jc w:val="both"/>
        <w:rPr>
          <w:rFonts w:eastAsia="Times New Roman" w:cs="Times New Roman"/>
        </w:rPr>
      </w:pPr>
      <w:r w:rsidRPr="2EA4B866">
        <w:rPr>
          <w:rFonts w:eastAsia="Times New Roman" w:cs="Times New Roman"/>
          <w:b/>
          <w:bCs/>
        </w:rPr>
        <w:t xml:space="preserve">Paragrahviga </w:t>
      </w:r>
      <w:r w:rsidR="0013094D" w:rsidRPr="2EA4B866">
        <w:rPr>
          <w:rFonts w:eastAsia="Times New Roman" w:cs="Times New Roman"/>
          <w:b/>
          <w:bCs/>
        </w:rPr>
        <w:t>4</w:t>
      </w:r>
      <w:r w:rsidR="0013094D" w:rsidRPr="2EA4B866">
        <w:rPr>
          <w:rFonts w:eastAsia="Times New Roman" w:cs="Times New Roman"/>
        </w:rPr>
        <w:t xml:space="preserve"> </w:t>
      </w:r>
      <w:r w:rsidR="00DE3D3B" w:rsidRPr="2EA4B866">
        <w:rPr>
          <w:rFonts w:eastAsia="Times New Roman" w:cs="Times New Roman"/>
        </w:rPr>
        <w:t>muudetakse riigilõivuseaduse § 29. Muudatus on vajalik, et</w:t>
      </w:r>
      <w:r w:rsidR="563874D6" w:rsidRPr="2EA4B866">
        <w:rPr>
          <w:rFonts w:eastAsia="Times New Roman" w:cs="Times New Roman"/>
        </w:rPr>
        <w:t xml:space="preserve"> säte kehtiks lisaks kauplemissüsteemi kuuluvatele käitajatele ka kauplemissüsteemi kuuluvatele laevandusettevõtjatel</w:t>
      </w:r>
      <w:r w:rsidR="5D177A7B" w:rsidRPr="2EA4B866">
        <w:rPr>
          <w:rFonts w:eastAsia="Times New Roman" w:cs="Times New Roman"/>
        </w:rPr>
        <w:t>e</w:t>
      </w:r>
      <w:r w:rsidR="7532AAD0" w:rsidRPr="2EA4B866">
        <w:rPr>
          <w:rFonts w:eastAsia="Times New Roman" w:cs="Times New Roman"/>
        </w:rPr>
        <w:t xml:space="preserve"> ning teise kauplemissüsteemi </w:t>
      </w:r>
      <w:r w:rsidR="7B2C3A40" w:rsidRPr="2EA4B866">
        <w:rPr>
          <w:rFonts w:eastAsia="Times New Roman" w:cs="Times New Roman"/>
        </w:rPr>
        <w:t>ettevõtjatele</w:t>
      </w:r>
      <w:r w:rsidR="5D177A7B" w:rsidRPr="2EA4B866">
        <w:rPr>
          <w:rFonts w:eastAsia="Times New Roman" w:cs="Times New Roman"/>
        </w:rPr>
        <w:t>.</w:t>
      </w:r>
      <w:r w:rsidR="3F89A9CB" w:rsidRPr="2EA4B866">
        <w:rPr>
          <w:rFonts w:eastAsia="Times New Roman" w:cs="Times New Roman"/>
        </w:rPr>
        <w:t xml:space="preserve"> </w:t>
      </w:r>
      <w:r w:rsidR="28251FA5" w:rsidRPr="2EA4B866">
        <w:rPr>
          <w:rFonts w:eastAsia="Times New Roman" w:cs="Times New Roman"/>
        </w:rPr>
        <w:t>Arvelduskontode omamine on ELi HKSi kuuluvatele käitajatele</w:t>
      </w:r>
      <w:r w:rsidR="7493A8F3" w:rsidRPr="2EA4B866">
        <w:rPr>
          <w:rFonts w:eastAsia="Times New Roman" w:cs="Times New Roman"/>
        </w:rPr>
        <w:t>,</w:t>
      </w:r>
      <w:r w:rsidR="28251FA5" w:rsidRPr="2EA4B866">
        <w:rPr>
          <w:rFonts w:eastAsia="Times New Roman" w:cs="Times New Roman"/>
        </w:rPr>
        <w:t xml:space="preserve"> laevandusettevõtjatele</w:t>
      </w:r>
      <w:r w:rsidR="26212062" w:rsidRPr="2EA4B866">
        <w:rPr>
          <w:rFonts w:eastAsia="Times New Roman" w:cs="Times New Roman"/>
        </w:rPr>
        <w:t xml:space="preserve"> ning </w:t>
      </w:r>
      <w:r w:rsidR="4E5C8F37" w:rsidRPr="2EA4B866">
        <w:rPr>
          <w:rFonts w:eastAsia="Times New Roman" w:cs="Times New Roman"/>
        </w:rPr>
        <w:t>teise kauplemissüsteemi kuuluva</w:t>
      </w:r>
      <w:r w:rsidR="00794373" w:rsidRPr="2EA4B866">
        <w:rPr>
          <w:rFonts w:eastAsia="Times New Roman" w:cs="Times New Roman"/>
        </w:rPr>
        <w:t>te</w:t>
      </w:r>
      <w:r w:rsidR="4E5C8F37" w:rsidRPr="2EA4B866">
        <w:rPr>
          <w:rFonts w:eastAsia="Times New Roman" w:cs="Times New Roman"/>
        </w:rPr>
        <w:t>le ettevõtja</w:t>
      </w:r>
      <w:r w:rsidR="00794373" w:rsidRPr="2EA4B866">
        <w:rPr>
          <w:rFonts w:eastAsia="Times New Roman" w:cs="Times New Roman"/>
        </w:rPr>
        <w:t>te</w:t>
      </w:r>
      <w:r w:rsidR="4E5C8F37" w:rsidRPr="2EA4B866">
        <w:rPr>
          <w:rFonts w:eastAsia="Times New Roman" w:cs="Times New Roman"/>
        </w:rPr>
        <w:t>le</w:t>
      </w:r>
      <w:r w:rsidR="28251FA5" w:rsidRPr="2EA4B866">
        <w:rPr>
          <w:rFonts w:eastAsia="Times New Roman" w:cs="Times New Roman"/>
        </w:rPr>
        <w:t xml:space="preserve"> kohustuslik</w:t>
      </w:r>
      <w:r w:rsidR="1688473A" w:rsidRPr="2EA4B866">
        <w:rPr>
          <w:rFonts w:eastAsia="Times New Roman" w:cs="Times New Roman"/>
        </w:rPr>
        <w:t>,</w:t>
      </w:r>
      <w:r w:rsidR="62A6EA8E" w:rsidRPr="2EA4B866">
        <w:rPr>
          <w:rFonts w:eastAsia="Times New Roman" w:cs="Times New Roman"/>
        </w:rPr>
        <w:t xml:space="preserve"> </w:t>
      </w:r>
      <w:r w:rsidR="151A8634" w:rsidRPr="2EA4B866">
        <w:rPr>
          <w:rFonts w:eastAsia="Times New Roman" w:cs="Times New Roman"/>
        </w:rPr>
        <w:t>see</w:t>
      </w:r>
      <w:r w:rsidR="28251FA5" w:rsidRPr="2EA4B866">
        <w:rPr>
          <w:rFonts w:eastAsia="Times New Roman" w:cs="Times New Roman"/>
        </w:rPr>
        <w:t xml:space="preserve">tõttu on põhjendatud </w:t>
      </w:r>
      <w:r w:rsidR="00794373" w:rsidRPr="2EA4B866">
        <w:rPr>
          <w:rFonts w:eastAsia="Times New Roman" w:cs="Times New Roman"/>
        </w:rPr>
        <w:t>vabastada nad</w:t>
      </w:r>
      <w:r w:rsidR="28251FA5" w:rsidRPr="2EA4B866">
        <w:rPr>
          <w:rFonts w:eastAsia="Times New Roman" w:cs="Times New Roman"/>
        </w:rPr>
        <w:t xml:space="preserve"> arvelduskontodega seotud toimingute </w:t>
      </w:r>
      <w:r w:rsidR="00794373" w:rsidRPr="2EA4B866">
        <w:rPr>
          <w:rFonts w:eastAsia="Times New Roman" w:cs="Times New Roman"/>
        </w:rPr>
        <w:t>korral</w:t>
      </w:r>
      <w:r w:rsidR="28251FA5" w:rsidRPr="2EA4B866">
        <w:rPr>
          <w:rFonts w:eastAsia="Times New Roman" w:cs="Times New Roman"/>
        </w:rPr>
        <w:t xml:space="preserve"> riigilõivu </w:t>
      </w:r>
      <w:r w:rsidR="00794373" w:rsidRPr="2EA4B866">
        <w:rPr>
          <w:rFonts w:eastAsia="Times New Roman" w:cs="Times New Roman"/>
        </w:rPr>
        <w:t>tasumisest.</w:t>
      </w:r>
      <w:r w:rsidR="405E3ED6" w:rsidRPr="2EA4B866">
        <w:rPr>
          <w:rFonts w:eastAsia="Times New Roman" w:cs="Times New Roman"/>
        </w:rPr>
        <w:t xml:space="preserve"> Kauplemiskontode avamine ning omamine on </w:t>
      </w:r>
      <w:r w:rsidR="15D37AD1" w:rsidRPr="2EA4B866">
        <w:rPr>
          <w:rFonts w:eastAsia="Times New Roman" w:cs="Times New Roman"/>
        </w:rPr>
        <w:t>aga vabatahtlik. Se</w:t>
      </w:r>
      <w:r w:rsidR="00520794" w:rsidRPr="2EA4B866">
        <w:rPr>
          <w:rFonts w:eastAsia="Times New Roman" w:cs="Times New Roman"/>
        </w:rPr>
        <w:t>e võib olla</w:t>
      </w:r>
      <w:r w:rsidR="15D37AD1" w:rsidRPr="2EA4B866">
        <w:rPr>
          <w:rFonts w:eastAsia="Times New Roman" w:cs="Times New Roman"/>
        </w:rPr>
        <w:t xml:space="preserve"> nii ee</w:t>
      </w:r>
      <w:r w:rsidR="00794373" w:rsidRPr="2EA4B866">
        <w:rPr>
          <w:rFonts w:eastAsia="Times New Roman" w:cs="Times New Roman"/>
        </w:rPr>
        <w:t>spool</w:t>
      </w:r>
      <w:r w:rsidR="15D37AD1" w:rsidRPr="2EA4B866">
        <w:rPr>
          <w:rFonts w:eastAsia="Times New Roman" w:cs="Times New Roman"/>
        </w:rPr>
        <w:t xml:space="preserve"> </w:t>
      </w:r>
      <w:r w:rsidR="00520794" w:rsidRPr="2EA4B866">
        <w:rPr>
          <w:rFonts w:eastAsia="Times New Roman" w:cs="Times New Roman"/>
        </w:rPr>
        <w:t>nimetatud</w:t>
      </w:r>
      <w:r w:rsidR="15D37AD1" w:rsidRPr="2EA4B866">
        <w:rPr>
          <w:rFonts w:eastAsia="Times New Roman" w:cs="Times New Roman"/>
        </w:rPr>
        <w:t xml:space="preserve"> isiku</w:t>
      </w:r>
      <w:r w:rsidR="00520794" w:rsidRPr="2EA4B866">
        <w:rPr>
          <w:rFonts w:eastAsia="Times New Roman" w:cs="Times New Roman"/>
        </w:rPr>
        <w:t>tel</w:t>
      </w:r>
      <w:r w:rsidR="15D37AD1" w:rsidRPr="2EA4B866">
        <w:rPr>
          <w:rFonts w:eastAsia="Times New Roman" w:cs="Times New Roman"/>
        </w:rPr>
        <w:t xml:space="preserve"> kui ka </w:t>
      </w:r>
      <w:r w:rsidR="00520794" w:rsidRPr="2EA4B866">
        <w:rPr>
          <w:rFonts w:eastAsia="Times New Roman" w:cs="Times New Roman"/>
        </w:rPr>
        <w:t xml:space="preserve">teistel </w:t>
      </w:r>
      <w:r w:rsidR="15D37AD1" w:rsidRPr="2EA4B866">
        <w:rPr>
          <w:rFonts w:eastAsia="Times New Roman" w:cs="Times New Roman"/>
        </w:rPr>
        <w:t>isiku</w:t>
      </w:r>
      <w:r w:rsidR="00520794" w:rsidRPr="2EA4B866">
        <w:rPr>
          <w:rFonts w:eastAsia="Times New Roman" w:cs="Times New Roman"/>
        </w:rPr>
        <w:t>tel</w:t>
      </w:r>
      <w:r w:rsidR="15D37AD1" w:rsidRPr="2EA4B866">
        <w:rPr>
          <w:rFonts w:eastAsia="Times New Roman" w:cs="Times New Roman"/>
        </w:rPr>
        <w:t>, kellel on huvi ELi HKSis lubatud heitkoguse ühikutega kaubelda või tehinguid teha. Se</w:t>
      </w:r>
      <w:r w:rsidR="00794373" w:rsidRPr="2EA4B866">
        <w:rPr>
          <w:rFonts w:eastAsia="Times New Roman" w:cs="Times New Roman"/>
        </w:rPr>
        <w:t>e</w:t>
      </w:r>
      <w:r w:rsidR="15D37AD1" w:rsidRPr="2EA4B866">
        <w:rPr>
          <w:rFonts w:eastAsia="Times New Roman" w:cs="Times New Roman"/>
        </w:rPr>
        <w:t xml:space="preserve">tõttu ei ole põhjendatud </w:t>
      </w:r>
      <w:r w:rsidR="00520794" w:rsidRPr="2EA4B866">
        <w:rPr>
          <w:rFonts w:eastAsia="Times New Roman" w:cs="Times New Roman"/>
        </w:rPr>
        <w:t xml:space="preserve">selliste </w:t>
      </w:r>
      <w:r w:rsidR="15D37AD1" w:rsidRPr="2EA4B866">
        <w:rPr>
          <w:rFonts w:eastAsia="Times New Roman" w:cs="Times New Roman"/>
        </w:rPr>
        <w:t>kauplemiskontode puhul rakendada riigi</w:t>
      </w:r>
      <w:r w:rsidR="556E0F56" w:rsidRPr="2EA4B866">
        <w:rPr>
          <w:rFonts w:eastAsia="Times New Roman" w:cs="Times New Roman"/>
        </w:rPr>
        <w:t>lõivust vabastamist.</w:t>
      </w:r>
      <w:r w:rsidR="7532AAD0" w:rsidRPr="2EA4B866">
        <w:rPr>
          <w:rFonts w:eastAsia="Times New Roman" w:cs="Times New Roman"/>
        </w:rPr>
        <w:t xml:space="preserve"> </w:t>
      </w:r>
      <w:commentRangeStart w:id="33"/>
      <w:r w:rsidR="00520794" w:rsidRPr="2EA4B866">
        <w:rPr>
          <w:rFonts w:eastAsia="Times New Roman" w:cs="Times New Roman"/>
        </w:rPr>
        <w:t>R</w:t>
      </w:r>
      <w:r w:rsidR="7532AAD0" w:rsidRPr="2EA4B866">
        <w:rPr>
          <w:rFonts w:eastAsia="Times New Roman" w:cs="Times New Roman"/>
        </w:rPr>
        <w:t xml:space="preserve">iigilõivu tasumisest </w:t>
      </w:r>
      <w:r w:rsidR="00520794" w:rsidRPr="2EA4B866">
        <w:rPr>
          <w:rFonts w:eastAsia="Times New Roman" w:cs="Times New Roman"/>
        </w:rPr>
        <w:t xml:space="preserve">vabastatakse tõendajad </w:t>
      </w:r>
      <w:r w:rsidR="7532AAD0" w:rsidRPr="2EA4B866">
        <w:rPr>
          <w:rFonts w:eastAsia="Times New Roman" w:cs="Times New Roman"/>
        </w:rPr>
        <w:t xml:space="preserve">tõendajakonto </w:t>
      </w:r>
      <w:r w:rsidR="28AB04A9" w:rsidRPr="2EA4B866">
        <w:rPr>
          <w:rFonts w:eastAsia="Times New Roman" w:cs="Times New Roman"/>
        </w:rPr>
        <w:t xml:space="preserve">avamisel ja </w:t>
      </w:r>
      <w:r w:rsidR="7532AAD0" w:rsidRPr="2EA4B866">
        <w:rPr>
          <w:rFonts w:eastAsia="Times New Roman" w:cs="Times New Roman"/>
        </w:rPr>
        <w:t>iga-aastasel hooldamisel.</w:t>
      </w:r>
      <w:commentRangeEnd w:id="33"/>
      <w:r>
        <w:commentReference w:id="33"/>
      </w:r>
    </w:p>
    <w:p w14:paraId="76836FC9" w14:textId="6CC5D261" w:rsidR="102AA7C9" w:rsidRPr="003C1549" w:rsidRDefault="102AA7C9" w:rsidP="006B4EE5">
      <w:pPr>
        <w:pStyle w:val="Standard"/>
        <w:widowControl/>
        <w:jc w:val="both"/>
        <w:rPr>
          <w:rFonts w:eastAsia="Times New Roman" w:cs="Times New Roman"/>
        </w:rPr>
      </w:pPr>
    </w:p>
    <w:p w14:paraId="3CB89251" w14:textId="77777777" w:rsidR="00FB67A6" w:rsidRPr="003C1549" w:rsidRDefault="00FB67A6" w:rsidP="006B4EE5">
      <w:pPr>
        <w:pStyle w:val="Standard"/>
        <w:widowControl/>
        <w:jc w:val="both"/>
        <w:rPr>
          <w:rFonts w:eastAsia="Times New Roman" w:cs="Times New Roman"/>
        </w:rPr>
      </w:pPr>
    </w:p>
    <w:p w14:paraId="3DCF3C24" w14:textId="7392119B" w:rsidR="00007506" w:rsidRPr="003C1549" w:rsidRDefault="7ACF777B" w:rsidP="006B4EE5">
      <w:pPr>
        <w:pStyle w:val="Standard"/>
        <w:widowControl/>
        <w:autoSpaceDE w:val="0"/>
        <w:jc w:val="both"/>
        <w:rPr>
          <w:rFonts w:eastAsia="Times New Roman" w:cs="Times New Roman"/>
          <w:b/>
          <w:bCs/>
        </w:rPr>
      </w:pPr>
      <w:r w:rsidRPr="003C1549">
        <w:rPr>
          <w:rFonts w:eastAsia="Times New Roman" w:cs="Times New Roman"/>
          <w:b/>
          <w:bCs/>
        </w:rPr>
        <w:t>4. Eelnõu terminoloogia</w:t>
      </w:r>
    </w:p>
    <w:p w14:paraId="524310E9" w14:textId="77777777" w:rsidR="00007506" w:rsidRPr="003C1549" w:rsidRDefault="00007506" w:rsidP="006B4EE5">
      <w:pPr>
        <w:pStyle w:val="Standard"/>
        <w:widowControl/>
        <w:autoSpaceDE w:val="0"/>
        <w:jc w:val="both"/>
        <w:rPr>
          <w:rFonts w:eastAsia="Times New Roman" w:cs="Times New Roman"/>
          <w:b/>
          <w:bCs/>
        </w:rPr>
      </w:pPr>
      <w:commentRangeStart w:id="34"/>
    </w:p>
    <w:p w14:paraId="5DD578E6" w14:textId="2739958B" w:rsidR="00007506" w:rsidRPr="003C1549" w:rsidRDefault="700B1D30" w:rsidP="006B4EE5">
      <w:pPr>
        <w:pStyle w:val="Standard"/>
        <w:widowControl/>
        <w:autoSpaceDE w:val="0"/>
        <w:jc w:val="both"/>
        <w:rPr>
          <w:rFonts w:eastAsia="Times New Roman" w:cs="Times New Roman"/>
        </w:rPr>
      </w:pPr>
      <w:r w:rsidRPr="2EA4B866">
        <w:rPr>
          <w:rFonts w:eastAsia="Times New Roman" w:cs="Times New Roman"/>
        </w:rPr>
        <w:lastRenderedPageBreak/>
        <w:t xml:space="preserve">Direktiivi </w:t>
      </w:r>
      <w:r w:rsidR="00794373" w:rsidRPr="2EA4B866">
        <w:rPr>
          <w:rFonts w:eastAsia="Times New Roman" w:cs="Times New Roman"/>
        </w:rPr>
        <w:t>järgi</w:t>
      </w:r>
      <w:r w:rsidRPr="2EA4B866">
        <w:rPr>
          <w:rFonts w:eastAsia="Times New Roman" w:cs="Times New Roman"/>
        </w:rPr>
        <w:t xml:space="preserve"> </w:t>
      </w:r>
      <w:r w:rsidR="00794373" w:rsidRPr="2EA4B866">
        <w:rPr>
          <w:rFonts w:eastAsia="Times New Roman" w:cs="Times New Roman"/>
        </w:rPr>
        <w:t xml:space="preserve">võetakse </w:t>
      </w:r>
      <w:r w:rsidRPr="2EA4B866">
        <w:rPr>
          <w:rFonts w:eastAsia="Times New Roman" w:cs="Times New Roman"/>
        </w:rPr>
        <w:t>e</w:t>
      </w:r>
      <w:r w:rsidR="462D4129" w:rsidRPr="2EA4B866">
        <w:rPr>
          <w:rFonts w:eastAsia="Times New Roman" w:cs="Times New Roman"/>
        </w:rPr>
        <w:t>elnõu</w:t>
      </w:r>
      <w:r w:rsidR="00794373" w:rsidRPr="2EA4B866">
        <w:rPr>
          <w:rFonts w:eastAsia="Times New Roman" w:cs="Times New Roman"/>
        </w:rPr>
        <w:t>s</w:t>
      </w:r>
      <w:r w:rsidR="462D4129" w:rsidRPr="2EA4B866">
        <w:rPr>
          <w:rFonts w:eastAsia="Times New Roman" w:cs="Times New Roman"/>
        </w:rPr>
        <w:t xml:space="preserve"> kasutusele uued terminid</w:t>
      </w:r>
      <w:r w:rsidR="7A9915A2" w:rsidRPr="2EA4B866">
        <w:rPr>
          <w:rFonts w:eastAsia="Times New Roman" w:cs="Times New Roman"/>
        </w:rPr>
        <w:t>:</w:t>
      </w:r>
      <w:r w:rsidR="3F144564" w:rsidRPr="2EA4B866">
        <w:rPr>
          <w:rFonts w:eastAsia="Times New Roman" w:cs="Times New Roman"/>
        </w:rPr>
        <w:t xml:space="preserve"> </w:t>
      </w:r>
      <w:r w:rsidR="29273A4D" w:rsidRPr="2EA4B866">
        <w:rPr>
          <w:rFonts w:eastAsia="Times New Roman" w:cs="Times New Roman"/>
        </w:rPr>
        <w:t>laevandusettevõtja</w:t>
      </w:r>
      <w:r w:rsidR="54CD1474" w:rsidRPr="2EA4B866">
        <w:rPr>
          <w:rFonts w:eastAsia="Times New Roman" w:cs="Times New Roman"/>
        </w:rPr>
        <w:t>,</w:t>
      </w:r>
      <w:r w:rsidR="29273A4D" w:rsidRPr="2EA4B866">
        <w:rPr>
          <w:rFonts w:eastAsia="Times New Roman" w:cs="Times New Roman"/>
        </w:rPr>
        <w:t xml:space="preserve"> reis</w:t>
      </w:r>
      <w:r w:rsidR="4A563613" w:rsidRPr="2EA4B866">
        <w:rPr>
          <w:rFonts w:eastAsia="Times New Roman" w:cs="Times New Roman"/>
        </w:rPr>
        <w:t>,</w:t>
      </w:r>
      <w:r w:rsidR="29273A4D" w:rsidRPr="2EA4B866">
        <w:rPr>
          <w:rFonts w:eastAsia="Times New Roman" w:cs="Times New Roman"/>
        </w:rPr>
        <w:t xml:space="preserve"> </w:t>
      </w:r>
      <w:r w:rsidR="00D505A0" w:rsidRPr="2EA4B866">
        <w:rPr>
          <w:rFonts w:eastAsia="Times New Roman" w:cs="Times New Roman"/>
        </w:rPr>
        <w:t>merematkelaev</w:t>
      </w:r>
      <w:r w:rsidR="7206C2CB" w:rsidRPr="2EA4B866">
        <w:rPr>
          <w:rFonts w:eastAsia="Times New Roman" w:cs="Times New Roman"/>
        </w:rPr>
        <w:t>,</w:t>
      </w:r>
      <w:r w:rsidR="29273A4D" w:rsidRPr="2EA4B866">
        <w:rPr>
          <w:rFonts w:eastAsia="Times New Roman" w:cs="Times New Roman"/>
        </w:rPr>
        <w:t xml:space="preserve"> </w:t>
      </w:r>
      <w:r w:rsidR="3F144564" w:rsidRPr="2EA4B866">
        <w:rPr>
          <w:rFonts w:eastAsia="Times New Roman" w:cs="Times New Roman"/>
        </w:rPr>
        <w:t>hoonete, maanteetranspordi ja muude sektorite kauplemissüsteem</w:t>
      </w:r>
      <w:r w:rsidR="15CAF1CB" w:rsidRPr="2EA4B866">
        <w:rPr>
          <w:rFonts w:eastAsia="Times New Roman" w:cs="Times New Roman"/>
        </w:rPr>
        <w:t>,</w:t>
      </w:r>
      <w:r w:rsidR="3F144564" w:rsidRPr="2EA4B866">
        <w:rPr>
          <w:rFonts w:eastAsia="Times New Roman" w:cs="Times New Roman"/>
        </w:rPr>
        <w:t xml:space="preserve"> </w:t>
      </w:r>
      <w:r w:rsidR="50E8861A" w:rsidRPr="2EA4B866">
        <w:rPr>
          <w:rFonts w:eastAsia="Times New Roman" w:cs="Times New Roman"/>
        </w:rPr>
        <w:t xml:space="preserve">teise kauplemissüsteemi </w:t>
      </w:r>
      <w:commentRangeStart w:id="35"/>
      <w:r w:rsidR="50E8861A" w:rsidRPr="2EA4B866">
        <w:rPr>
          <w:rFonts w:eastAsia="Times New Roman" w:cs="Times New Roman"/>
        </w:rPr>
        <w:t>ettevõtja</w:t>
      </w:r>
      <w:commentRangeEnd w:id="35"/>
      <w:r>
        <w:commentReference w:id="35"/>
      </w:r>
      <w:r w:rsidR="50E8861A" w:rsidRPr="2EA4B866">
        <w:rPr>
          <w:rFonts w:eastAsia="Times New Roman" w:cs="Times New Roman"/>
        </w:rPr>
        <w:t>.</w:t>
      </w:r>
      <w:commentRangeEnd w:id="34"/>
      <w:r>
        <w:commentReference w:id="34"/>
      </w:r>
    </w:p>
    <w:p w14:paraId="5273D79C" w14:textId="77777777" w:rsidR="00007506" w:rsidRPr="003C1549" w:rsidRDefault="00007506" w:rsidP="006B4EE5">
      <w:pPr>
        <w:pStyle w:val="Standard"/>
        <w:widowControl/>
        <w:autoSpaceDE w:val="0"/>
        <w:jc w:val="both"/>
        <w:rPr>
          <w:rFonts w:eastAsia="Times New Roman" w:cs="Times New Roman"/>
        </w:rPr>
      </w:pPr>
    </w:p>
    <w:p w14:paraId="412353A3" w14:textId="77777777" w:rsidR="00007506" w:rsidRPr="003C1549" w:rsidRDefault="00007506" w:rsidP="006B4EE5">
      <w:pPr>
        <w:pStyle w:val="Standard"/>
        <w:widowControl/>
        <w:autoSpaceDE w:val="0"/>
        <w:jc w:val="both"/>
        <w:rPr>
          <w:rFonts w:eastAsia="Times New Roman" w:cs="Times New Roman"/>
          <w:b/>
          <w:bCs/>
        </w:rPr>
      </w:pPr>
      <w:r w:rsidRPr="003C1549">
        <w:rPr>
          <w:rFonts w:eastAsia="Times New Roman" w:cs="Times New Roman"/>
          <w:b/>
          <w:bCs/>
        </w:rPr>
        <w:t>5. Eelnõu vastavus Euroopa Liidu õigusele</w:t>
      </w:r>
    </w:p>
    <w:p w14:paraId="034C7780" w14:textId="77777777" w:rsidR="00007506" w:rsidRPr="003C1549" w:rsidRDefault="00007506" w:rsidP="006B4EE5">
      <w:pPr>
        <w:pStyle w:val="Standard"/>
        <w:widowControl/>
        <w:autoSpaceDE w:val="0"/>
        <w:jc w:val="both"/>
        <w:rPr>
          <w:rFonts w:eastAsia="Times New Roman" w:cs="Times New Roman"/>
        </w:rPr>
      </w:pPr>
    </w:p>
    <w:p w14:paraId="0671FC52" w14:textId="77777777" w:rsidR="00086F01" w:rsidRPr="003C1549" w:rsidRDefault="6A263EA3" w:rsidP="006B4EE5">
      <w:pPr>
        <w:pStyle w:val="Standard"/>
        <w:widowControl/>
        <w:jc w:val="both"/>
        <w:rPr>
          <w:rFonts w:eastAsia="Times New Roman" w:cs="Times New Roman"/>
        </w:rPr>
      </w:pPr>
      <w:r w:rsidRPr="003C1549">
        <w:rPr>
          <w:rFonts w:eastAsia="Times New Roman" w:cs="Times New Roman"/>
        </w:rPr>
        <w:t>Eelnõu on vastavuses ELi õigusega. Eelnõukohase seadusega võetakse üle</w:t>
      </w:r>
      <w:r w:rsidR="00086F01" w:rsidRPr="003C1549">
        <w:rPr>
          <w:rFonts w:eastAsia="Times New Roman" w:cs="Times New Roman"/>
        </w:rPr>
        <w:t>:</w:t>
      </w:r>
    </w:p>
    <w:p w14:paraId="624DA1E1" w14:textId="1B184017" w:rsidR="41AA4669" w:rsidRPr="003C1549" w:rsidRDefault="631C64B1" w:rsidP="006B4EE5">
      <w:pPr>
        <w:pStyle w:val="Standard"/>
        <w:widowControl/>
        <w:numPr>
          <w:ilvl w:val="0"/>
          <w:numId w:val="7"/>
        </w:numPr>
        <w:jc w:val="both"/>
        <w:rPr>
          <w:rFonts w:eastAsia="Times New Roman" w:cs="Times New Roman"/>
        </w:rPr>
      </w:pPr>
      <w:r w:rsidRPr="003C1549">
        <w:rPr>
          <w:rFonts w:eastAsia="Times New Roman" w:cs="Times New Roman"/>
        </w:rPr>
        <w:t>Euroopa Parlamendi ja nõukogu direktiiv (EL) 2023/958, millega muudetakse direktiivi 2003/87/EÜ seoses lennunduse panusega kogu liidu majandust hõlmavasse heitkoguse vähendamise eesmärki ja üleilmse turupõhise meetme asjakohase rakendamisega;</w:t>
      </w:r>
    </w:p>
    <w:p w14:paraId="5832E68A" w14:textId="2AEF5778" w:rsidR="41AA4669" w:rsidRPr="003C1549" w:rsidRDefault="631C64B1" w:rsidP="0041478C">
      <w:pPr>
        <w:pStyle w:val="Loendilik"/>
        <w:numPr>
          <w:ilvl w:val="0"/>
          <w:numId w:val="7"/>
        </w:numPr>
        <w:spacing w:line="240" w:lineRule="auto"/>
        <w:jc w:val="both"/>
        <w:rPr>
          <w:rFonts w:eastAsia="Times New Roman" w:cs="Times New Roman"/>
        </w:rPr>
      </w:pPr>
      <w:r w:rsidRPr="003C1549">
        <w:rPr>
          <w:rFonts w:ascii="Times New Roman" w:eastAsia="Times New Roman" w:hAnsi="Times New Roman" w:cs="Times New Roman"/>
          <w:sz w:val="24"/>
          <w:szCs w:val="24"/>
        </w:rPr>
        <w:t>Euroopa Parlamendi ja nõukogu direktiiv (EL) 2023/959, millega muudetakse direktiivi 2003/87/EÜ, millega luuakse liidus kasvuhoonegaaside lubatud heitkoguse ühikutega kauplemise süsteem, ja otsust (EL) 2015/1814, mis käsitleb ELi kasvuhoonegaaside heitkogusega kauplemise süsteemi turustabiilsusreservi loomist ja toimimist.</w:t>
      </w:r>
    </w:p>
    <w:p w14:paraId="03316A19" w14:textId="49F7D59F" w:rsidR="00007506" w:rsidRPr="003C1549" w:rsidRDefault="631C64B1" w:rsidP="0041478C">
      <w:pPr>
        <w:spacing w:line="240" w:lineRule="auto"/>
        <w:jc w:val="both"/>
      </w:pPr>
      <w:r w:rsidRPr="003C1549">
        <w:rPr>
          <w:rFonts w:ascii="Times New Roman" w:eastAsia="Times New Roman" w:hAnsi="Times New Roman" w:cs="Times New Roman"/>
          <w:sz w:val="24"/>
          <w:szCs w:val="24"/>
        </w:rPr>
        <w:t xml:space="preserve">Eelnõuga luuakse </w:t>
      </w:r>
      <w:r w:rsidR="6837EBF7" w:rsidRPr="003C1549">
        <w:rPr>
          <w:rFonts w:ascii="Times New Roman" w:eastAsia="Times New Roman" w:hAnsi="Times New Roman" w:cs="Times New Roman"/>
          <w:sz w:val="24"/>
          <w:szCs w:val="24"/>
        </w:rPr>
        <w:t>Euroopa Parlamendi ja nõukogu määrus</w:t>
      </w:r>
      <w:r w:rsidR="0454948A" w:rsidRPr="003C1549">
        <w:rPr>
          <w:rFonts w:ascii="Times New Roman" w:eastAsia="Times New Roman" w:hAnsi="Times New Roman" w:cs="Times New Roman"/>
          <w:sz w:val="24"/>
          <w:szCs w:val="24"/>
        </w:rPr>
        <w:t>te</w:t>
      </w:r>
      <w:r w:rsidR="6837EBF7" w:rsidRPr="003C1549">
        <w:rPr>
          <w:rFonts w:ascii="Times New Roman" w:eastAsia="Times New Roman" w:hAnsi="Times New Roman" w:cs="Times New Roman"/>
          <w:sz w:val="24"/>
          <w:szCs w:val="24"/>
        </w:rPr>
        <w:t xml:space="preserve"> (EL) 2023/957</w:t>
      </w:r>
      <w:r w:rsidR="002D3583" w:rsidRPr="003C1549">
        <w:rPr>
          <w:rFonts w:ascii="Times New Roman" w:eastAsia="Times New Roman" w:hAnsi="Times New Roman" w:cs="Times New Roman"/>
          <w:sz w:val="24"/>
          <w:szCs w:val="24"/>
        </w:rPr>
        <w:t>,</w:t>
      </w:r>
      <w:r w:rsidR="3116EBF4" w:rsidRPr="003C1549">
        <w:rPr>
          <w:rFonts w:ascii="Times New Roman" w:eastAsia="Times New Roman" w:hAnsi="Times New Roman" w:cs="Times New Roman"/>
          <w:sz w:val="24"/>
          <w:szCs w:val="24"/>
        </w:rPr>
        <w:t xml:space="preserve"> 2023/956</w:t>
      </w:r>
      <w:r w:rsidR="002D3583" w:rsidRPr="003C1549">
        <w:rPr>
          <w:rFonts w:ascii="Times New Roman" w:eastAsia="Times New Roman" w:hAnsi="Times New Roman" w:cs="Times New Roman"/>
          <w:sz w:val="24"/>
          <w:szCs w:val="24"/>
        </w:rPr>
        <w:t xml:space="preserve">, 2023/1773 ja 2023/1805 </w:t>
      </w:r>
      <w:r w:rsidR="07D4A12D" w:rsidRPr="003C1549">
        <w:rPr>
          <w:rFonts w:ascii="Times New Roman" w:eastAsia="Times New Roman" w:hAnsi="Times New Roman" w:cs="Times New Roman"/>
          <w:sz w:val="24"/>
          <w:szCs w:val="24"/>
        </w:rPr>
        <w:t>rakendussätted</w:t>
      </w:r>
      <w:r w:rsidR="4BD06EB8" w:rsidRPr="003C1549">
        <w:rPr>
          <w:rFonts w:ascii="Times New Roman" w:eastAsia="Times New Roman" w:hAnsi="Times New Roman" w:cs="Times New Roman"/>
          <w:sz w:val="24"/>
          <w:szCs w:val="24"/>
        </w:rPr>
        <w:t>.</w:t>
      </w:r>
    </w:p>
    <w:p w14:paraId="19BFE26E" w14:textId="2048AA37" w:rsidR="00007506" w:rsidRPr="003C1549" w:rsidRDefault="00007506" w:rsidP="006B4EE5">
      <w:pPr>
        <w:pStyle w:val="Standard"/>
        <w:widowControl/>
        <w:autoSpaceDE w:val="0"/>
        <w:jc w:val="both"/>
        <w:rPr>
          <w:rFonts w:eastAsia="Times New Roman" w:cs="Times New Roman"/>
        </w:rPr>
      </w:pPr>
      <w:r w:rsidRPr="003C1549">
        <w:rPr>
          <w:rFonts w:eastAsia="Times New Roman" w:cs="Times New Roman"/>
        </w:rPr>
        <w:t xml:space="preserve">Direktiivi </w:t>
      </w:r>
      <w:r w:rsidR="42A78052" w:rsidRPr="003C1549">
        <w:rPr>
          <w:rFonts w:eastAsia="Times New Roman" w:cs="Times New Roman"/>
        </w:rPr>
        <w:t xml:space="preserve">2023/959 </w:t>
      </w:r>
      <w:r w:rsidRPr="003C1549">
        <w:rPr>
          <w:rFonts w:eastAsia="Times New Roman" w:cs="Times New Roman"/>
        </w:rPr>
        <w:t>ja seaduseelnõu vastavustabel on esitatud seletuskirja lisas 1.</w:t>
      </w:r>
      <w:r w:rsidR="097D7830" w:rsidRPr="003C1549">
        <w:rPr>
          <w:rFonts w:eastAsia="Times New Roman" w:cs="Times New Roman"/>
        </w:rPr>
        <w:t xml:space="preserve"> Direktiivi 2023/958 vastavustabel</w:t>
      </w:r>
      <w:r w:rsidR="007A5A41" w:rsidRPr="003C1549">
        <w:rPr>
          <w:rFonts w:eastAsia="Times New Roman" w:cs="Times New Roman"/>
        </w:rPr>
        <w:t xml:space="preserve"> on esitatud seletuskirja lisas 2.</w:t>
      </w:r>
    </w:p>
    <w:p w14:paraId="715E42EB" w14:textId="77777777" w:rsidR="00007506" w:rsidRPr="003C1549" w:rsidRDefault="00007506" w:rsidP="006B4EE5">
      <w:pPr>
        <w:pStyle w:val="Standard"/>
        <w:widowControl/>
        <w:autoSpaceDE w:val="0"/>
        <w:jc w:val="both"/>
        <w:rPr>
          <w:rFonts w:eastAsia="Times New Roman" w:cs="Times New Roman"/>
        </w:rPr>
      </w:pPr>
    </w:p>
    <w:p w14:paraId="483A219D" w14:textId="77777777" w:rsidR="00007506" w:rsidRPr="003C1549" w:rsidRDefault="00007506" w:rsidP="006B4EE5">
      <w:pPr>
        <w:pStyle w:val="Standard"/>
        <w:widowControl/>
        <w:autoSpaceDE w:val="0"/>
        <w:jc w:val="both"/>
        <w:rPr>
          <w:rFonts w:eastAsia="Times New Roman" w:cs="Times New Roman"/>
          <w:b/>
          <w:bCs/>
        </w:rPr>
      </w:pPr>
      <w:r w:rsidRPr="003C1549">
        <w:rPr>
          <w:rFonts w:eastAsia="Times New Roman" w:cs="Times New Roman"/>
          <w:b/>
          <w:bCs/>
        </w:rPr>
        <w:t>6. Seaduse mõju</w:t>
      </w:r>
    </w:p>
    <w:p w14:paraId="792861C4" w14:textId="77777777" w:rsidR="00007506" w:rsidRPr="003C1549" w:rsidRDefault="00007506" w:rsidP="006B4EE5">
      <w:pPr>
        <w:pStyle w:val="Standard"/>
        <w:widowControl/>
        <w:tabs>
          <w:tab w:val="left" w:pos="6280"/>
        </w:tabs>
        <w:jc w:val="both"/>
        <w:rPr>
          <w:b/>
          <w:bCs/>
        </w:rPr>
      </w:pPr>
    </w:p>
    <w:p w14:paraId="1D3BA553" w14:textId="77777777" w:rsidR="00007506" w:rsidRPr="003C1549" w:rsidRDefault="00007506" w:rsidP="006B4EE5">
      <w:pPr>
        <w:pStyle w:val="Standard"/>
        <w:widowControl/>
        <w:tabs>
          <w:tab w:val="left" w:pos="6280"/>
        </w:tabs>
        <w:jc w:val="both"/>
        <w:rPr>
          <w:bCs/>
        </w:rPr>
      </w:pPr>
      <w:r w:rsidRPr="003C1549">
        <w:rPr>
          <w:bCs/>
        </w:rPr>
        <w:t>Muudatustel puudub oluline demograafiline mõju, samuti mõju riigi julgeolekule ja välissuhetele ning regionaalarengule.</w:t>
      </w:r>
    </w:p>
    <w:p w14:paraId="37B13856" w14:textId="77777777" w:rsidR="00D31A69" w:rsidRPr="003C1549" w:rsidRDefault="00D31A69" w:rsidP="006B4EE5">
      <w:pPr>
        <w:pStyle w:val="Standard"/>
        <w:widowControl/>
        <w:tabs>
          <w:tab w:val="left" w:pos="6280"/>
        </w:tabs>
        <w:jc w:val="both"/>
      </w:pPr>
    </w:p>
    <w:p w14:paraId="3F4D9F4B" w14:textId="289E7C66" w:rsidR="00D31A69" w:rsidRPr="003C1549" w:rsidRDefault="1A30835C" w:rsidP="006B4EE5">
      <w:pPr>
        <w:pStyle w:val="Standard"/>
        <w:widowControl/>
        <w:tabs>
          <w:tab w:val="left" w:pos="6280"/>
        </w:tabs>
        <w:jc w:val="both"/>
      </w:pPr>
      <w:bookmarkStart w:id="36" w:name="_Hlk155364586"/>
      <w:r w:rsidRPr="003C1549">
        <w:rPr>
          <w:b/>
          <w:bCs/>
        </w:rPr>
        <w:t xml:space="preserve">Kavandatav muudatus I: </w:t>
      </w:r>
      <w:r w:rsidR="6D71B784" w:rsidRPr="003C1549">
        <w:t>FuelEU määruse</w:t>
      </w:r>
      <w:r w:rsidR="0E8BFBE4" w:rsidRPr="003C1549">
        <w:t xml:space="preserve"> </w:t>
      </w:r>
      <w:r w:rsidR="6D71B784" w:rsidRPr="003C1549">
        <w:t>(</w:t>
      </w:r>
      <w:r w:rsidR="7D124A16" w:rsidRPr="003C1549">
        <w:t xml:space="preserve">Euroopa Parlamendi ja nõukogu määrus </w:t>
      </w:r>
      <w:r w:rsidR="6D71B784" w:rsidRPr="003C1549">
        <w:t xml:space="preserve">(EL) 2023/1805) artikli 27 alusel määratakse </w:t>
      </w:r>
      <w:r w:rsidRPr="003C1549">
        <w:t xml:space="preserve">pädevaks asutuseks Keskkonnaamet, kes vastutab seejärel </w:t>
      </w:r>
      <w:r w:rsidR="4E4ED49A" w:rsidRPr="003C1549">
        <w:t>liikmesriigi kohustuste</w:t>
      </w:r>
      <w:r w:rsidRPr="003C1549">
        <w:t xml:space="preserve"> täitmise eest.</w:t>
      </w:r>
    </w:p>
    <w:p w14:paraId="1A0920CF" w14:textId="77777777" w:rsidR="00D31A69" w:rsidRPr="003C1549" w:rsidRDefault="00D31A69" w:rsidP="006B4EE5">
      <w:pPr>
        <w:pStyle w:val="Standard"/>
        <w:widowControl/>
        <w:tabs>
          <w:tab w:val="left" w:pos="6280"/>
        </w:tabs>
        <w:jc w:val="both"/>
        <w:rPr>
          <w:b/>
          <w:bCs/>
        </w:rPr>
      </w:pPr>
    </w:p>
    <w:p w14:paraId="3F55B6B9" w14:textId="7997791F" w:rsidR="00D31A69" w:rsidRPr="003C1549" w:rsidRDefault="00D31A69" w:rsidP="006B4EE5">
      <w:pPr>
        <w:pStyle w:val="Standard"/>
        <w:widowControl/>
        <w:tabs>
          <w:tab w:val="left" w:pos="6280"/>
        </w:tabs>
        <w:jc w:val="both"/>
      </w:pPr>
      <w:r w:rsidRPr="003C1549">
        <w:rPr>
          <w:b/>
          <w:bCs/>
        </w:rPr>
        <w:t>Mõju valdkond:</w:t>
      </w:r>
      <w:r w:rsidRPr="003C1549">
        <w:t xml:space="preserve"> </w:t>
      </w:r>
      <w:r w:rsidR="002007D7" w:rsidRPr="003C1549">
        <w:t>Keskkonnaameti eelarve ning töökoormus</w:t>
      </w:r>
      <w:r w:rsidR="004E16EC" w:rsidRPr="003C1549">
        <w:t xml:space="preserve">. </w:t>
      </w:r>
    </w:p>
    <w:p w14:paraId="254D894E" w14:textId="77777777" w:rsidR="00C84074" w:rsidRPr="003C1549" w:rsidRDefault="00C84074" w:rsidP="006B4EE5">
      <w:pPr>
        <w:pStyle w:val="Standard"/>
        <w:widowControl/>
        <w:tabs>
          <w:tab w:val="left" w:pos="6280"/>
        </w:tabs>
        <w:jc w:val="both"/>
        <w:rPr>
          <w:b/>
          <w:bCs/>
        </w:rPr>
      </w:pPr>
    </w:p>
    <w:bookmarkEnd w:id="36"/>
    <w:p w14:paraId="573F3564" w14:textId="6D66BBF9" w:rsidR="0076013F" w:rsidRPr="003C1549" w:rsidRDefault="0076013F" w:rsidP="0076013F">
      <w:pPr>
        <w:pStyle w:val="Standard"/>
        <w:widowControl/>
        <w:tabs>
          <w:tab w:val="left" w:pos="6280"/>
        </w:tabs>
        <w:jc w:val="both"/>
      </w:pPr>
      <w:r w:rsidRPr="003C1549">
        <w:rPr>
          <w:b/>
          <w:bCs/>
        </w:rPr>
        <w:t>Mõju kirjeldus:</w:t>
      </w:r>
      <w:r w:rsidRPr="003C1549">
        <w:t xml:space="preserve"> Keskkonnaamet saab uued ülesanded, mis eeldavad personali väljaõpet. Kulu ühe ametikoha jaoks on 53 000 eurot aastas, lisanduv töömaht selgub rakendamisel</w:t>
      </w:r>
      <w:r w:rsidR="006C1A57" w:rsidRPr="003C1549">
        <w:t xml:space="preserve"> ning kaetakse planeeritud ressursside arvelt</w:t>
      </w:r>
      <w:r w:rsidRPr="003C1549">
        <w:t xml:space="preserve">. </w:t>
      </w:r>
    </w:p>
    <w:p w14:paraId="2EF0105A" w14:textId="77777777" w:rsidR="0076013F" w:rsidRPr="003C1549" w:rsidRDefault="0076013F" w:rsidP="0076013F">
      <w:pPr>
        <w:pStyle w:val="Standard"/>
        <w:widowControl/>
        <w:tabs>
          <w:tab w:val="left" w:pos="6280"/>
        </w:tabs>
        <w:jc w:val="both"/>
        <w:rPr>
          <w:b/>
          <w:bCs/>
        </w:rPr>
      </w:pPr>
    </w:p>
    <w:p w14:paraId="4AB00A10" w14:textId="77777777" w:rsidR="0076013F" w:rsidRPr="003C1549" w:rsidRDefault="0076013F" w:rsidP="0076013F">
      <w:pPr>
        <w:pStyle w:val="Standard"/>
        <w:widowControl/>
        <w:tabs>
          <w:tab w:val="left" w:pos="6280"/>
        </w:tabs>
        <w:jc w:val="both"/>
        <w:rPr>
          <w:rFonts w:eastAsia="Times New Roman" w:cs="Times New Roman"/>
        </w:rPr>
      </w:pPr>
      <w:r w:rsidRPr="003C1549">
        <w:rPr>
          <w:rFonts w:eastAsia="Times New Roman" w:cs="Times New Roman"/>
        </w:rPr>
        <w:t>FuelEU määrus on otsekohalduv, mistõttu selle rakendussätete ülevõtmine ei ole muus osas AÕKSis vajalik. Määruse eesmärk on toodud välja taustainformatsioonina: eesmärk on suurendada taastuvkütuste ja vähese süsinikuheitega kütuste ja asendusenergiaallikate järjepidevat kasutamist meretranspordis kooskõlas eesmärgiga saavutada hiljemalt 2050. aastaks kogu liidus kliimaneutraalsus, tagades samal ajal meretranspordi sujuva toimimise, luues õiguskindluse taastuvkütuste ja vähese süsinikuheitega kütuste ja säästva tehnoloogia kasutuselevõtuks ja vältides siseturu moonutusi. Määrusega kehtestatakse kasvuhoonegaaside sisalduse vähendamise protsentuaalsed piirnormid, mida vähendatakse iga 5 aasta järel. Samuti soovitakse vähendada kõigis sadamates kai ääres seisvate laevade tekitatavat õhusaastet.</w:t>
      </w:r>
    </w:p>
    <w:p w14:paraId="5E7ED895" w14:textId="77777777" w:rsidR="0076013F" w:rsidRPr="003C1549" w:rsidRDefault="0076013F" w:rsidP="0076013F">
      <w:pPr>
        <w:spacing w:after="0" w:line="240" w:lineRule="auto"/>
        <w:jc w:val="both"/>
        <w:rPr>
          <w:rFonts w:ascii="Times New Roman" w:eastAsia="Times New Roman" w:hAnsi="Times New Roman" w:cs="Times New Roman"/>
          <w:sz w:val="24"/>
          <w:szCs w:val="24"/>
        </w:rPr>
      </w:pPr>
    </w:p>
    <w:p w14:paraId="4347C4FD" w14:textId="77777777" w:rsidR="0076013F" w:rsidRPr="003C1549" w:rsidRDefault="0076013F" w:rsidP="0076013F">
      <w:pPr>
        <w:pStyle w:val="Standard"/>
        <w:widowControl/>
        <w:tabs>
          <w:tab w:val="left" w:pos="6280"/>
        </w:tabs>
        <w:jc w:val="both"/>
      </w:pPr>
      <w:r w:rsidRPr="003C1549">
        <w:rPr>
          <w:rFonts w:cs="Times New Roman"/>
          <w:b/>
          <w:bCs/>
        </w:rPr>
        <w:t xml:space="preserve">Järeldus mõju olulisuse kohta: </w:t>
      </w:r>
      <w:r w:rsidRPr="003C1549">
        <w:t>Kuna EL HKS laieneb samuti meretranspordile, hakkavad osad kompetentsid KeAs edaspidi kattuma, mis vähendab ühelt poolt töökoormust ning võimaldab teiselt poolt hoida valdkonna osas kõrget kompetentsi ja tervikpilti. Tulenevalt sellest võib mõju Keskkonnaametile hinnata väheoluliseks ning keskkonnamõju positiivseks.</w:t>
      </w:r>
    </w:p>
    <w:p w14:paraId="335CF73A" w14:textId="77777777" w:rsidR="0076013F" w:rsidRPr="003C1549" w:rsidRDefault="0076013F" w:rsidP="0076013F">
      <w:pPr>
        <w:pStyle w:val="Standard"/>
        <w:widowControl/>
        <w:jc w:val="both"/>
        <w:rPr>
          <w:rFonts w:ascii="Calibri" w:eastAsia="Calibri" w:hAnsi="Calibri" w:cs="Calibri"/>
          <w:sz w:val="22"/>
          <w:szCs w:val="22"/>
        </w:rPr>
      </w:pPr>
    </w:p>
    <w:p w14:paraId="10853355" w14:textId="77777777" w:rsidR="0076013F" w:rsidRPr="003C1549" w:rsidRDefault="0076013F" w:rsidP="0076013F">
      <w:pPr>
        <w:pStyle w:val="Standard"/>
        <w:widowControl/>
        <w:tabs>
          <w:tab w:val="left" w:pos="6280"/>
        </w:tabs>
        <w:jc w:val="both"/>
      </w:pPr>
      <w:bookmarkStart w:id="37" w:name="_Hlk152921768"/>
      <w:r w:rsidRPr="003C1549">
        <w:rPr>
          <w:b/>
          <w:bCs/>
        </w:rPr>
        <w:lastRenderedPageBreak/>
        <w:t>Kavandatav muudatus II:</w:t>
      </w:r>
      <w:r w:rsidRPr="003C1549">
        <w:t xml:space="preserve"> </w:t>
      </w:r>
      <w:bookmarkEnd w:id="37"/>
      <w:r w:rsidRPr="003C1549">
        <w:t>täpsustatakse ja ajakohastatakse ELi HKSi sätteid kauplemisperioodiks 2021–2030 direktiivi 2003/87/EÜ muudatuste põhjal.</w:t>
      </w:r>
    </w:p>
    <w:p w14:paraId="610EED63" w14:textId="77777777" w:rsidR="0076013F" w:rsidRPr="003C1549" w:rsidRDefault="0076013F" w:rsidP="0076013F">
      <w:pPr>
        <w:pStyle w:val="Standard"/>
        <w:widowControl/>
        <w:tabs>
          <w:tab w:val="left" w:pos="6280"/>
        </w:tabs>
        <w:jc w:val="both"/>
      </w:pPr>
    </w:p>
    <w:p w14:paraId="14B5E0EF" w14:textId="77777777" w:rsidR="0076013F" w:rsidRPr="003C1549" w:rsidRDefault="0076013F" w:rsidP="0076013F">
      <w:pPr>
        <w:pStyle w:val="Standard"/>
        <w:widowControl/>
        <w:tabs>
          <w:tab w:val="left" w:pos="6280"/>
        </w:tabs>
        <w:jc w:val="both"/>
        <w:rPr>
          <w:b/>
          <w:bCs/>
        </w:rPr>
      </w:pPr>
      <w:r w:rsidRPr="003C1549">
        <w:rPr>
          <w:b/>
          <w:bCs/>
        </w:rPr>
        <w:t>Mõju valdkond:</w:t>
      </w:r>
      <w:r w:rsidRPr="003C1549">
        <w:t xml:space="preserve"> mõju ettevõtlusele ja keskkonnale.</w:t>
      </w:r>
    </w:p>
    <w:p w14:paraId="2082EEDE" w14:textId="77777777" w:rsidR="0076013F" w:rsidRPr="003C1549" w:rsidRDefault="0076013F" w:rsidP="0076013F">
      <w:pPr>
        <w:pStyle w:val="Standard"/>
        <w:widowControl/>
        <w:tabs>
          <w:tab w:val="left" w:pos="6280"/>
        </w:tabs>
        <w:jc w:val="both"/>
      </w:pPr>
    </w:p>
    <w:p w14:paraId="5A127D69" w14:textId="3D743727" w:rsidR="0076013F" w:rsidRPr="003C1549" w:rsidRDefault="0076013F" w:rsidP="0076013F">
      <w:pPr>
        <w:pStyle w:val="Standard"/>
        <w:widowControl/>
        <w:tabs>
          <w:tab w:val="left" w:pos="6280"/>
        </w:tabs>
        <w:jc w:val="both"/>
      </w:pPr>
      <w:r w:rsidRPr="1FE046FD">
        <w:rPr>
          <w:b/>
          <w:bCs/>
        </w:rPr>
        <w:t xml:space="preserve">Mõju kirjeldus: </w:t>
      </w:r>
      <w:r>
        <w:t>seadusega ajakohastatakse ELi HKSi toimimise sätteid kauplemisperioodiks 2021–2030. ELi HKSi kuulub Eestis eelnõu koostamise ajal 43 käitis</w:t>
      </w:r>
      <w:r w:rsidR="61577987">
        <w:t xml:space="preserve"> MOSFÄÄRI </w:t>
      </w:r>
      <w:r>
        <w:t>t: Eesti suurimad energiatootmis- ja tööstuskäitised ja kaks õhusõiduki käitajat, kellest ühele eraldatakse tasuta lubatud heitkoguse ühikuid. Kokku moodustab nende heide Eesti kasvuhoonegaaside koguheitest Eesti kasvuhoonegaaside inventuuri 202</w:t>
      </w:r>
      <w:r w:rsidR="00F4483C">
        <w:t>2</w:t>
      </w:r>
      <w:r>
        <w:t>. aastal esitatud aruande järgi ligikaudu 5</w:t>
      </w:r>
      <w:r w:rsidR="00F4483C">
        <w:t>8,7</w:t>
      </w:r>
      <w:r>
        <w:t xml:space="preserve">%. </w:t>
      </w:r>
    </w:p>
    <w:p w14:paraId="1261F8EB" w14:textId="77777777" w:rsidR="0076013F" w:rsidRPr="003C1549" w:rsidRDefault="0076013F" w:rsidP="0076013F">
      <w:pPr>
        <w:pStyle w:val="Standard"/>
        <w:widowControl/>
        <w:tabs>
          <w:tab w:val="left" w:pos="6280"/>
        </w:tabs>
        <w:jc w:val="both"/>
      </w:pPr>
    </w:p>
    <w:p w14:paraId="539705B1" w14:textId="096E08F7" w:rsidR="0076013F" w:rsidRPr="003C1549" w:rsidRDefault="0076013F" w:rsidP="0076013F">
      <w:pPr>
        <w:pStyle w:val="Standard"/>
        <w:widowControl/>
        <w:tabs>
          <w:tab w:val="left" w:pos="6280"/>
        </w:tabs>
        <w:jc w:val="both"/>
      </w:pPr>
      <w:r w:rsidRPr="003C1549">
        <w:t xml:space="preserve">ELi HKSi rakendamisega käesoleval kümnendil tagatakse, et ELi HKSi kuuluvad käitised </w:t>
      </w:r>
      <w:r w:rsidR="009126F0">
        <w:t>vähendavad</w:t>
      </w:r>
      <w:r w:rsidRPr="003C1549">
        <w:t xml:space="preserve"> kulutõhusalt oma kasvuhoonegaaside koguheidet </w:t>
      </w:r>
      <w:r w:rsidR="009126F0">
        <w:t>ka tulevikus</w:t>
      </w:r>
      <w:r w:rsidRPr="003C1549">
        <w:t>. Praktikas tähendab see ettevõtetele ka edaspidi heitkoguse seiramist, andmete tõendamist ja esitatud andmete põhjal LHÜde tagastamist. See aitab Eestil saavutada ka arengustrateegia „Eesti 2035“, visioonidokumendi „Eesti kliimapoliitika põhialused aastani 2050“ ja Pariisi kokkuleppega võetud kohustusi ning täita Eesti kliimapoliitika eesmärki saavutada kliimaneutraalsus hiljemalt 2050. aastaks.</w:t>
      </w:r>
    </w:p>
    <w:p w14:paraId="63C24B96" w14:textId="77777777" w:rsidR="0076013F" w:rsidRPr="003C1549" w:rsidRDefault="0076013F" w:rsidP="0076013F">
      <w:pPr>
        <w:pStyle w:val="Standard"/>
        <w:widowControl/>
        <w:tabs>
          <w:tab w:val="left" w:pos="6280"/>
        </w:tabs>
        <w:jc w:val="both"/>
      </w:pPr>
    </w:p>
    <w:p w14:paraId="2FDAB619" w14:textId="77777777" w:rsidR="0076013F" w:rsidRPr="003C1549" w:rsidRDefault="0076013F" w:rsidP="0076013F">
      <w:pPr>
        <w:pStyle w:val="Standard"/>
        <w:widowControl/>
        <w:tabs>
          <w:tab w:val="left" w:pos="6280"/>
        </w:tabs>
        <w:jc w:val="both"/>
      </w:pPr>
      <w:r w:rsidRPr="003C1549">
        <w:t xml:space="preserve">ELi HKSi puhul on tegemist turupõhise meetmega, mis mõjutab süsteemi kuuluvaid ettevõtteid siis, kui see avaldab neile piisavalt survet LHÜ turuhinna kasvamise ja selle osakaalu kaudu toodangu omahinnas. Kõrgema turuhinna puhul on ettevõtetele majanduslikult kasulikum teha investeeringuid heitkoguse vähendamiseks, et vähem LHÜsid oma kohustuste täitmiseks turult juurde osta. </w:t>
      </w:r>
    </w:p>
    <w:p w14:paraId="7488B98A" w14:textId="77777777" w:rsidR="0076013F" w:rsidRPr="003C1549" w:rsidRDefault="0076013F" w:rsidP="0076013F">
      <w:pPr>
        <w:pStyle w:val="Standard"/>
        <w:widowControl/>
        <w:tabs>
          <w:tab w:val="left" w:pos="6280"/>
        </w:tabs>
        <w:jc w:val="both"/>
      </w:pPr>
    </w:p>
    <w:p w14:paraId="3C42E8E1" w14:textId="5D5AAD4B" w:rsidR="0076013F" w:rsidRPr="003C1549" w:rsidRDefault="0076013F" w:rsidP="0076013F">
      <w:pPr>
        <w:pStyle w:val="Standard"/>
        <w:widowControl/>
        <w:tabs>
          <w:tab w:val="left" w:pos="6280"/>
        </w:tabs>
        <w:jc w:val="both"/>
      </w:pPr>
      <w:r w:rsidRPr="003C1549">
        <w:t>Direktiivi muudatusega mõjutatakse turgu eelkõige LHÜde vähenemisega</w:t>
      </w:r>
      <w:r w:rsidR="009126F0">
        <w:t>,</w:t>
      </w:r>
      <w:r w:rsidRPr="003C1549">
        <w:t xml:space="preserve"> sealhulgas väheneb nii ühikute üldkogus kui piiratakse tasuta LHÜde eraldamist. LHÜde arvu vähenemisel muutub ühiku hind kõrgemaks. See mõjutab ettevõtete majandusnäitajaid juhul, kui nad ei ole tehnoloogiaid muutnud keskkonnasõbralikumaks. Tehnoloogiate täiendamist toetab ka punkt, mis lubab ettevõtetel jääda süsteemi järgmiseks lubatud heitkoguste eraldusperioodiks ning saada tasuta LHÜsid, mida saab kasutada heite kompenseerimiseks või müüa. </w:t>
      </w:r>
    </w:p>
    <w:p w14:paraId="6DECE26B" w14:textId="77777777" w:rsidR="0076013F" w:rsidRPr="003C1549" w:rsidRDefault="0076013F" w:rsidP="0076013F">
      <w:pPr>
        <w:pStyle w:val="Standard"/>
        <w:widowControl/>
        <w:tabs>
          <w:tab w:val="left" w:pos="6280"/>
        </w:tabs>
        <w:jc w:val="both"/>
      </w:pPr>
    </w:p>
    <w:p w14:paraId="33B7052E" w14:textId="7AB6ED9C" w:rsidR="0076013F" w:rsidRPr="003C1549" w:rsidRDefault="0076013F" w:rsidP="0076013F">
      <w:pPr>
        <w:pStyle w:val="Standard"/>
        <w:widowControl/>
        <w:tabs>
          <w:tab w:val="left" w:pos="6280"/>
        </w:tabs>
        <w:jc w:val="both"/>
      </w:pPr>
      <w:r w:rsidRPr="003C1549">
        <w:t>Samuti toetavad heitevabamasse ja energiatõhusamasse tootmisesse investeerimist direktiivis uuendusena toodud võimalus vähendada tasuta LHÜ kogust</w:t>
      </w:r>
      <w:r w:rsidR="009126F0">
        <w:t>,</w:t>
      </w:r>
      <w:r w:rsidRPr="003C1549">
        <w:t xml:space="preserve"> kui asjakohased ettevõtted ei täida auditiaruande või sertifitseeritud energiajuhtimissüsteemi soovitusi või kui ei ole tõendatud kliimaneutraalsuse kava vahe-eesmärkide saavutamist. Energiaauditite tähelepanekute rakendamine on ettevõttele lisakulu juhul, kui nad seda täna juba ei tee. Teisalt peaks soovituste rakendamise tulemusel heide eelduslikult väheneda, mis tähendab väiksemat kulu LHÜ soetamisel ning hetkel puudutab see nõue vaid suurettevõtteid. </w:t>
      </w:r>
    </w:p>
    <w:p w14:paraId="0F4E752E" w14:textId="77777777" w:rsidR="0076013F" w:rsidRPr="003C1549" w:rsidRDefault="0076013F" w:rsidP="0076013F">
      <w:pPr>
        <w:pStyle w:val="Standard"/>
        <w:widowControl/>
        <w:tabs>
          <w:tab w:val="left" w:pos="6280"/>
        </w:tabs>
        <w:jc w:val="both"/>
      </w:pPr>
    </w:p>
    <w:p w14:paraId="4FF2136B" w14:textId="1D60B2B7" w:rsidR="0076013F" w:rsidRPr="003C1549" w:rsidRDefault="0076013F" w:rsidP="0076013F">
      <w:pPr>
        <w:pStyle w:val="Standard"/>
        <w:widowControl/>
        <w:tabs>
          <w:tab w:val="left" w:pos="6280"/>
        </w:tabs>
        <w:jc w:val="both"/>
      </w:pPr>
      <w:r w:rsidRPr="003C1549">
        <w:t>Samuti hakatakse järk-järguliselt vähendama süsiniku piirimeetme kohaldusalasse kuuluvate kaupade tootmise eest tasuta eraldatavate LHÜ arvu kuni aastani 2034, kui nende toodete tootmise eest enam tasuta LHÜsid paiksele käitisele ei eraldata. Sellel sättel ei ole praegu Eesti ettevõt</w:t>
      </w:r>
      <w:r w:rsidR="00177E3D" w:rsidRPr="003C1549">
        <w:t>e</w:t>
      </w:r>
      <w:r w:rsidRPr="003C1549">
        <w:t>tele otsest mõju, kuna hetkeseisuga ei ole Eestis ühtegi ettevõtet, kes toodaks süsiniku piirimeetme kohaldusalasse kuuluvaid kaupu ning elektritootjatele ei eraldata EL HKSis tasuta lubatud heitkoguse ühikuid.</w:t>
      </w:r>
    </w:p>
    <w:p w14:paraId="14DFC212" w14:textId="77777777" w:rsidR="0076013F" w:rsidRPr="003C1549" w:rsidRDefault="0076013F" w:rsidP="0076013F">
      <w:pPr>
        <w:pStyle w:val="Standard"/>
        <w:widowControl/>
        <w:tabs>
          <w:tab w:val="left" w:pos="6280"/>
        </w:tabs>
        <w:jc w:val="both"/>
      </w:pPr>
    </w:p>
    <w:p w14:paraId="6724E9FA" w14:textId="0B69A1A8" w:rsidR="0076013F" w:rsidRPr="003C1549" w:rsidRDefault="0076013F" w:rsidP="0076013F">
      <w:pPr>
        <w:pStyle w:val="Standard"/>
        <w:widowControl/>
        <w:tabs>
          <w:tab w:val="left" w:pos="6280"/>
        </w:tabs>
        <w:jc w:val="both"/>
      </w:pPr>
      <w:r w:rsidRPr="003C1549">
        <w:t xml:space="preserve">Süsiniku piirimeetme rakendumise mõju imporditud toodete omahinnale ja EL HKSi kuuluvate käitajate toodete omahinnale on hetkel keeruline hinnata. On võimalik, et kulu kantakse edasi </w:t>
      </w:r>
      <w:r w:rsidRPr="003C1549">
        <w:lastRenderedPageBreak/>
        <w:t>tarbijale. Kuid muutumas on ka turuolukord, mille osas ei ole hetkel selgust. On võimalik, et teatud osa importijatest loobub uutes tingimustes toodete Eestisse sissetoomisest ning selle võrra võib E</w:t>
      </w:r>
      <w:r w:rsidR="009126F0">
        <w:t>uroopa</w:t>
      </w:r>
      <w:r w:rsidRPr="003C1549">
        <w:t xml:space="preserve"> paiksetel käitistel olla võimalik oma tootmismahtu kasvatada.</w:t>
      </w:r>
    </w:p>
    <w:p w14:paraId="0E3119EE" w14:textId="77777777" w:rsidR="0076013F" w:rsidRPr="003C1549" w:rsidRDefault="0076013F" w:rsidP="0076013F">
      <w:pPr>
        <w:pStyle w:val="Standard"/>
        <w:widowControl/>
        <w:tabs>
          <w:tab w:val="left" w:pos="6280"/>
        </w:tabs>
        <w:jc w:val="both"/>
      </w:pPr>
    </w:p>
    <w:p w14:paraId="0CBC677A" w14:textId="77777777" w:rsidR="0076013F" w:rsidRPr="003C1549" w:rsidRDefault="0076013F" w:rsidP="0076013F">
      <w:pPr>
        <w:pStyle w:val="Standard"/>
        <w:tabs>
          <w:tab w:val="left" w:pos="6280"/>
        </w:tabs>
        <w:jc w:val="both"/>
      </w:pPr>
      <w:r w:rsidRPr="003C1549">
        <w:t>Vastavalt Euroopa Komisjoni mõjuhinnangule on suurel määral biomasskütust kasutanud ettevõtted võrreldes ainult biomasskütust kasutavate ettevõtetega EL HKSi kuulumisega saanud tasuta lubatud heitkoguse ühikute eraldamisest juhuslikku tulu. Sellise ebavõrdse olukorra lõpetamiseks on kehtestatud, et alates 2026. aastast ei kuulu enam EL HKSi need ettevõtted, kes kasutasid perioodil 2019-2023 üle 95% säästlikkuse kriteeriumitele vastavat biomasskütust. Selliseid käitisi on praeguse teadmise järgi 9, mis kuuluvad 8’le ettevõttele ja see moodustab 32% EL HKSi kuuluvatest ettevõtetest. Nende hulka kuuluvad kaugkütte ettevõtjad, aga ka tegevuse valdkonna järgi EL HKSi kuuluv ettevõte. Oluline on märkida, et analüüsitud sihtrühm võib muutuda, kui moodustuvad uued käitised, mis jäävad mõjutatud rühmast välja. EL HKSist väljaarvamine ei too ettevõtetele lisakulu, kuid puudutab süsteemi kuulumisest tekkinud tulu, mis tasuta LHÜ eraldamisest on erinevates suurusjärkudes ulatudes mõnesaja tuhandest kuni mitme miljonini aastas. Mõjuanalüüsis võrreldi sihtrühma kuuluvate äriühingute aritmeetilisi keskmiseid majandusnäitajate summasid. Üldistatuna saab välja tuua, et sihtgruppi kuuluvate äriühingute varad ja müügitulu on viimastel aastate oluliselt kasvanud, kuid lisandväärtuse ja ärikasumi kasv on olnud tagasihoidlikum, mis tähendab seda, et oluliselt on kasvanud ka kulud. Analüüsi tulemusel selgus, et tasuta lubatud heitkoguse ühikute suhe ärikasumisse oli 2022. aastal vastavalt 14,1% ja 2023. aastal 13,5%. Tulemust hinnati skaalal; kuni 5% suhet võib pidada väga väikeseks mõjuks, 5-10% väikeseks mõjuks, 11%-20% mõõdukaks mõjuks, 21-30% suureks mõjuks ja üle 30% suhe on väga suure mõjuga. Analüüsides samade aastate majandusnäitajatele tuginedes olukorda, kui ettevõtetel oleksid tasuta lubatud heitkoguse ühikud puudunud, näitasid arvutused, et aritmeetilise keskmise ärikasumi ja lisandväärtuse muutus ei oleks väga suur. Siiski tuleb mõista, et äriühinguid individuaalselt vaadatuna võib tasuta CO2 ühikutest saadava tulu lõppemine tingida ka äriühingu kahjumisse langemise. Sõltuvalt majandusolukorrast ja lõppteenuse hinnatasemest võib eeldada osade ettevõtete puhul kulude kasvu ülekandmist teenuse lõpphinda.</w:t>
      </w:r>
    </w:p>
    <w:p w14:paraId="32DA66A6" w14:textId="77777777" w:rsidR="0076013F" w:rsidRPr="003C1549" w:rsidRDefault="0076013F" w:rsidP="0076013F">
      <w:pPr>
        <w:pStyle w:val="Standard"/>
        <w:widowControl/>
        <w:tabs>
          <w:tab w:val="left" w:pos="6280"/>
        </w:tabs>
        <w:jc w:val="both"/>
      </w:pPr>
    </w:p>
    <w:p w14:paraId="7FA0B209" w14:textId="77777777" w:rsidR="0076013F" w:rsidRPr="003C1549" w:rsidRDefault="0076013F" w:rsidP="0076013F">
      <w:pPr>
        <w:pStyle w:val="Standard"/>
        <w:widowControl/>
        <w:tabs>
          <w:tab w:val="left" w:pos="6280"/>
        </w:tabs>
        <w:jc w:val="both"/>
      </w:pPr>
      <w:r w:rsidRPr="003C1549">
        <w:t xml:space="preserve">Turuolukorra EL HKSi kuuluvates sektorites kujunemine sõltub paljuski lisaks muutunud direktiivi ka ELi HKSi kuuluvate ettevõtete reageeringust muutustele. Uued reeglid on teada olnud väga lühiajaliselt, mistõttu ei ole mõju võimalik täpselt hinnata. LHÜ hind on kahel aastal olnud kõikuv, kõrged tipud vahelduvad madalama hinnaga. Kui näiteks 2023. aastal küündis ühikuhind 90 euroni, siis 2024. aasta veebruari alguses oli hind 52 euro juures. Uued direktiivi nõuded võivad osasid ettevõtteid üle Euroopa motiveerida tegema investeeringuid kiiremini kui algselt planeeritud. See tähendaks väiksemat heidet, ning prognoositust kiiremat lubatud heitkoguse ühikute ostuvajaduse vähenemist, mis omakorda viib ühikute hinna madalamale. See võib omakorda tekitada ka teise äärmusena ettevõtted, kes lükkavad oma investeeringud kaugemasse tulevikku ning peavad otstarbekamaks soetada madalama hinnaga ühikuid seni, kuni neid turul saadaval on. </w:t>
      </w:r>
    </w:p>
    <w:p w14:paraId="52DB0B43" w14:textId="77777777" w:rsidR="0076013F" w:rsidRPr="003C1549" w:rsidRDefault="0076013F" w:rsidP="0076013F">
      <w:pPr>
        <w:pStyle w:val="Standard"/>
        <w:widowControl/>
        <w:tabs>
          <w:tab w:val="left" w:pos="6280"/>
        </w:tabs>
        <w:jc w:val="both"/>
      </w:pPr>
    </w:p>
    <w:p w14:paraId="384BFD41" w14:textId="77777777" w:rsidR="0076013F" w:rsidRPr="003C1549" w:rsidRDefault="0076013F" w:rsidP="0076013F">
      <w:pPr>
        <w:pStyle w:val="Standard"/>
        <w:widowControl/>
        <w:tabs>
          <w:tab w:val="left" w:pos="6280"/>
        </w:tabs>
        <w:jc w:val="both"/>
      </w:pPr>
      <w:r w:rsidRPr="003C1549">
        <w:t>Õhusõiduki käitajatele ei eraldata 2026. aastast tavapäraseid tasuta LHÜsid. Kuid luuakse süsteem, millega hüvitatakse osaliselt kestlike lennukikütuste kasutamine tavapärase lennukikütuse kasutamisel.</w:t>
      </w:r>
    </w:p>
    <w:p w14:paraId="563F8060" w14:textId="77777777" w:rsidR="0076013F" w:rsidRPr="003C1549" w:rsidRDefault="0076013F" w:rsidP="0076013F">
      <w:pPr>
        <w:pStyle w:val="Standard"/>
        <w:widowControl/>
        <w:tabs>
          <w:tab w:val="left" w:pos="6280"/>
        </w:tabs>
        <w:jc w:val="both"/>
      </w:pPr>
    </w:p>
    <w:p w14:paraId="5D2CD3F1" w14:textId="200906D0" w:rsidR="0076013F" w:rsidRPr="003C1549" w:rsidRDefault="0076013F" w:rsidP="0076013F">
      <w:pPr>
        <w:pStyle w:val="Standard"/>
        <w:widowControl/>
        <w:tabs>
          <w:tab w:val="left" w:pos="6280"/>
        </w:tabs>
        <w:jc w:val="both"/>
      </w:pPr>
      <w:r w:rsidRPr="003C1549">
        <w:rPr>
          <w:b/>
          <w:bCs/>
        </w:rPr>
        <w:t>Järeldus mõju olulisuse kohta:</w:t>
      </w:r>
      <w:r w:rsidRPr="003C1549">
        <w:t xml:space="preserve"> ELi HKS on toiminud alates 2005. aastast. Seadusega ei muudeta oluliselt seni kehtinud ELi HKSi toimimise põhimõtteid. Muudatused täpsustavad ning ajakohastavad juba rakendunud sätteid, et ELi HKSi oleks võimalik efektiivselt rakendada ka järgmisel eraldamisperioodil. </w:t>
      </w:r>
      <w:r w:rsidR="00596B59">
        <w:t xml:space="preserve">EL </w:t>
      </w:r>
      <w:r w:rsidRPr="003C1549">
        <w:t xml:space="preserve">HKSi toimimise mõju keskkonnale on positiivne, seda on </w:t>
      </w:r>
      <w:r w:rsidRPr="003C1549">
        <w:lastRenderedPageBreak/>
        <w:t>näidanud ka KHG inventuurides heite vähenemise suundumus. Positiivne keskkonnamõju tähendab ettevõtetele investeeringuid kas LHÜde ostmiseks või tehnoloogiate uuendamiseks. Arvestades seda, et süsteemi toimimise põhimõtteid ei muudeta ning osadele nõuetele on välja pakutud leevendusmeetmed nagu nõuete järk-järguline rakendamine või võimalus jääda süsteemi ka väiksema võimsusega ettevõttel kui ettevõte seda soovib, võib mõju hinnata väheoluliseks.</w:t>
      </w:r>
      <w:r w:rsidR="001179C1" w:rsidRPr="003C1549">
        <w:t xml:space="preserve"> </w:t>
      </w:r>
    </w:p>
    <w:p w14:paraId="1BCBA210" w14:textId="77777777" w:rsidR="0076013F" w:rsidRPr="003C1549" w:rsidRDefault="0076013F" w:rsidP="0076013F">
      <w:pPr>
        <w:pStyle w:val="Standard"/>
        <w:widowControl/>
        <w:tabs>
          <w:tab w:val="left" w:pos="6280"/>
        </w:tabs>
        <w:jc w:val="both"/>
      </w:pPr>
    </w:p>
    <w:p w14:paraId="6E150DA9" w14:textId="77777777" w:rsidR="0076013F" w:rsidRPr="003C1549" w:rsidRDefault="0076013F" w:rsidP="0076013F">
      <w:pPr>
        <w:pStyle w:val="Standard"/>
        <w:widowControl/>
        <w:tabs>
          <w:tab w:val="left" w:pos="6280"/>
        </w:tabs>
        <w:jc w:val="both"/>
      </w:pPr>
      <w:bookmarkStart w:id="38" w:name="_Hlk155364656"/>
      <w:r w:rsidRPr="003C1549">
        <w:rPr>
          <w:b/>
          <w:bCs/>
        </w:rPr>
        <w:t>Kavandatav muudatus III:</w:t>
      </w:r>
      <w:r w:rsidRPr="003C1549">
        <w:t xml:space="preserve"> Euroopa Liidu kasvuhoonegaaside lubatud heitkoguse ühikutega kauplemise süsteemi laiendatakse ka meretranspordile.</w:t>
      </w:r>
    </w:p>
    <w:p w14:paraId="38BA0208" w14:textId="77777777" w:rsidR="0076013F" w:rsidRPr="003C1549" w:rsidRDefault="0076013F" w:rsidP="0076013F">
      <w:pPr>
        <w:pStyle w:val="Standard"/>
        <w:widowControl/>
        <w:tabs>
          <w:tab w:val="left" w:pos="6280"/>
        </w:tabs>
        <w:jc w:val="both"/>
      </w:pPr>
    </w:p>
    <w:p w14:paraId="52ECCDA3" w14:textId="77777777" w:rsidR="0076013F" w:rsidRPr="003C1549" w:rsidRDefault="0076013F" w:rsidP="0076013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b/>
          <w:bCs/>
          <w:sz w:val="24"/>
          <w:szCs w:val="24"/>
        </w:rPr>
        <w:t xml:space="preserve">Mõju valdkond: </w:t>
      </w:r>
      <w:r w:rsidRPr="003C1549">
        <w:rPr>
          <w:rFonts w:ascii="Times New Roman" w:eastAsia="Times New Roman" w:hAnsi="Times New Roman" w:cs="Times New Roman"/>
          <w:sz w:val="24"/>
          <w:szCs w:val="24"/>
        </w:rPr>
        <w:t>mõju ettevõtlusele, elanike ja leibkondade majanduslikule olukorrale, keskkonnale ja Keskkonnaameti eelarvele ning töökoormusele.</w:t>
      </w:r>
    </w:p>
    <w:p w14:paraId="6199D329" w14:textId="77777777" w:rsidR="0076013F" w:rsidRPr="003C1549" w:rsidRDefault="0076013F" w:rsidP="0076013F">
      <w:pPr>
        <w:spacing w:after="0" w:line="240" w:lineRule="auto"/>
        <w:jc w:val="both"/>
        <w:rPr>
          <w:rFonts w:eastAsia="Times New Roman" w:cs="Times New Roman"/>
        </w:rPr>
      </w:pPr>
    </w:p>
    <w:p w14:paraId="6546A9C7" w14:textId="61982554" w:rsidR="0076013F" w:rsidRPr="003C1549" w:rsidRDefault="0076013F" w:rsidP="0076013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b/>
          <w:bCs/>
          <w:sz w:val="24"/>
          <w:szCs w:val="24"/>
        </w:rPr>
        <w:t>Mõju kirjeldus:</w:t>
      </w:r>
      <w:r w:rsidRPr="003C1549">
        <w:rPr>
          <w:rFonts w:ascii="Times New Roman" w:eastAsia="Times New Roman" w:hAnsi="Times New Roman" w:cs="Times New Roman"/>
          <w:sz w:val="24"/>
          <w:szCs w:val="24"/>
        </w:rPr>
        <w:t xml:space="preserve"> 202</w:t>
      </w:r>
      <w:r w:rsidR="00F4483C">
        <w:rPr>
          <w:rFonts w:ascii="Times New Roman" w:eastAsia="Times New Roman" w:hAnsi="Times New Roman" w:cs="Times New Roman"/>
          <w:sz w:val="24"/>
          <w:szCs w:val="24"/>
        </w:rPr>
        <w:t>4</w:t>
      </w:r>
      <w:r w:rsidRPr="003C1549">
        <w:rPr>
          <w:rFonts w:ascii="Times New Roman" w:eastAsia="Times New Roman" w:hAnsi="Times New Roman" w:cs="Times New Roman"/>
          <w:sz w:val="24"/>
          <w:szCs w:val="24"/>
        </w:rPr>
        <w:t>. aastal liideti meretransport olemasoleva ELi HKSiga. Lubatud heitkoguse ühikuid tuleb</w:t>
      </w:r>
      <w:r w:rsidR="00067F0F">
        <w:rPr>
          <w:rFonts w:ascii="Times New Roman" w:eastAsia="Times New Roman" w:hAnsi="Times New Roman" w:cs="Times New Roman"/>
          <w:sz w:val="24"/>
          <w:szCs w:val="24"/>
        </w:rPr>
        <w:t xml:space="preserve"> laevandus</w:t>
      </w:r>
      <w:r w:rsidRPr="003C1549">
        <w:rPr>
          <w:rFonts w:ascii="Times New Roman" w:eastAsia="Times New Roman" w:hAnsi="Times New Roman" w:cs="Times New Roman"/>
          <w:sz w:val="24"/>
          <w:szCs w:val="24"/>
        </w:rPr>
        <w:t>ettevõtetel hakata tagastama järk-järgult: 2024. aasta heite eest 40%, 2025. aasta heite eest 70% ja alates 2026. aasta heitest 100%. Euroopa Komisjoni koostatud ettevõtete esialgse nimekirja järgi o</w:t>
      </w:r>
      <w:r w:rsidR="00F4483C">
        <w:rPr>
          <w:rFonts w:ascii="Times New Roman" w:eastAsia="Times New Roman" w:hAnsi="Times New Roman" w:cs="Times New Roman"/>
          <w:sz w:val="24"/>
          <w:szCs w:val="24"/>
        </w:rPr>
        <w:t>li</w:t>
      </w:r>
      <w:r w:rsidRPr="003C1549">
        <w:rPr>
          <w:rFonts w:ascii="Times New Roman" w:eastAsia="Times New Roman" w:hAnsi="Times New Roman" w:cs="Times New Roman"/>
          <w:sz w:val="24"/>
          <w:szCs w:val="24"/>
        </w:rPr>
        <w:t xml:space="preserve"> Eestile planeeritud haldamiseks 15 ettevõtet, kellest kaks on Venemaa ja üks Türgi päritoluga, kokku 38 aktiivse laevaga. </w:t>
      </w:r>
      <w:r w:rsidR="00F4483C">
        <w:rPr>
          <w:rFonts w:ascii="Times New Roman" w:eastAsia="Times New Roman" w:hAnsi="Times New Roman" w:cs="Times New Roman"/>
          <w:sz w:val="24"/>
          <w:szCs w:val="24"/>
        </w:rPr>
        <w:t>Ettevõtete nimekiri ning laevade arv muutub kiirelt.</w:t>
      </w:r>
    </w:p>
    <w:p w14:paraId="62EC27FC" w14:textId="77777777" w:rsidR="0076013F" w:rsidRPr="003C1549" w:rsidRDefault="0076013F" w:rsidP="0076013F">
      <w:pPr>
        <w:spacing w:after="0" w:line="240" w:lineRule="auto"/>
        <w:jc w:val="both"/>
        <w:rPr>
          <w:rFonts w:ascii="Times New Roman" w:eastAsia="Times New Roman" w:hAnsi="Times New Roman" w:cs="Times New Roman"/>
          <w:sz w:val="24"/>
          <w:szCs w:val="24"/>
        </w:rPr>
      </w:pPr>
    </w:p>
    <w:p w14:paraId="18C6CF95" w14:textId="1919B1DC" w:rsidR="0076013F" w:rsidRPr="003C1549" w:rsidRDefault="0076013F" w:rsidP="0017088B">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Mõjuhinnang tugineb sektori mõju hindamisel 2022. aastal koostatud KPMG analüüsile „Euroopa Liidu 2030. aasta kliimaeesmärgi võimaliku ambitsioonikuse suurendamise sotsiaalmajandusliku mõju ajakohastatud analüüs“ (</w:t>
      </w:r>
      <w:hyperlink r:id="rId17" w:history="1">
        <w:r w:rsidRPr="003C1549">
          <w:rPr>
            <w:rStyle w:val="Hperlink"/>
            <w:rFonts w:ascii="Times New Roman" w:eastAsia="Times New Roman" w:hAnsi="Times New Roman" w:cs="Times New Roman"/>
            <w:sz w:val="24"/>
            <w:szCs w:val="24"/>
          </w:rPr>
          <w:t>https://kliimaministeerium.ee/sites/default/files/documents/2023-05/L%C3%B5pparuanne_Ajakohastatud%20Kliimaeesm%C3%A4rkide%20M%C3%B5ju%20Anal%C3%BC%C3%BCs_2022.pdf</w:t>
        </w:r>
      </w:hyperlink>
      <w:r w:rsidRPr="003C1549">
        <w:rPr>
          <w:rFonts w:ascii="Times New Roman" w:eastAsia="Times New Roman" w:hAnsi="Times New Roman" w:cs="Times New Roman"/>
          <w:sz w:val="24"/>
          <w:szCs w:val="24"/>
        </w:rPr>
        <w:t>) ja Kliimaministeeriumi poolt 2024. aasta II pooles koostatud analüüsile „</w:t>
      </w:r>
      <w:r w:rsidR="0017088B" w:rsidRPr="0017088B">
        <w:rPr>
          <w:rFonts w:ascii="Times New Roman" w:eastAsia="Times New Roman" w:hAnsi="Times New Roman" w:cs="Times New Roman"/>
          <w:sz w:val="24"/>
          <w:szCs w:val="24"/>
        </w:rPr>
        <w:t xml:space="preserve">EL kasvuhoonegaaside lubatud heitkoguse ühikutega kauplemise mõjuanalüüs </w:t>
      </w:r>
      <w:commentRangeStart w:id="39"/>
      <w:r w:rsidR="0017088B" w:rsidRPr="0017088B">
        <w:rPr>
          <w:rFonts w:ascii="Times New Roman" w:eastAsia="Times New Roman" w:hAnsi="Times New Roman" w:cs="Times New Roman"/>
          <w:sz w:val="24"/>
          <w:szCs w:val="24"/>
        </w:rPr>
        <w:t>merendussektoris</w:t>
      </w:r>
      <w:commentRangeEnd w:id="39"/>
      <w:r w:rsidR="008139E2">
        <w:rPr>
          <w:rStyle w:val="Kommentaariviide"/>
        </w:rPr>
        <w:commentReference w:id="39"/>
      </w:r>
      <w:r w:rsidRPr="003C1549">
        <w:rPr>
          <w:rFonts w:ascii="Times New Roman" w:eastAsia="Times New Roman" w:hAnsi="Times New Roman" w:cs="Times New Roman"/>
          <w:sz w:val="24"/>
          <w:szCs w:val="24"/>
        </w:rPr>
        <w:t>“.</w:t>
      </w:r>
    </w:p>
    <w:p w14:paraId="1E164339" w14:textId="77777777" w:rsidR="0076013F" w:rsidRPr="003C1549" w:rsidRDefault="0076013F" w:rsidP="0076013F">
      <w:pPr>
        <w:spacing w:after="0" w:line="240" w:lineRule="auto"/>
        <w:jc w:val="both"/>
        <w:rPr>
          <w:rFonts w:ascii="Times New Roman" w:eastAsia="Times New Roman" w:hAnsi="Times New Roman" w:cs="Times New Roman"/>
          <w:sz w:val="24"/>
          <w:szCs w:val="24"/>
        </w:rPr>
      </w:pPr>
    </w:p>
    <w:p w14:paraId="571DAF1B" w14:textId="2FAC9CFF" w:rsidR="0076013F" w:rsidRPr="003C1549" w:rsidRDefault="0076013F" w:rsidP="0076013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xml:space="preserve"> heite seirekohustused on laevandusettevõtjatele kehtinud Euroopa Parlamendi ja nõukogu määruse (EL) 2015/757 järgi alates 1. jaanuarist 2018, kui hakkas kehtima nõue seirata seirekava alusel iga oma laeva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xml:space="preserve"> heitkoguseid üksikreiside ja aastate kaupa, kasutades seirekavas valitud meetodit ning arvutades heitkoguseid. Alates 2019. aastast esitasid ettevõtjad iga aasta 30. aprilliks komisjonile ja asjaomase lipuriigi ametiasutusele tõendaja kontrollitud ja nõuetele vastavaks tunnistatud aruandlusperioodi heitkoguse aruande iga oma laeva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xml:space="preserve"> heitkoguste ja muu asjakohase teabe kohta. </w:t>
      </w:r>
      <w:r w:rsidRPr="003C1549">
        <w:rPr>
          <w:rFonts w:ascii="Times New Roman" w:eastAsia="Times New Roman" w:hAnsi="Times New Roman" w:cs="Times New Roman"/>
          <w:color w:val="333333"/>
          <w:sz w:val="24"/>
          <w:szCs w:val="24"/>
        </w:rPr>
        <w:t>12. oktoobril 2023 võttis komisjon vastu delegeeritud määruse (EL) 2023/2776, millega muudetakse Euroopa Parlamendi ja nõukogu määrust (EL) 2015/757 seoses meretranspordist pärit kasvuhoonegaaside heitkoguste ja muu olulise teabe seire normidega. Määruse põhjenduspunktis 11 on selge viide meretranspordi lisamise kohta ELi HKSi alates 01.01.2024: „</w:t>
      </w:r>
      <w:r w:rsidRPr="003C1549">
        <w:rPr>
          <w:rFonts w:ascii="Times New Roman" w:eastAsia="Times New Roman" w:hAnsi="Times New Roman" w:cs="Times New Roman"/>
          <w:i/>
          <w:iCs/>
          <w:sz w:val="24"/>
          <w:szCs w:val="24"/>
        </w:rPr>
        <w:t xml:space="preserve">Meretranspordist pärit kasvuhoonegaaside heitkogused lisatakse ELi HKSi alates 1. jaanuaril 2024 algavast aruandlusperioodist ning metaani ja dilämmastikoksiidi heitkogused lisatakse määruse (EL) 2015/757 kohaldamisalasse alates 1. jaanuarist 2024.“ </w:t>
      </w:r>
      <w:r w:rsidRPr="003C1549">
        <w:rPr>
          <w:rFonts w:ascii="Times New Roman" w:eastAsia="Times New Roman" w:hAnsi="Times New Roman" w:cs="Times New Roman"/>
          <w:sz w:val="24"/>
          <w:szCs w:val="24"/>
        </w:rPr>
        <w:t xml:space="preserve">Määrust kohaldatakse alates 1. jaanuarist 2024, mistõttu on </w:t>
      </w:r>
      <w:r w:rsidR="00B52FC6">
        <w:rPr>
          <w:rFonts w:ascii="Times New Roman" w:eastAsia="Times New Roman" w:hAnsi="Times New Roman" w:cs="Times New Roman"/>
          <w:sz w:val="24"/>
          <w:szCs w:val="24"/>
        </w:rPr>
        <w:t>laevandus</w:t>
      </w:r>
      <w:r w:rsidRPr="003C1549">
        <w:rPr>
          <w:rFonts w:ascii="Times New Roman" w:eastAsia="Times New Roman" w:hAnsi="Times New Roman" w:cs="Times New Roman"/>
          <w:sz w:val="24"/>
          <w:szCs w:val="24"/>
        </w:rPr>
        <w:t>ettevõtted pidanud arvestama nüüd seadusega täpsustatava kohustusega alustada lubatud heitkoguse ühikute tagastamisega 2025. aastal.</w:t>
      </w:r>
    </w:p>
    <w:p w14:paraId="28D39100" w14:textId="77777777" w:rsidR="0076013F" w:rsidRPr="003C1549" w:rsidRDefault="0076013F" w:rsidP="0076013F">
      <w:pPr>
        <w:spacing w:after="0" w:line="240" w:lineRule="auto"/>
        <w:jc w:val="both"/>
        <w:rPr>
          <w:rFonts w:ascii="Times New Roman" w:eastAsia="Times New Roman" w:hAnsi="Times New Roman" w:cs="Times New Roman"/>
          <w:sz w:val="24"/>
          <w:szCs w:val="24"/>
        </w:rPr>
      </w:pPr>
    </w:p>
    <w:p w14:paraId="576E7FF2" w14:textId="2C2DE6E4" w:rsidR="0076013F" w:rsidRPr="003C1549" w:rsidRDefault="0076013F" w:rsidP="0076013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lastRenderedPageBreak/>
        <w:t xml:space="preserve">Kõnealust määrust kohaldatakse laevade suhtes, mille kogumahutavus on </w:t>
      </w:r>
      <w:r w:rsidR="003A4C37" w:rsidRPr="003C1549">
        <w:rPr>
          <w:rFonts w:ascii="Times New Roman" w:eastAsia="Times New Roman" w:hAnsi="Times New Roman" w:cs="Times New Roman"/>
          <w:sz w:val="24"/>
          <w:szCs w:val="24"/>
        </w:rPr>
        <w:t xml:space="preserve">üle 5000 </w:t>
      </w:r>
      <w:r w:rsidRPr="003C1549">
        <w:rPr>
          <w:rFonts w:ascii="Times New Roman" w:eastAsia="Times New Roman" w:hAnsi="Times New Roman" w:cs="Times New Roman"/>
          <w:sz w:val="24"/>
          <w:szCs w:val="24"/>
        </w:rPr>
        <w:t xml:space="preserve">(kogumahutavus </w:t>
      </w:r>
      <w:r w:rsidRPr="003C1549">
        <w:rPr>
          <w:rFonts w:ascii="Times New Roman" w:eastAsia="Times New Roman" w:hAnsi="Times New Roman" w:cs="Times New Roman"/>
          <w:i/>
          <w:iCs/>
          <w:sz w:val="24"/>
          <w:szCs w:val="24"/>
        </w:rPr>
        <w:t>gross tonnage</w:t>
      </w:r>
      <w:r w:rsidRPr="003C1549">
        <w:rPr>
          <w:rFonts w:ascii="Times New Roman" w:eastAsia="Times New Roman" w:hAnsi="Times New Roman" w:cs="Times New Roman"/>
          <w:sz w:val="24"/>
          <w:szCs w:val="24"/>
          <w:vertAlign w:val="superscript"/>
        </w:rPr>
        <w:footnoteReference w:id="5"/>
      </w:r>
      <w:r w:rsidRPr="003C1549">
        <w:rPr>
          <w:rFonts w:ascii="Times New Roman" w:eastAsia="Times New Roman" w:hAnsi="Times New Roman" w:cs="Times New Roman"/>
          <w:sz w:val="24"/>
          <w:szCs w:val="24"/>
        </w:rPr>
        <w:t>), mille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xml:space="preserve"> heitkogused tekivad nende reisidel liikmesriigi jurisdiktsiooni all olevas sadamas lõppenud või sealt alanud kõikide reiside kohta ja nende viibimisel liikmesriigi jurisdiktsiooni all olevates külastatavates sadamates. Esimesse kauplemissüsteemi kuulumisega lisandub juba kehtinud seirekohustusele kuluna lubatud heitkoguse ühikute tagastamine iga tonni CO2 heite kohta, mis on sujuvama ülemineku tagamiseks kohaldatud järkjärguliselt, et anda sektorile parem võimalus olukorraga kohaneda. </w:t>
      </w:r>
    </w:p>
    <w:p w14:paraId="452F43AD" w14:textId="77777777" w:rsidR="0076013F" w:rsidRPr="003C1549" w:rsidRDefault="0076013F" w:rsidP="0076013F">
      <w:pPr>
        <w:spacing w:after="0" w:line="240" w:lineRule="auto"/>
        <w:jc w:val="both"/>
        <w:rPr>
          <w:rFonts w:ascii="Times New Roman" w:eastAsia="Times New Roman" w:hAnsi="Times New Roman" w:cs="Times New Roman"/>
          <w:sz w:val="24"/>
          <w:szCs w:val="24"/>
        </w:rPr>
      </w:pPr>
    </w:p>
    <w:p w14:paraId="414418BE" w14:textId="0DDDB78C" w:rsidR="0076013F" w:rsidRPr="003C1549" w:rsidRDefault="0076013F" w:rsidP="0076013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12. oktoobril 2023 võttis komisjon vastu ka delegeeritud määruse (EL) 2023/2849, millega täiendatakse Euroopa Parlamendi ja nõukogu määrust (EL) 2015/757 seoses ettevõtja tasandi summaarse heitkoguse andmete aruandlust ja esitamist käsitlevate normidega. Ka selle määruse põhjenduspunktis 5 on selge viide meretranspordi lisamise kohta ELi HKSi alates 01.01.2024: „</w:t>
      </w:r>
      <w:r w:rsidRPr="003C1549">
        <w:rPr>
          <w:rFonts w:ascii="Times New Roman" w:eastAsia="Times New Roman" w:hAnsi="Times New Roman" w:cs="Times New Roman"/>
          <w:i/>
          <w:iCs/>
          <w:sz w:val="24"/>
          <w:szCs w:val="24"/>
        </w:rPr>
        <w:t>Selleks et tagada ELi heitkogustega kauplemise süsteemi tõhus toimimine, mis hõlmab meretranspordi kasvuhoonegaaside heitkoguseid alates 1. jaanuaril 2024 algavast aruandlusperioodist, tuleks käesolevat määrust kohaldada alates sellest kuupäevast.</w:t>
      </w:r>
      <w:r w:rsidRPr="003C1549">
        <w:rPr>
          <w:rFonts w:ascii="Times New Roman" w:eastAsia="Times New Roman" w:hAnsi="Times New Roman" w:cs="Times New Roman"/>
          <w:sz w:val="24"/>
          <w:szCs w:val="24"/>
        </w:rPr>
        <w:t>“. 20. oktoobril 2023 võttis komisjon vastu delegeeritud määruse (EL) 2023/2917, milles käsitletakse tõendamistoiminguid, tõendajate akrediteerimist ja seirekavade heakskiitmist haldavate asutuste poolt vastavalt Euroopa Parlamendi ja nõukogu määrusele (EL) 2015/757, mis käsitleb meretranspordist pärit kasvuhoonegaaside heitkoguste seiret, aruandlust ja kontrolli, ning millega tunnistatakse kehtetuks komisjoni delegeeritud määrus (EL) 2016/2072. Ka selle määruse põhjenduspunktides 25 ja 28 on selged viited meretranspordi lisamise kohta EL HKSi alates 01.01.2024: „</w:t>
      </w:r>
      <w:r w:rsidRPr="003C1549">
        <w:rPr>
          <w:rFonts w:ascii="Times New Roman" w:eastAsia="Times New Roman" w:hAnsi="Times New Roman" w:cs="Times New Roman"/>
          <w:i/>
          <w:iCs/>
          <w:sz w:val="24"/>
          <w:szCs w:val="24"/>
        </w:rPr>
        <w:t xml:space="preserve">Tõhus koostöö riiklike akrediteerimisasutuste ja vastutavate haldavate asutuste vahel on oluline selleks, et ELi heitkogustega kauplemise süsteem, mis hakkab hõlmama meretranspordi heitkoguseid alates 1. jaanuarist 2024 algavast aruandeperioodist, toimiks nõuetekohaselt, ning tõendamise kvaliteedi järelevalveks…“ </w:t>
      </w:r>
      <w:r w:rsidRPr="003C1549">
        <w:rPr>
          <w:rFonts w:ascii="Times New Roman" w:eastAsia="Times New Roman" w:hAnsi="Times New Roman" w:cs="Times New Roman"/>
          <w:sz w:val="24"/>
          <w:szCs w:val="24"/>
        </w:rPr>
        <w:t xml:space="preserve">ja </w:t>
      </w:r>
      <w:r w:rsidRPr="003C1549">
        <w:rPr>
          <w:rFonts w:ascii="Times New Roman" w:eastAsia="Times New Roman" w:hAnsi="Times New Roman" w:cs="Times New Roman"/>
          <w:i/>
          <w:iCs/>
          <w:sz w:val="24"/>
          <w:szCs w:val="24"/>
        </w:rPr>
        <w:t>„Käesoleva määruse sätted käsitlevad alates 1. jaanuarist 2024 tekitatavate kasvuhoonegaaside heitkogustega seotud tõendamis-, heakskiitmis- ja akrediteerimistoiminguid. Nendega tagatakse, et ELi heitkogustega kauplemise süsteem, mis hakkab hõlmama meretranspordi heitkoguseid alates 1. jaanuarist 2024 algavast aruandeperioodist, toimiks tõhusalt, ning see, et metaani ja dilämmastikoksiidi heitkogused lisatakse määruse (EL) 2015/757 kohaldamisalasse alates 1. jaanuarist 2024 algavast aruandeperioodist. Seepärast on asjakohane kohaldada käesoleva määruse sätteid alates 1. jaanuarist 2024</w:t>
      </w:r>
      <w:r w:rsidRPr="003C1549">
        <w:rPr>
          <w:rFonts w:ascii="Times New Roman" w:eastAsia="Times New Roman" w:hAnsi="Times New Roman" w:cs="Times New Roman"/>
          <w:sz w:val="24"/>
          <w:szCs w:val="24"/>
        </w:rPr>
        <w:t>“. Lisaks võttis komisjon 30. jaanuaril 2024 vastu rakendusotsuse (EL) 2024/411, laevandusettevõtjate loetelu kohta, milles täpsustatakse laevandusettevõtjale määratud haldav asutus vastavalt Euroopa Parlamendi ja nõukogu direktiivile 2003/87/EÜ, mille kõik põhjenduspunktid käsitlevad meretranspordi lisamist EL HKSi.</w:t>
      </w:r>
      <w:r w:rsidR="007D6753">
        <w:rPr>
          <w:rFonts w:ascii="Times New Roman" w:eastAsia="Times New Roman" w:hAnsi="Times New Roman" w:cs="Times New Roman"/>
          <w:sz w:val="24"/>
          <w:szCs w:val="24"/>
        </w:rPr>
        <w:t xml:space="preserve"> </w:t>
      </w:r>
      <w:r w:rsidR="00880DB3">
        <w:rPr>
          <w:rFonts w:ascii="Times New Roman" w:eastAsia="Times New Roman" w:hAnsi="Times New Roman" w:cs="Times New Roman"/>
          <w:sz w:val="24"/>
          <w:szCs w:val="24"/>
        </w:rPr>
        <w:t>Lähtuvalt esitatud viidetest</w:t>
      </w:r>
      <w:r w:rsidR="007D6753" w:rsidRPr="007D6753">
        <w:rPr>
          <w:rFonts w:ascii="Times New Roman" w:eastAsia="Times New Roman" w:hAnsi="Times New Roman" w:cs="Times New Roman"/>
          <w:sz w:val="24"/>
          <w:szCs w:val="24"/>
        </w:rPr>
        <w:t xml:space="preserve"> on </w:t>
      </w:r>
      <w:r w:rsidR="00B52FC6">
        <w:rPr>
          <w:rFonts w:ascii="Times New Roman" w:eastAsia="Times New Roman" w:hAnsi="Times New Roman" w:cs="Times New Roman"/>
          <w:sz w:val="24"/>
          <w:szCs w:val="24"/>
        </w:rPr>
        <w:t>laevandus</w:t>
      </w:r>
      <w:r w:rsidR="007D6753" w:rsidRPr="007D6753">
        <w:rPr>
          <w:rFonts w:ascii="Times New Roman" w:eastAsia="Times New Roman" w:hAnsi="Times New Roman" w:cs="Times New Roman"/>
          <w:sz w:val="24"/>
          <w:szCs w:val="24"/>
        </w:rPr>
        <w:t>ettevõtted pidanud arvestama nüüd seadusega täpsustatava kohustusega alustada lubatud heitkoguse ühikute tagastamisega 2025. aastal.</w:t>
      </w:r>
    </w:p>
    <w:p w14:paraId="6C760324" w14:textId="77777777" w:rsidR="0076013F" w:rsidRPr="003C1549" w:rsidRDefault="0076013F" w:rsidP="0076013F">
      <w:pPr>
        <w:spacing w:after="0" w:line="240" w:lineRule="auto"/>
        <w:jc w:val="both"/>
        <w:rPr>
          <w:rFonts w:ascii="Times New Roman" w:eastAsia="Times New Roman" w:hAnsi="Times New Roman" w:cs="Times New Roman"/>
          <w:sz w:val="24"/>
          <w:szCs w:val="24"/>
        </w:rPr>
      </w:pPr>
    </w:p>
    <w:p w14:paraId="06637F48" w14:textId="77777777" w:rsidR="0076013F" w:rsidRPr="003C1549" w:rsidRDefault="0076013F" w:rsidP="0076013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Merendussektori ja laevandusettevõtete vastuvõtlikkus esimese kauplemissüsteemi mõjule sõltub suuresti ettevõtte suurusest, tegevusmahust, laevastiku moderniseerimisest ja energiatõhususe tasemest. Esimesse kauplemissüsteemi kuulumine mõjutab eeldatavasti kõikide nende laevandusettevõtjate ärikasumit, kes kasutavad fossiilkütused. Samuti lisab majanduslikku ebakindlust lubatud heitkoguse ühiku hinna kõikumine, mis tuleneb ühikute kauplemise süsteemi ülesehitusest enampakkumistena. </w:t>
      </w:r>
    </w:p>
    <w:p w14:paraId="3216A2BB"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296DB4E7"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EL HKSi kuulumine loob surve ja stiimuli investeerida kütusesäästlikumatesse tehnoloogiatesse, laevade moderniseerimisse ja uutesse laevadesse, mis on energiatõhusamad </w:t>
      </w:r>
      <w:r w:rsidRPr="003C1549">
        <w:rPr>
          <w:rFonts w:ascii="Times New Roman" w:eastAsia="Times New Roman" w:hAnsi="Times New Roman" w:cs="Times New Roman"/>
          <w:sz w:val="24"/>
          <w:szCs w:val="24"/>
        </w:rPr>
        <w:lastRenderedPageBreak/>
        <w:t>ja kasutavad vähem saastavaid kütuseid, kuna pikas perspektiivis vähendab see ettevõtete LHÜde ostmise vajadust ja seeläbi nende kulusid. Võimalik on heidet vähendada näiteks läbi kütte-ja ventilatsioonisüsteemide uuenduste, kütuse seiresüsteemide paigaldamise, sõukruvide optimeerimise, kiiruse vähendamise, uute värvide kasutuselevõtu (nt uue põlvkonna silikoonvärvid), alternatiivsete taastuvallikate kasutuselevõtu (nt rootorpurjed jm), põhjapuhastuste, laeva juhtimisseadmete optimeerimise, laevade ümberehituse alternatiivide või dual fuel lahendustega.</w:t>
      </w:r>
      <w:r w:rsidRPr="003C1549">
        <w:rPr>
          <w:rFonts w:ascii="Segoe UI" w:hAnsi="Segoe UI" w:cs="Segoe UI"/>
          <w:sz w:val="18"/>
          <w:szCs w:val="18"/>
        </w:rPr>
        <w:t xml:space="preserve"> </w:t>
      </w:r>
      <w:r w:rsidRPr="003C1549">
        <w:rPr>
          <w:rFonts w:ascii="Times New Roman" w:eastAsia="Times New Roman" w:hAnsi="Times New Roman" w:cs="Times New Roman"/>
          <w:sz w:val="24"/>
          <w:szCs w:val="24"/>
        </w:rPr>
        <w:t xml:space="preserve">Alternatiivkütuste kasutamise suurimaks takistuseks on nende kättesaadavuse mahud, hind (hetkel 2-3 korda kallimad kui fossiilkütused) ja vastava kaldataristu puudumine. Teisalt nagu eelpool viidatud, mõjutavad süsteemi kuulumisega seotud kulutused ettevõtete lähiaastatel investeerimisvõimet. Investeerimisvajaku vähendamiseks on ettevõtetel võimalik konkureerida üle-Euroopaliste fondide taotlusvoorudes ning toetusmeetmetes, mida liikmesriigid välja töötavad. Üldiselt ei ole oodata, et meretranspordis muutuks märgatavalt ettevõtete suhteline konkurentsipositsioon, kuna vahetud konkurendid seisavad silmitsi sarnaste väljakutsetega. </w:t>
      </w:r>
      <w:bookmarkStart w:id="40" w:name="_Hlk183013467"/>
      <w:r w:rsidRPr="003C1549">
        <w:rPr>
          <w:rFonts w:ascii="Times New Roman" w:eastAsia="Times New Roman" w:hAnsi="Times New Roman" w:cs="Times New Roman"/>
          <w:sz w:val="24"/>
          <w:szCs w:val="24"/>
        </w:rPr>
        <w:t xml:space="preserve">Konkurentsieelise saab see ettevõte, kes suudab muutustega paremini kohaneda. </w:t>
      </w:r>
    </w:p>
    <w:bookmarkEnd w:id="40"/>
    <w:p w14:paraId="70C1DB01"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57FBB471"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Küll võiks teenuste hinna kasv mõjutada konkurentsivõimet teiste transpordiliikidega (nt rongid, lennundus) võrreldes. Kuid kuna pakett „Eesmärk 55“ näeb ette meetmeid laiemalt, sh ka maismaatranspordile ja lennundusele, võib eeldada, et meretranspordi konkurentsipositsioon suuremas plaanis ei halvene. </w:t>
      </w:r>
    </w:p>
    <w:p w14:paraId="6E462F49"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1590F45D"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Mõju võib tekkida ka ELi konkurentsipositsiooni nõrgenemisest ning tootmise ja sellega koos ka kaubavoogude liikumisest kolmandatesse riikidesse. Eesti laevandus on otseselt seotud rahvusvaheliste kaubavedude ja reisijateveoga, mistõttu konkurents Läänemere piirkonnas on oluline. EL HKS võib suurendada Eesti laevaettevõtete kulusid võrreldes riikidega, kus analoogne süsteem veel ei kehti. Euroopa Komisjon on algatanud uuringu, mis analüüsib EL HKSi rakendumisega seostatavaid kaubavoogude liikumise võimalikke muutusi. Analüüsis osaleb ka üks Eesti ettevõte. Analüüs annab eelduslikult informatsioon ilmingutest riskide realiseerumise kohta, mis omakorda võimaldab muutustele ka üle-Euroopaliselt operatiivselt reageerida.</w:t>
      </w:r>
    </w:p>
    <w:p w14:paraId="74FB5C8A"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6A1A0248"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Transpordihindade kasv võib pärssida ka turismi. Tulenevalt üleüldisest hinnakasvust võib väheneda reisijate hulk kõikides transpordisektorites nii maismaatranspordis, lennunduses kui meretranspordis. Inimeste veoga tegelevate laevandusettevõtete teenuste hind kasvab LHÜ ostmise kohustuste mõjul kuni 2,5% aastal 2030 (allikas KPMG analüüs). Arvestus eeldab, et teenuse hinda on arvutatud 50% ühikute ostmise kulust. KLIM koostatud mõjuanalüüs näitab siiski suunda, et on väga tõenäoline, et kliendile tuleb ettevõtetel kanda edasi oluliselt suurem proportsioon kui 50% kulude kasvust, mis tähendab, et ka hinnatõus on suurem. </w:t>
      </w:r>
    </w:p>
    <w:p w14:paraId="02D67095"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77A9B13C"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Kliimaministeeriumi tegi 2024. aasta teises pooles, kui oli selgunud Eesti haldamiseks omistatud laevaettevõtjate nimekiri täiendava mõjuanalüüsi. Ajajoonena arvestati aastatel 2022-2023 kasutatud kütuse kogus ja kaasnenud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xml:space="preserve"> heidet, KHG heite eeldatavat maksumust ja selle mõju 2023. aasta andmetel ettevõtete majandusnäitajele. 2023. aasta majandusnäitajad valiti, kuna Eestile omistatud laevandusettevõtete hulgas on selliseid, kes on tegutsenud vaid aasta. Analüüs viidi läbi kirjeldava statistika ja võrdlemise meetodil muutuseid hinnates. Kasututi sihtgruppi iseloomustavate näitajate vaatlust, enne-pärast hindamist ehk vaatlus alusnäitaja muutuses; ettevõtete kulude kasvu ja kasumlikkuse muutuse hindamist ja kütuse hinna muutuse hindamist. Laevade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xml:space="preserve"> heite andmelüngad täideti vastava laevatüübi grupi aritmeetilise keskmise abil. Mõjuanalüüsis kasutati andmeid aastal 2023/2024 järgmises koosseisus: KHG koguheide laevade ja ettevõtja kohta; müügitulu; ärikasum; puhaskasum; </w:t>
      </w:r>
      <w:r w:rsidRPr="003C1549">
        <w:rPr>
          <w:rFonts w:ascii="Times New Roman" w:eastAsia="Times New Roman" w:hAnsi="Times New Roman" w:cs="Times New Roman"/>
          <w:sz w:val="24"/>
          <w:szCs w:val="24"/>
        </w:rPr>
        <w:lastRenderedPageBreak/>
        <w:t xml:space="preserve">ärikasumi marginaal (rentaablus); EBITDA marginaal; täiendava kulu osatähtsus EBITDAst; ärikasumi muutus täiendavast kulust. Analüüsiti laeva omanike andmeid kui tegemist on Eesti ettevõtjaga ning kolmandat osapoolt, kelleks on laevaga seotud emaettevõte ning moodustuv konsolideerimisgrupp. Seetõttu saab vaadelda mõju nii teadolevale laeva operaatorile kui ka kolmandale osapoolele. Andmeallikateks olid Keskkonnaameti andmed laevade kohta kogumahutavusega 5000 ja enam, Marinetraffic veebileht - https://www.marinetraffic.com/ (laeva andmete täpsustamiseks), Äriregister, majandusnäitajad majandusaasta aruannete avaandmetel - </w:t>
      </w:r>
      <w:hyperlink r:id="rId18" w:history="1">
        <w:r w:rsidRPr="003C1549">
          <w:rPr>
            <w:rStyle w:val="Hperlink"/>
            <w:rFonts w:ascii="Times New Roman" w:eastAsia="Times New Roman" w:hAnsi="Times New Roman" w:cs="Times New Roman"/>
            <w:sz w:val="24"/>
            <w:szCs w:val="24"/>
          </w:rPr>
          <w:t>https://avaandmed.ariregister.rik.ee/et/avaandmete-allalaadimine</w:t>
        </w:r>
      </w:hyperlink>
      <w:r w:rsidRPr="003C1549">
        <w:rPr>
          <w:rFonts w:ascii="Times New Roman" w:eastAsia="Times New Roman" w:hAnsi="Times New Roman" w:cs="Times New Roman"/>
          <w:sz w:val="24"/>
          <w:szCs w:val="24"/>
        </w:rPr>
        <w:t>.</w:t>
      </w:r>
    </w:p>
    <w:p w14:paraId="440131FA"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7CE712DE"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Analüüsis vaadeldi sihtgruppi iseloomustavaid näitajaid, mis aitavad mõista ettevõtjate vahelisi erinevusi, aga ka kütuse kasutamist ja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heite mahtu. Eesti hallata omistatud laevaettevõtete laevad kuuluvad kuude erinevasse tüüpi, kus laevade arvult, aga ka heite koguse alusel eristub kaubalaevade (inglise k </w:t>
      </w:r>
      <w:r w:rsidRPr="003C1549">
        <w:rPr>
          <w:rFonts w:ascii="Times New Roman" w:eastAsia="Times New Roman" w:hAnsi="Times New Roman" w:cs="Times New Roman"/>
          <w:i/>
          <w:iCs/>
          <w:sz w:val="24"/>
          <w:szCs w:val="24"/>
        </w:rPr>
        <w:t>General cargo</w:t>
      </w:r>
      <w:r w:rsidRPr="003C1549">
        <w:rPr>
          <w:rFonts w:ascii="Times New Roman" w:eastAsia="Times New Roman" w:hAnsi="Times New Roman" w:cs="Times New Roman"/>
          <w:sz w:val="24"/>
          <w:szCs w:val="24"/>
        </w:rPr>
        <w:t>) ja ro-pax tüüpi (reisijate veoks sobilik) laevade grupp. Ülejäänud gruppides on kaubalaevad, millede arv väike (3-5 laeva grupis) ja ka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heite kogused on oluliselt väiksemad. Kõige enam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heidet kaasneb Ro-pax tüüpi laevade grupist, mis moodustab 61,6% koguheitest (520 009 tonni). Samuti vaadeldi ettevõtjate arvu laevatüüpide lõikes, mis annab ülevaate sellest, milliste laevadega ettevõtjatel tekib kõige enam CO2 heidet. Kõige suurem keskmine heide (2021-2023 keskmine) laeva kohta on konteinerveo ja ro-pax tüüpi laevade puhul. Kõige suurem marginaalkulu kasv tulenevalt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xml:space="preserve"> heite ühiku hinnast puudutab kõige enam märgitud laevatüüpe ja nendega seotud ettevõtjaid.</w:t>
      </w:r>
    </w:p>
    <w:p w14:paraId="6EAC0B75"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6D828F5F" w14:textId="77777777" w:rsidR="007D347A"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Modelleeriti ka 2022. aasta heite taseme järgi võimalikku lisanduvat kulu 2025. aastal, 2027. aastal ja 2028. aastal. Analüüsis on kasutatud eelduslikku LHÜ hinda, millega on arvestatud Riigi eelarvestrateegia enampakkumistulu laekumiste prognoosimisel: 2024 - 61,8 eurot CO2 tonn; 2025 - 54,77 eurot CO2 tonn; 2026 - 58,77 eurot CO2 tonn; 2027 - 73,02 eurot CO2 tonn ja 2028 - 64,13 eurot CO2 tonni kohta. Nimetatud prognoos valmib Rahandusministeeriumi ja Kliimaministeeriumi koostöös ning selle aluseks on rahvusvaheliselt prognoose pakkuva ettevõtte andmed. Enampakkumistulu prognoosimisel lähtutakse konservatiivsest prognoosist, mistõttu on võimalik, et ühiku hind võib olla ka kõrgem ning sellega tuleb analüüsi tulemuste puhul arvestada. Näiteks on november 2024 seisuga nelja erineva stsenaariumi puhul 2025 aasta ühiku kõrgeimaks võimalikus keskmiseks hinnaks prognoositud 104, 6 eurot CO2 tonni kohta. Ettevõtja majandustegevust eeldati samas mahus, mis 2023. aastal ning näitajad on nn püsivhindades (st, et ei prognoosi muutust jooksevhindades). Analüüsi tulemuste puhul tuleb arvestada, et EL HKS loogika ei võimalda täpset majandusliku mõjuanalüüsi koostamist, sest täiendavad muutujad avalduvad ka teiste liikmesriikide ja sektorite kaudu.</w:t>
      </w:r>
      <w:r w:rsidR="007D347A">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 xml:space="preserve">Analüüsiti ettevõtte puhaskasumi absoluutväärtuse muutust vastavate aastate LHÜ tagastamisega lisanduva kulu järgi. Selleks lahutati ärikasumist eeldatav heitele tehtav kulu ning arvutati seejärel puhaskasumi muutus. </w:t>
      </w:r>
    </w:p>
    <w:p w14:paraId="0CE829CD" w14:textId="77777777" w:rsidR="007D347A" w:rsidRDefault="007D347A" w:rsidP="0076013F">
      <w:pPr>
        <w:tabs>
          <w:tab w:val="left" w:pos="6280"/>
        </w:tabs>
        <w:spacing w:after="0" w:line="240" w:lineRule="auto"/>
        <w:jc w:val="both"/>
        <w:rPr>
          <w:rFonts w:ascii="Times New Roman" w:eastAsia="Times New Roman" w:hAnsi="Times New Roman" w:cs="Times New Roman"/>
          <w:sz w:val="24"/>
          <w:szCs w:val="24"/>
        </w:rPr>
      </w:pPr>
    </w:p>
    <w:p w14:paraId="18114415" w14:textId="44C3217A"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Kokkuvõttes saab järeldada, et Eesti haldamiseks omistatud laevaettevõtete 2023 majandusaasta aruannete baasilt ning CO2 heidet andmete järgi, mis on kantud THETIS andmebaasi, et üksnes laevandusettevõtjad ei ole võimelised kulu katma ning peavad lisanduva kulu üle kandma teenuste lõpphinda. Konsolideerimisgruppides on võimalik lisanduvat kulu jaotada, aga valdavalt ka võimekus kulu olemasoleva teenuse hinnastamise ning majandustegevuse kulude juures katta. Tulemused peegeldavad väga varieeruvat mõju, kus lisaks tuleb arvestada laevandusettevõtjate seotusega nii teiste tütar- kui ka emaettevõtjate suhtes.</w:t>
      </w:r>
    </w:p>
    <w:p w14:paraId="696DAA06"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2F20A490" w14:textId="3A6D286A"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Panustamaks  kliimaeesmärki muuta laevandussektor 2050. aastaks kliimaneutraalseks ning aidata sektoril muutustega kohaneda, sest nagu eelpool toodud väheneb süsteemi kuulumisega </w:t>
      </w:r>
      <w:r w:rsidRPr="003C1549">
        <w:rPr>
          <w:rFonts w:ascii="Times New Roman" w:eastAsia="Times New Roman" w:hAnsi="Times New Roman" w:cs="Times New Roman"/>
          <w:sz w:val="24"/>
          <w:szCs w:val="24"/>
        </w:rPr>
        <w:lastRenderedPageBreak/>
        <w:t>tõenäoliselt sektori enda investeerimisvõime, suunatakse Eestis perioodil 2025-2028 laevade ümberehitusse 25 miljonit eurot EL HKS enampakkumistulu vahendeid. Meetme eesmärk on toetada laevade ümberehitust keskkonnasõbralikemaks, vähendades laevadelt lähtuvat süsinikuheidet.  Keskkonnasõbralik</w:t>
      </w:r>
      <w:r w:rsidR="00BA2732">
        <w:rPr>
          <w:rFonts w:ascii="Times New Roman" w:eastAsia="Times New Roman" w:hAnsi="Times New Roman" w:cs="Times New Roman"/>
          <w:sz w:val="24"/>
          <w:szCs w:val="24"/>
        </w:rPr>
        <w:t>emate</w:t>
      </w:r>
      <w:r w:rsidRPr="003C1549">
        <w:rPr>
          <w:rFonts w:ascii="Times New Roman" w:eastAsia="Times New Roman" w:hAnsi="Times New Roman" w:cs="Times New Roman"/>
          <w:sz w:val="24"/>
          <w:szCs w:val="24"/>
        </w:rPr>
        <w:t xml:space="preserve"> </w:t>
      </w:r>
      <w:r w:rsidR="002E74A7">
        <w:rPr>
          <w:rFonts w:ascii="Times New Roman" w:eastAsia="Times New Roman" w:hAnsi="Times New Roman" w:cs="Times New Roman"/>
          <w:sz w:val="24"/>
          <w:szCs w:val="24"/>
        </w:rPr>
        <w:t>laevad</w:t>
      </w:r>
      <w:r w:rsidR="00BA2732">
        <w:rPr>
          <w:rFonts w:ascii="Times New Roman" w:eastAsia="Times New Roman" w:hAnsi="Times New Roman" w:cs="Times New Roman"/>
          <w:sz w:val="24"/>
          <w:szCs w:val="24"/>
        </w:rPr>
        <w:t>e</w:t>
      </w:r>
      <w:r w:rsidR="002E74A7">
        <w:rPr>
          <w:rFonts w:ascii="Times New Roman" w:eastAsia="Times New Roman" w:hAnsi="Times New Roman" w:cs="Times New Roman"/>
          <w:sz w:val="24"/>
          <w:szCs w:val="24"/>
        </w:rPr>
        <w:t xml:space="preserve"> </w:t>
      </w:r>
      <w:r w:rsidRPr="003C1549">
        <w:rPr>
          <w:rFonts w:ascii="Times New Roman" w:eastAsia="Times New Roman" w:hAnsi="Times New Roman" w:cs="Times New Roman"/>
          <w:sz w:val="24"/>
          <w:szCs w:val="24"/>
        </w:rPr>
        <w:t xml:space="preserve">(nt hübriidlaevad, elektrilaevad, vesinikul sõitvad laevad jms) </w:t>
      </w:r>
      <w:r w:rsidR="00BA2732">
        <w:rPr>
          <w:rFonts w:ascii="Times New Roman" w:eastAsia="Times New Roman" w:hAnsi="Times New Roman" w:cs="Times New Roman"/>
          <w:sz w:val="24"/>
          <w:szCs w:val="24"/>
        </w:rPr>
        <w:t>heide on väiksem ning seetõttu on väiksem ka LHÜde kulu</w:t>
      </w:r>
      <w:r w:rsidRPr="003C1549">
        <w:rPr>
          <w:rFonts w:ascii="Times New Roman" w:eastAsia="Times New Roman" w:hAnsi="Times New Roman" w:cs="Times New Roman"/>
          <w:sz w:val="24"/>
          <w:szCs w:val="24"/>
        </w:rPr>
        <w:t xml:space="preserve">. Samuti panustatakse EL-i kliimaeesmärkide saavutamisse, sealhulgas eesmärki muuta laevandus 2050. aastaks kliimaneutraalseks. Kuna EL HKS kehtib kõikidele </w:t>
      </w:r>
      <w:r w:rsidR="00974074">
        <w:rPr>
          <w:rFonts w:ascii="Times New Roman" w:eastAsia="Times New Roman" w:hAnsi="Times New Roman" w:cs="Times New Roman"/>
          <w:sz w:val="24"/>
          <w:szCs w:val="24"/>
        </w:rPr>
        <w:t xml:space="preserve">kogumahutavusega </w:t>
      </w:r>
      <w:r w:rsidRPr="003C1549">
        <w:rPr>
          <w:rFonts w:ascii="Times New Roman" w:eastAsia="Times New Roman" w:hAnsi="Times New Roman" w:cs="Times New Roman"/>
          <w:sz w:val="24"/>
          <w:szCs w:val="24"/>
        </w:rPr>
        <w:t xml:space="preserve">üle 5000 laevadele, mis sisenevad EL-i sadamatesse, siis panustab meede nii kliimaeesmärkide saavutamisse kui ka aitab Eesti lipu all olevatel laevade omanikel ümber ehitada enda laevad keskkonnasõbralikemaks. Sõltuvalt sellest, kas ümber ehitatakse reisiparvlaeva, kruiisilaeva või kaubalaeva, on ümberehituse käigus tehtavate tööde, toodete ja teenuste maht erinev. Analüüsidest lähtuvalt on meetmel positiivne mõju nii majandusele, maksulaekumistele kui ka töökohtadele. Samuti on valdkonnal võimalik projekte rahastada üle-Euroopalistest rahastusfondidest nagu näiteks Innovatsioonifond, CEF (Connecting Europe Facility) rahastusvahend ja EL LIFE programm. Kuna tegemist on üle-Euroopaliste fondidega, kus liikmesriikide projektid konkureerivad omavahel ning eelduslikku rahastusmahtu ei ole seetõttu võimalik välja tuua. </w:t>
      </w:r>
      <w:r w:rsidR="000309C0" w:rsidRPr="003C1549">
        <w:rPr>
          <w:rFonts w:ascii="Times New Roman" w:eastAsia="Times New Roman" w:hAnsi="Times New Roman" w:cs="Times New Roman"/>
          <w:sz w:val="24"/>
          <w:szCs w:val="24"/>
        </w:rPr>
        <w:t>Selliste fondide puhul töötame ka</w:t>
      </w:r>
      <w:r w:rsidR="00FB6341" w:rsidRPr="003C1549">
        <w:rPr>
          <w:rFonts w:ascii="Times New Roman" w:eastAsia="Times New Roman" w:hAnsi="Times New Roman" w:cs="Times New Roman"/>
          <w:sz w:val="24"/>
          <w:szCs w:val="24"/>
        </w:rPr>
        <w:t xml:space="preserve"> EL suunal</w:t>
      </w:r>
      <w:r w:rsidR="000309C0" w:rsidRPr="003C1549">
        <w:rPr>
          <w:rFonts w:ascii="Times New Roman" w:eastAsia="Times New Roman" w:hAnsi="Times New Roman" w:cs="Times New Roman"/>
          <w:sz w:val="24"/>
          <w:szCs w:val="24"/>
        </w:rPr>
        <w:t xml:space="preserve"> selle nimel, et nende rahastustingimused muutuksid edaspidi nii, et ka väikestele liikmesriikide taotlused suudaks konkurentsis püsida. Senini on </w:t>
      </w:r>
      <w:r w:rsidR="007E0D31">
        <w:rPr>
          <w:rFonts w:ascii="Times New Roman" w:eastAsia="Times New Roman" w:hAnsi="Times New Roman" w:cs="Times New Roman"/>
          <w:sz w:val="24"/>
          <w:szCs w:val="24"/>
        </w:rPr>
        <w:t>sellistes fondides</w:t>
      </w:r>
      <w:r w:rsidR="000309C0" w:rsidRPr="003C1549">
        <w:rPr>
          <w:rFonts w:ascii="Times New Roman" w:eastAsia="Times New Roman" w:hAnsi="Times New Roman" w:cs="Times New Roman"/>
          <w:sz w:val="24"/>
          <w:szCs w:val="24"/>
        </w:rPr>
        <w:t xml:space="preserve"> konkureerimine osutunud Eestile keerukaks. </w:t>
      </w:r>
    </w:p>
    <w:p w14:paraId="1255EFDF"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05E00366" w14:textId="7A2E3047" w:rsidR="0076013F" w:rsidRPr="000E0992" w:rsidRDefault="0076013F" w:rsidP="0076013F">
      <w:pPr>
        <w:spacing w:after="0" w:line="240" w:lineRule="auto"/>
        <w:jc w:val="both"/>
        <w:rPr>
          <w:rFonts w:ascii="Times New Roman" w:hAnsi="Times New Roman" w:cs="Times New Roman"/>
          <w:sz w:val="24"/>
          <w:szCs w:val="24"/>
        </w:rPr>
      </w:pPr>
      <w:r w:rsidRPr="003C1549">
        <w:rPr>
          <w:rFonts w:ascii="Times New Roman" w:eastAsia="Times New Roman" w:hAnsi="Times New Roman" w:cs="Times New Roman"/>
          <w:sz w:val="24"/>
          <w:szCs w:val="24"/>
        </w:rPr>
        <w:t>Laevandussektorit mõjutab kaasnevalt ka liikmesriikidele otsekohalduva FuelEU määruse (Euroopa Parlamendi ja nõukogu määrus (EL) 2023/1805) jõustumine. FuelEU määrus võeti vastu 13. septembril 2023. a ning see jõustub 1. jaanuaril 2025, välja arvatud artiklid 8 ja 9, mida rakendatakse alates 31. augustist 2024. Määruse kohaldamisalasse kuuluvad laevad kogumahutavusega üle 5000 (kogumahutavus gross tonnage</w:t>
      </w:r>
      <w:r w:rsidRPr="003C1549">
        <w:rPr>
          <w:rFonts w:ascii="Times New Roman" w:eastAsia="Times New Roman" w:hAnsi="Times New Roman" w:cs="Times New Roman"/>
          <w:sz w:val="24"/>
          <w:szCs w:val="24"/>
          <w:vertAlign w:val="superscript"/>
        </w:rPr>
        <w:footnoteReference w:id="6"/>
      </w:r>
      <w:r w:rsidRPr="003C1549">
        <w:rPr>
          <w:rFonts w:ascii="Times New Roman" w:eastAsia="Times New Roman" w:hAnsi="Times New Roman" w:cs="Times New Roman"/>
          <w:sz w:val="24"/>
          <w:szCs w:val="24"/>
        </w:rPr>
        <w:t>), mis tekitavad 90% merendussektori CO</w:t>
      </w:r>
      <w:r w:rsidRPr="003C1549">
        <w:rPr>
          <w:rFonts w:ascii="Times New Roman" w:eastAsia="Times New Roman" w:hAnsi="Times New Roman" w:cs="Times New Roman"/>
          <w:sz w:val="24"/>
          <w:szCs w:val="24"/>
          <w:vertAlign w:val="subscript"/>
        </w:rPr>
        <w:t>2</w:t>
      </w:r>
      <w:r w:rsidRPr="003C1549">
        <w:rPr>
          <w:rFonts w:ascii="Times New Roman" w:eastAsia="Times New Roman" w:hAnsi="Times New Roman" w:cs="Times New Roman"/>
          <w:sz w:val="24"/>
          <w:szCs w:val="24"/>
        </w:rPr>
        <w:t xml:space="preserve"> heitest. Eesti saari teenindavad parvlaevad jäävad rakendusalast oma suuruse tõttu 2024. aasta veebruari seisuga välja.</w:t>
      </w:r>
      <w:r w:rsidRPr="003C1549">
        <w:rPr>
          <w:rFonts w:ascii="Times New Roman" w:hAnsi="Times New Roman" w:cs="Times New Roman"/>
          <w:sz w:val="24"/>
          <w:szCs w:val="24"/>
        </w:rPr>
        <w:t xml:space="preserve"> </w:t>
      </w:r>
      <w:r w:rsidRPr="003C1549">
        <w:rPr>
          <w:rFonts w:ascii="Times New Roman" w:eastAsia="Times New Roman" w:hAnsi="Times New Roman" w:cs="Times New Roman"/>
          <w:sz w:val="24"/>
          <w:szCs w:val="24"/>
        </w:rPr>
        <w:t>Määruse eesmärk on suurendada taastuvkütuste, vähese süsinikuheitega kütuste ja asendusenergiaallikate kasutamist meretranspordis. Ettevõtjatele tekib FuelEU määruse kohaselt kohustus koostada tõendatud seirekava iga oma laeva kohta, näidates ära meetodi, mis on valitud laeva pardal kasutatava energia hulga, liigi ja heitekoefitsiendi määramiseks ning mis on edaspidi aluseks aruandluse esitamisel. Iga määruse kohaldamisalasse kuuluva laeva pardal kasutatava energia KHGde heitemahukusele määratakse piirmäärad. Juhul kui laev ületab aastas lubatud heitkoguste piirmäärasid, nähakse ette rahaline kohustus selle kompenseerimiseks. Pikas perspektiivis võib määruse rakendamisega väheneda kohaldusalasse jäävate ettevõtete ärikasum ning investeerimisvõime teistesse valdkondadesse juhul, kui laevaettevõte on pidanud rahalise ressursi suunama taastuvkütuste, vähese süsinikuheitega kütuste ja asendusenergiaallikate kasutamise suurendamisse.</w:t>
      </w:r>
    </w:p>
    <w:p w14:paraId="7DEF1B2B"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58F24CE3" w14:textId="6B865ECC"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Tuleviku vaates avaldab sektorile edaspidi mõju ka hetkel planeerimisfaasis olev Rahvusvahelise Mereorganisatsiooni IMO keskpikk meede KHG heite vähendamiseks (nn IMO carbon levy), mille kaudu hakatakse ülemaailmselt merendussektori laevade kogumahutavusega üle 5000 CO2 heidet maksustama. </w:t>
      </w:r>
      <w:r w:rsidR="008B6084" w:rsidRPr="008B6084">
        <w:rPr>
          <w:rFonts w:ascii="Times New Roman" w:eastAsia="Times New Roman" w:hAnsi="Times New Roman" w:cs="Times New Roman"/>
          <w:sz w:val="24"/>
          <w:szCs w:val="24"/>
        </w:rPr>
        <w:t>Planeeritud süsteemi detailid ei ole hetkel veel selged mistõttu on teadmata, kas kaks heite maksustamist hakkavad EL’s kehtima korraga. Kui peaks realiseeruma mingilgi kujul topeltmaksustamine, siis mõjutab see negatiivselt nii Eesti kui ka EL laevaomanike konkurentsiolukorda võrreldes ülejäänud riikidega.</w:t>
      </w:r>
    </w:p>
    <w:p w14:paraId="627C7B80"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p w14:paraId="5C9AD1F0"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Keskkonnaamet saab uued ülesanded, mis eeldavad ka uut töökohta ning personali väljaõpet. </w:t>
      </w:r>
      <w:commentRangeStart w:id="41"/>
      <w:r w:rsidRPr="003C1549">
        <w:rPr>
          <w:rFonts w:ascii="Times New Roman" w:eastAsia="Times New Roman" w:hAnsi="Times New Roman" w:cs="Times New Roman"/>
          <w:sz w:val="24"/>
          <w:szCs w:val="24"/>
        </w:rPr>
        <w:t>Lisanduva, ühe töökoha maksumus on 2024. aastal arvestatud 53 000 eurot ja lisatööjõudu vajatakse alates 2024. aasta esimesest kvartalist</w:t>
      </w:r>
      <w:commentRangeEnd w:id="41"/>
      <w:r w:rsidR="00345829">
        <w:rPr>
          <w:rStyle w:val="Kommentaariviide"/>
        </w:rPr>
        <w:commentReference w:id="41"/>
      </w:r>
      <w:r w:rsidRPr="003C1549">
        <w:rPr>
          <w:rFonts w:ascii="Times New Roman" w:eastAsia="Times New Roman" w:hAnsi="Times New Roman" w:cs="Times New Roman"/>
          <w:sz w:val="24"/>
          <w:szCs w:val="24"/>
        </w:rPr>
        <w:t>. HKSi rakendamise kulu on kauplemistulust abikõlblik ning seda on viimastel aastatel nii ka rahastatud.</w:t>
      </w:r>
    </w:p>
    <w:p w14:paraId="3A74C85E"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sz w:val="24"/>
          <w:szCs w:val="24"/>
        </w:rPr>
      </w:pPr>
    </w:p>
    <w:bookmarkEnd w:id="38"/>
    <w:p w14:paraId="2D37925F" w14:textId="66470DF6" w:rsidR="0076013F" w:rsidRPr="003C1549" w:rsidRDefault="0076013F" w:rsidP="0076013F">
      <w:pPr>
        <w:spacing w:after="0" w:line="240" w:lineRule="auto"/>
        <w:jc w:val="both"/>
        <w:rPr>
          <w:rFonts w:ascii="Times New Roman" w:eastAsia="Times New Roman" w:hAnsi="Times New Roman" w:cs="Times New Roman"/>
          <w:sz w:val="24"/>
          <w:szCs w:val="24"/>
        </w:rPr>
      </w:pPr>
      <w:r w:rsidRPr="003C1549">
        <w:rPr>
          <w:rFonts w:ascii="Times New Roman" w:eastAsia="Times New Roman" w:hAnsi="Times New Roman" w:cs="Times New Roman"/>
          <w:b/>
          <w:bCs/>
          <w:sz w:val="24"/>
          <w:szCs w:val="24"/>
        </w:rPr>
        <w:t xml:space="preserve">Järeldus mõju olulisuse </w:t>
      </w:r>
      <w:commentRangeStart w:id="42"/>
      <w:r w:rsidRPr="003C1549">
        <w:rPr>
          <w:rFonts w:ascii="Times New Roman" w:eastAsia="Times New Roman" w:hAnsi="Times New Roman" w:cs="Times New Roman"/>
          <w:b/>
          <w:bCs/>
          <w:sz w:val="24"/>
          <w:szCs w:val="24"/>
        </w:rPr>
        <w:t>kohta</w:t>
      </w:r>
      <w:commentRangeEnd w:id="42"/>
      <w:r w:rsidR="00877130">
        <w:rPr>
          <w:rStyle w:val="Kommentaariviide"/>
        </w:rPr>
        <w:commentReference w:id="42"/>
      </w:r>
      <w:r w:rsidRPr="003C1549">
        <w:rPr>
          <w:rFonts w:ascii="Times New Roman" w:eastAsia="Times New Roman" w:hAnsi="Times New Roman" w:cs="Times New Roman"/>
          <w:b/>
          <w:bCs/>
          <w:sz w:val="24"/>
          <w:szCs w:val="24"/>
        </w:rPr>
        <w:t xml:space="preserve">: </w:t>
      </w:r>
      <w:r w:rsidRPr="003C1549">
        <w:rPr>
          <w:rFonts w:ascii="Times New Roman" w:eastAsia="Times New Roman" w:hAnsi="Times New Roman" w:cs="Times New Roman"/>
          <w:sz w:val="24"/>
          <w:szCs w:val="24"/>
        </w:rPr>
        <w:t>Kuigi EL HKSi laienemisel meretranspordile ei ole sihtrühm</w:t>
      </w:r>
      <w:r w:rsidR="00136CF3" w:rsidRPr="003C1549">
        <w:rPr>
          <w:rFonts w:ascii="Times New Roman" w:eastAsia="Times New Roman" w:hAnsi="Times New Roman" w:cs="Times New Roman"/>
          <w:sz w:val="24"/>
          <w:szCs w:val="24"/>
        </w:rPr>
        <w:t xml:space="preserve"> laevaomanike arvu näol</w:t>
      </w:r>
      <w:r w:rsidRPr="003C1549">
        <w:rPr>
          <w:rFonts w:ascii="Times New Roman" w:eastAsia="Times New Roman" w:hAnsi="Times New Roman" w:cs="Times New Roman"/>
          <w:sz w:val="24"/>
          <w:szCs w:val="24"/>
        </w:rPr>
        <w:t xml:space="preserve"> arvuliselt suur, siis kasutatav laevakütuse kogus ja sellega kaasnev CO2 heide moodustab ligikaudu 90% Eestist rahvusvahelise kauba- ja reisijateveoga tegelevate ettevõtjate üldkogumi mahust. Selletõttu on mõju ulatus on suur</w:t>
      </w:r>
      <w:r w:rsidR="00AD7CCF" w:rsidRPr="003C1549">
        <w:rPr>
          <w:rFonts w:ascii="Times New Roman" w:eastAsia="Times New Roman" w:hAnsi="Times New Roman" w:cs="Times New Roman"/>
          <w:sz w:val="24"/>
          <w:szCs w:val="24"/>
        </w:rPr>
        <w:t xml:space="preserve"> kuni väga suur</w:t>
      </w:r>
      <w:r w:rsidRPr="003C1549">
        <w:rPr>
          <w:rFonts w:ascii="Times New Roman" w:eastAsia="Times New Roman" w:hAnsi="Times New Roman" w:cs="Times New Roman"/>
          <w:sz w:val="24"/>
          <w:szCs w:val="24"/>
        </w:rPr>
        <w:t>, kuna eeldatav kulude kasv mõjutab kauba- ja reisijateveo teenuse hinda kõikidele ekspordi ja impordiga tegelevatele ettevõtjatele. Hinnatõusu suurus sõltub sellest</w:t>
      </w:r>
      <w:r w:rsidR="000E0992">
        <w:rPr>
          <w:rFonts w:ascii="Times New Roman" w:eastAsia="Times New Roman" w:hAnsi="Times New Roman" w:cs="Times New Roman"/>
          <w:sz w:val="24"/>
          <w:szCs w:val="24"/>
        </w:rPr>
        <w:t>,</w:t>
      </w:r>
      <w:r w:rsidRPr="003C1549">
        <w:rPr>
          <w:rFonts w:ascii="Times New Roman" w:eastAsia="Times New Roman" w:hAnsi="Times New Roman" w:cs="Times New Roman"/>
          <w:sz w:val="24"/>
          <w:szCs w:val="24"/>
        </w:rPr>
        <w:t xml:space="preserve"> kui suur ühikute tagastamisega kaasnev kulu kantakse edasi </w:t>
      </w:r>
      <w:r w:rsidR="00F851B7" w:rsidRPr="003C1549">
        <w:rPr>
          <w:rFonts w:ascii="Times New Roman" w:eastAsia="Times New Roman" w:hAnsi="Times New Roman" w:cs="Times New Roman"/>
          <w:sz w:val="24"/>
          <w:szCs w:val="24"/>
        </w:rPr>
        <w:t>teenuse hinda. M</w:t>
      </w:r>
      <w:r w:rsidRPr="003C1549">
        <w:rPr>
          <w:rFonts w:ascii="Times New Roman" w:eastAsia="Times New Roman" w:hAnsi="Times New Roman" w:cs="Times New Roman"/>
          <w:sz w:val="24"/>
          <w:szCs w:val="24"/>
        </w:rPr>
        <w:t>õjuhinnangu alusel võib järeldada, et suuremad ettevõtted võivad kaaluda osalist ühikute kulu katmist ärikasumi arvelt, kuid väiksematele see jõukohane ei ole ning peavad kogu kulu kandma edasi teenuse hinda. Kaasnevaks ebasoovitavaks mõjuks on teenuse hinna kasv, reiside vähenemine või teenuse katkemine tarbijate jaoks, mis on tingitud eelnevate riskide avaldumisest.</w:t>
      </w:r>
      <w:r w:rsidR="00136CF3" w:rsidRPr="003C1549">
        <w:rPr>
          <w:rFonts w:ascii="Times New Roman" w:eastAsia="Times New Roman" w:hAnsi="Times New Roman" w:cs="Times New Roman"/>
          <w:sz w:val="24"/>
          <w:szCs w:val="24"/>
        </w:rPr>
        <w:t xml:space="preserve"> </w:t>
      </w:r>
      <w:r w:rsidR="00F061C0" w:rsidRPr="003C1549">
        <w:rPr>
          <w:rFonts w:ascii="Times New Roman" w:eastAsia="Times New Roman" w:hAnsi="Times New Roman" w:cs="Times New Roman"/>
          <w:sz w:val="24"/>
          <w:szCs w:val="24"/>
        </w:rPr>
        <w:t xml:space="preserve">Reisijatele tähendab see kallimaid piletihindasid, kaubavedajatele aga suuremaid transpordikulusid, mis mõjutavad kaubahinda. </w:t>
      </w:r>
      <w:r w:rsidR="00136CF3" w:rsidRPr="003C1549">
        <w:rPr>
          <w:rFonts w:ascii="Times New Roman" w:eastAsia="Times New Roman" w:hAnsi="Times New Roman" w:cs="Times New Roman"/>
          <w:sz w:val="24"/>
          <w:szCs w:val="24"/>
        </w:rPr>
        <w:t>Muudatus mõjutab suure tõenäosusega nii Eesti kui teiste</w:t>
      </w:r>
      <w:r w:rsidR="00AD7CCF" w:rsidRPr="003C1549">
        <w:rPr>
          <w:rFonts w:ascii="Times New Roman" w:eastAsia="Times New Roman" w:hAnsi="Times New Roman" w:cs="Times New Roman"/>
          <w:sz w:val="24"/>
          <w:szCs w:val="24"/>
        </w:rPr>
        <w:t xml:space="preserve"> Euroopa Liidu</w:t>
      </w:r>
      <w:r w:rsidR="00136CF3" w:rsidRPr="003C1549">
        <w:rPr>
          <w:rFonts w:ascii="Times New Roman" w:eastAsia="Times New Roman" w:hAnsi="Times New Roman" w:cs="Times New Roman"/>
          <w:sz w:val="24"/>
          <w:szCs w:val="24"/>
        </w:rPr>
        <w:t xml:space="preserve"> HKS-s olevate laevaomanike konkurentsiolukorda võrreldes kolmandate riikide laevaomanikega.</w:t>
      </w:r>
      <w:r w:rsidRPr="003C1549">
        <w:rPr>
          <w:rFonts w:ascii="Times New Roman" w:eastAsia="Times New Roman" w:hAnsi="Times New Roman" w:cs="Times New Roman"/>
          <w:sz w:val="24"/>
          <w:szCs w:val="24"/>
        </w:rPr>
        <w:t xml:space="preserve"> Läänemere reisilaevanduse eripäraks on kruiisiparvlaevad, mille piletihindades on suur konkurents ning põhitulu tekib pardamüükidest, mis omakorda eeldab reisijate olemasolu. Kuna aastakümneid on laevu ehitatud reisijatega arvestava ärimudeliga, siis olemasolevad laevad ei võimalda puhtalt kaubaveoga kulusid tagasi teenida. Mõju on kindlasti ka transiitkaupade veole. Eesti sadamate kaudu muutub kaubavedu kallimaks võrreldes kolmandate riikidega, mistõttu on sellel ka eeldatavasti mõju Kesk-Aasia transiidile.</w:t>
      </w:r>
      <w:r w:rsidR="00C72434" w:rsidRPr="003C1549">
        <w:rPr>
          <w:rFonts w:ascii="Times New Roman" w:eastAsia="Times New Roman" w:hAnsi="Times New Roman" w:cs="Times New Roman"/>
          <w:sz w:val="24"/>
          <w:szCs w:val="24"/>
        </w:rPr>
        <w:t xml:space="preserve"> Kuna Rail Baltic arendus soodustab ka põhja-lõunasuunalise kaubakoridori osatähtsust, siis on muudatusel mõju ka Eesti Soome vahelise kaubaliikluse kallinemisele.</w:t>
      </w:r>
      <w:r w:rsidRPr="003C1549">
        <w:rPr>
          <w:rFonts w:ascii="Times New Roman" w:eastAsia="Times New Roman" w:hAnsi="Times New Roman" w:cs="Times New Roman"/>
          <w:sz w:val="24"/>
          <w:szCs w:val="24"/>
        </w:rPr>
        <w:t xml:space="preserve"> Arvestades, et arvestatav hulk tööstuse ekspordist liigub meritsi ekspordina välja, siis kulude kasv kantakse üle ka tööstusele, mistõttu on süsteemil laiem mõju ka Eesti konkurentsivõimele, mitte ainult laevandusettevõtetele endile. Arvestades lisanduvaid kulusid, võib mõju ettevõtlusele, elanike ja leibkondade majanduslikule olukorrale hinnata oluliseks ning negatiivseks.</w:t>
      </w:r>
      <w:r w:rsidR="009D5B69" w:rsidRPr="003C1549">
        <w:rPr>
          <w:rFonts w:ascii="Times New Roman" w:eastAsia="Times New Roman" w:hAnsi="Times New Roman" w:cs="Times New Roman"/>
          <w:sz w:val="24"/>
          <w:szCs w:val="24"/>
        </w:rPr>
        <w:t xml:space="preserve"> Kui riigiabiload on kehtivad, on võimalik toetada Eesti laevandusettevõtjaid nende konkurentsi positsiooni tagamiseks läbi erinevate meetmete, sest lähiriikides on see praktika levinud. Eestil on hetkel riigiabiluba kehtiv tööjõukulude toetusmeetmeks reisilaevadel</w:t>
      </w:r>
      <w:r w:rsidR="00C35266" w:rsidRPr="003C1549">
        <w:rPr>
          <w:rFonts w:ascii="Times New Roman" w:eastAsia="Times New Roman" w:hAnsi="Times New Roman" w:cs="Times New Roman"/>
          <w:sz w:val="24"/>
          <w:szCs w:val="24"/>
        </w:rPr>
        <w:t>, mida on varasemalt riigieelarvest rahastatud</w:t>
      </w:r>
      <w:r w:rsidR="009D5B69" w:rsidRPr="003C1549">
        <w:rPr>
          <w:rFonts w:ascii="Times New Roman" w:eastAsia="Times New Roman" w:hAnsi="Times New Roman" w:cs="Times New Roman"/>
          <w:sz w:val="24"/>
          <w:szCs w:val="24"/>
        </w:rPr>
        <w:t xml:space="preserve">. Teadmata on hetkel sammud, mida teised riigid võivad teha oma </w:t>
      </w:r>
      <w:r w:rsidR="00F061C0">
        <w:rPr>
          <w:rFonts w:ascii="Times New Roman" w:eastAsia="Times New Roman" w:hAnsi="Times New Roman" w:cs="Times New Roman"/>
          <w:sz w:val="24"/>
          <w:szCs w:val="24"/>
        </w:rPr>
        <w:t xml:space="preserve">EL HKS’i kuuluvate </w:t>
      </w:r>
      <w:r w:rsidR="009D5B69" w:rsidRPr="003C1549">
        <w:rPr>
          <w:rFonts w:ascii="Times New Roman" w:eastAsia="Times New Roman" w:hAnsi="Times New Roman" w:cs="Times New Roman"/>
          <w:sz w:val="24"/>
          <w:szCs w:val="24"/>
        </w:rPr>
        <w:t>laevandusettevõtete toetuseks. Juhul</w:t>
      </w:r>
      <w:r w:rsidR="00F061C0">
        <w:rPr>
          <w:rFonts w:ascii="Times New Roman" w:eastAsia="Times New Roman" w:hAnsi="Times New Roman" w:cs="Times New Roman"/>
          <w:sz w:val="24"/>
          <w:szCs w:val="24"/>
        </w:rPr>
        <w:t>,</w:t>
      </w:r>
      <w:r w:rsidR="009D5B69" w:rsidRPr="003C1549">
        <w:rPr>
          <w:rFonts w:ascii="Times New Roman" w:eastAsia="Times New Roman" w:hAnsi="Times New Roman" w:cs="Times New Roman"/>
          <w:sz w:val="24"/>
          <w:szCs w:val="24"/>
        </w:rPr>
        <w:t xml:space="preserve"> kui teiste riikide poolt tulevad uued meetmed toetuseks, on vajalik Eestil</w:t>
      </w:r>
      <w:r w:rsidR="00F061C0">
        <w:rPr>
          <w:rFonts w:ascii="Times New Roman" w:eastAsia="Times New Roman" w:hAnsi="Times New Roman" w:cs="Times New Roman"/>
          <w:sz w:val="24"/>
          <w:szCs w:val="24"/>
        </w:rPr>
        <w:t xml:space="preserve"> kujunenud</w:t>
      </w:r>
      <w:r w:rsidR="009D5B69" w:rsidRPr="003C1549">
        <w:rPr>
          <w:rFonts w:ascii="Times New Roman" w:eastAsia="Times New Roman" w:hAnsi="Times New Roman" w:cs="Times New Roman"/>
          <w:sz w:val="24"/>
          <w:szCs w:val="24"/>
        </w:rPr>
        <w:t xml:space="preserve"> olukorda hinnata. </w:t>
      </w:r>
      <w:r w:rsidRPr="003C1549">
        <w:rPr>
          <w:rFonts w:ascii="Times New Roman" w:eastAsia="Times New Roman" w:hAnsi="Times New Roman" w:cs="Times New Roman"/>
          <w:sz w:val="24"/>
          <w:szCs w:val="24"/>
        </w:rPr>
        <w:t xml:space="preserve">Leevendusmeetmena on planeeritud, et süsteem rakendub järk-järgult ning eranditega, mis võimaldab turul stabiliseeruda ja pikemaajalised investeerimisotsused läbi mõelda. Samuti suunab riik </w:t>
      </w:r>
      <w:r w:rsidR="00AD7CCF" w:rsidRPr="003C1549">
        <w:rPr>
          <w:rFonts w:ascii="Times New Roman" w:eastAsia="Times New Roman" w:hAnsi="Times New Roman" w:cs="Times New Roman"/>
          <w:sz w:val="24"/>
          <w:szCs w:val="24"/>
        </w:rPr>
        <w:t xml:space="preserve">lähiaastatel </w:t>
      </w:r>
      <w:r w:rsidRPr="003C1549">
        <w:rPr>
          <w:rFonts w:ascii="Times New Roman" w:eastAsia="Times New Roman" w:hAnsi="Times New Roman" w:cs="Times New Roman"/>
          <w:sz w:val="24"/>
          <w:szCs w:val="24"/>
        </w:rPr>
        <w:t xml:space="preserve">sektorisse </w:t>
      </w:r>
      <w:r w:rsidR="00561744">
        <w:rPr>
          <w:rFonts w:ascii="Times New Roman" w:eastAsia="Times New Roman" w:hAnsi="Times New Roman" w:cs="Times New Roman"/>
          <w:sz w:val="24"/>
          <w:szCs w:val="24"/>
        </w:rPr>
        <w:t xml:space="preserve">25 miljonit </w:t>
      </w:r>
      <w:r w:rsidRPr="003C1549">
        <w:rPr>
          <w:rFonts w:ascii="Times New Roman" w:eastAsia="Times New Roman" w:hAnsi="Times New Roman" w:cs="Times New Roman"/>
          <w:sz w:val="24"/>
          <w:szCs w:val="24"/>
        </w:rPr>
        <w:t xml:space="preserve">lisaressursi, et vähendada ettevõtete kulu laevade ümberehitusel. </w:t>
      </w:r>
      <w:r w:rsidR="009D5B69" w:rsidRPr="003C1549">
        <w:rPr>
          <w:rFonts w:ascii="Times New Roman" w:eastAsia="Times New Roman" w:hAnsi="Times New Roman" w:cs="Times New Roman"/>
          <w:sz w:val="24"/>
          <w:szCs w:val="24"/>
        </w:rPr>
        <w:t xml:space="preserve"> Leevendusmee</w:t>
      </w:r>
      <w:r w:rsidR="006B6B96" w:rsidRPr="003C1549">
        <w:rPr>
          <w:rFonts w:ascii="Times New Roman" w:eastAsia="Times New Roman" w:hAnsi="Times New Roman" w:cs="Times New Roman"/>
          <w:sz w:val="24"/>
          <w:szCs w:val="24"/>
        </w:rPr>
        <w:t>tme</w:t>
      </w:r>
      <w:r w:rsidR="000A40FD">
        <w:rPr>
          <w:rFonts w:ascii="Times New Roman" w:eastAsia="Times New Roman" w:hAnsi="Times New Roman" w:cs="Times New Roman"/>
          <w:sz w:val="24"/>
          <w:szCs w:val="24"/>
        </w:rPr>
        <w:t xml:space="preserve">te rahastamine on võimalik ka teistest </w:t>
      </w:r>
      <w:r w:rsidR="009D5B69" w:rsidRPr="003C1549">
        <w:rPr>
          <w:rFonts w:ascii="Times New Roman" w:eastAsia="Times New Roman" w:hAnsi="Times New Roman" w:cs="Times New Roman"/>
          <w:sz w:val="24"/>
          <w:szCs w:val="24"/>
        </w:rPr>
        <w:t xml:space="preserve"> </w:t>
      </w:r>
      <w:r w:rsidR="000D465D" w:rsidRPr="003C1549">
        <w:rPr>
          <w:rFonts w:ascii="Times New Roman" w:eastAsia="Times New Roman" w:hAnsi="Times New Roman" w:cs="Times New Roman"/>
          <w:sz w:val="24"/>
          <w:szCs w:val="24"/>
        </w:rPr>
        <w:t>EL fondidest.</w:t>
      </w:r>
      <w:r w:rsidR="006B6B96" w:rsidRPr="003C1549">
        <w:rPr>
          <w:rFonts w:ascii="Times New Roman" w:eastAsia="Times New Roman" w:hAnsi="Times New Roman" w:cs="Times New Roman"/>
          <w:sz w:val="24"/>
          <w:szCs w:val="24"/>
        </w:rPr>
        <w:t xml:space="preserve"> A</w:t>
      </w:r>
      <w:r w:rsidR="000D465D" w:rsidRPr="003C1549">
        <w:rPr>
          <w:rFonts w:ascii="Times New Roman" w:eastAsia="Times New Roman" w:hAnsi="Times New Roman" w:cs="Times New Roman"/>
          <w:sz w:val="24"/>
          <w:szCs w:val="24"/>
        </w:rPr>
        <w:t>rvesta</w:t>
      </w:r>
      <w:r w:rsidR="006B6B96" w:rsidRPr="003C1549">
        <w:rPr>
          <w:rFonts w:ascii="Times New Roman" w:eastAsia="Times New Roman" w:hAnsi="Times New Roman" w:cs="Times New Roman"/>
          <w:sz w:val="24"/>
          <w:szCs w:val="24"/>
        </w:rPr>
        <w:t>ma peab, et</w:t>
      </w:r>
      <w:r w:rsidR="000A40FD">
        <w:rPr>
          <w:rFonts w:ascii="Times New Roman" w:eastAsia="Times New Roman" w:hAnsi="Times New Roman" w:cs="Times New Roman"/>
          <w:sz w:val="24"/>
          <w:szCs w:val="24"/>
        </w:rPr>
        <w:t xml:space="preserve"> </w:t>
      </w:r>
      <w:r w:rsidR="000D465D" w:rsidRPr="003C1549">
        <w:rPr>
          <w:rFonts w:ascii="Times New Roman" w:eastAsia="Times New Roman" w:hAnsi="Times New Roman" w:cs="Times New Roman"/>
          <w:sz w:val="24"/>
          <w:szCs w:val="24"/>
        </w:rPr>
        <w:t>uusehitiste investeeringu kapitalimahuk</w:t>
      </w:r>
      <w:r w:rsidR="006B6B96" w:rsidRPr="003C1549">
        <w:rPr>
          <w:rFonts w:ascii="Times New Roman" w:eastAsia="Times New Roman" w:hAnsi="Times New Roman" w:cs="Times New Roman"/>
          <w:sz w:val="24"/>
          <w:szCs w:val="24"/>
        </w:rPr>
        <w:t>ad</w:t>
      </w:r>
      <w:r w:rsidR="000D465D" w:rsidRPr="003C1549">
        <w:rPr>
          <w:rFonts w:ascii="Times New Roman" w:eastAsia="Times New Roman" w:hAnsi="Times New Roman" w:cs="Times New Roman"/>
          <w:sz w:val="24"/>
          <w:szCs w:val="24"/>
        </w:rPr>
        <w:t>,</w:t>
      </w:r>
      <w:r w:rsidR="006B6B96" w:rsidRPr="003C1549">
        <w:rPr>
          <w:rFonts w:ascii="Times New Roman" w:eastAsia="Times New Roman" w:hAnsi="Times New Roman" w:cs="Times New Roman"/>
          <w:sz w:val="24"/>
          <w:szCs w:val="24"/>
        </w:rPr>
        <w:t xml:space="preserve"> mistõttu</w:t>
      </w:r>
      <w:r w:rsidR="000D465D" w:rsidRPr="003C1549">
        <w:rPr>
          <w:rFonts w:ascii="Times New Roman" w:eastAsia="Times New Roman" w:hAnsi="Times New Roman" w:cs="Times New Roman"/>
          <w:sz w:val="24"/>
          <w:szCs w:val="24"/>
        </w:rPr>
        <w:t xml:space="preserve"> on antud meetme realiseerimine väga keeruline. </w:t>
      </w:r>
      <w:r w:rsidRPr="003C1549">
        <w:rPr>
          <w:rFonts w:ascii="Times New Roman" w:eastAsia="Times New Roman" w:hAnsi="Times New Roman" w:cs="Times New Roman"/>
          <w:sz w:val="24"/>
          <w:szCs w:val="24"/>
        </w:rPr>
        <w:t xml:space="preserve">Mõju keskkonnale on oluline ning positiivne. Keskkonnaameti töökoormuse negatiivse mõju leevenduseks võimaldatakse süsteemi rakendamise kulu katta </w:t>
      </w:r>
      <w:r w:rsidR="00FE1FB9" w:rsidRPr="003C1549">
        <w:rPr>
          <w:rFonts w:ascii="Times New Roman" w:eastAsia="Times New Roman" w:hAnsi="Times New Roman" w:cs="Times New Roman"/>
          <w:sz w:val="24"/>
          <w:szCs w:val="24"/>
        </w:rPr>
        <w:t xml:space="preserve">EL HKSi </w:t>
      </w:r>
      <w:r w:rsidRPr="003C1549">
        <w:rPr>
          <w:rFonts w:ascii="Times New Roman" w:eastAsia="Times New Roman" w:hAnsi="Times New Roman" w:cs="Times New Roman"/>
          <w:sz w:val="24"/>
          <w:szCs w:val="24"/>
        </w:rPr>
        <w:t>enampakkumistulust.</w:t>
      </w:r>
      <w:r w:rsidR="009D5B69" w:rsidRPr="003C1549">
        <w:rPr>
          <w:rFonts w:ascii="Times New Roman" w:eastAsia="Times New Roman" w:hAnsi="Times New Roman" w:cs="Times New Roman"/>
          <w:sz w:val="24"/>
          <w:szCs w:val="24"/>
        </w:rPr>
        <w:t xml:space="preserve"> </w:t>
      </w:r>
    </w:p>
    <w:p w14:paraId="47F70048" w14:textId="77777777" w:rsidR="0076013F" w:rsidRPr="003C1549" w:rsidRDefault="0076013F" w:rsidP="0076013F">
      <w:pPr>
        <w:tabs>
          <w:tab w:val="left" w:pos="6280"/>
        </w:tabs>
        <w:spacing w:after="0" w:line="240" w:lineRule="auto"/>
        <w:jc w:val="both"/>
        <w:rPr>
          <w:rFonts w:ascii="Times New Roman" w:eastAsia="Times New Roman" w:hAnsi="Times New Roman" w:cs="Times New Roman"/>
          <w:b/>
          <w:bCs/>
          <w:sz w:val="24"/>
          <w:szCs w:val="24"/>
        </w:rPr>
      </w:pPr>
    </w:p>
    <w:p w14:paraId="6316D7F8" w14:textId="7E16DA8E" w:rsidR="00DD0597" w:rsidRPr="003C1549" w:rsidRDefault="05454FD3" w:rsidP="006B4EE5">
      <w:pPr>
        <w:pStyle w:val="Standard"/>
        <w:widowControl/>
        <w:tabs>
          <w:tab w:val="left" w:pos="6280"/>
        </w:tabs>
        <w:jc w:val="both"/>
      </w:pPr>
      <w:r w:rsidRPr="003C1549">
        <w:rPr>
          <w:b/>
          <w:bCs/>
        </w:rPr>
        <w:t>Kavandatav muudatus I</w:t>
      </w:r>
      <w:r w:rsidR="005A6C1B" w:rsidRPr="003C1549">
        <w:rPr>
          <w:b/>
          <w:bCs/>
        </w:rPr>
        <w:t>V</w:t>
      </w:r>
      <w:r w:rsidRPr="003C1549">
        <w:rPr>
          <w:b/>
          <w:bCs/>
        </w:rPr>
        <w:t xml:space="preserve">: </w:t>
      </w:r>
      <w:r w:rsidR="65A687B8" w:rsidRPr="003C1549">
        <w:t>nõue kasutada ELi HKSi enampakkumisel saadud tulu 100% kliimapoliitika eesmärkide täitmiseks.</w:t>
      </w:r>
    </w:p>
    <w:p w14:paraId="7E6823CD" w14:textId="77777777" w:rsidR="00DD0597" w:rsidRPr="003C1549" w:rsidRDefault="00DD0597" w:rsidP="006B4EE5">
      <w:pPr>
        <w:pStyle w:val="Standard"/>
        <w:widowControl/>
        <w:tabs>
          <w:tab w:val="left" w:pos="6280"/>
        </w:tabs>
        <w:jc w:val="both"/>
        <w:rPr>
          <w:rFonts w:eastAsia="Times New Roman" w:cs="Times New Roman"/>
        </w:rPr>
      </w:pPr>
    </w:p>
    <w:p w14:paraId="339D2C7F" w14:textId="1B70F426" w:rsidR="00DD0597" w:rsidRPr="003C1549" w:rsidRDefault="197F48AB" w:rsidP="006B4EE5">
      <w:pPr>
        <w:pStyle w:val="Standard"/>
        <w:widowControl/>
        <w:jc w:val="both"/>
      </w:pPr>
      <w:r w:rsidRPr="003C1549">
        <w:rPr>
          <w:b/>
          <w:bCs/>
        </w:rPr>
        <w:lastRenderedPageBreak/>
        <w:t xml:space="preserve">Mõju valdkond: </w:t>
      </w:r>
      <w:r w:rsidR="2A983529" w:rsidRPr="003C1549">
        <w:t xml:space="preserve">mõju </w:t>
      </w:r>
      <w:r w:rsidR="04194619" w:rsidRPr="003C1549">
        <w:t xml:space="preserve">keskkonnale ja </w:t>
      </w:r>
      <w:r w:rsidR="30F82CB5" w:rsidRPr="003C1549">
        <w:t>riigieelarve</w:t>
      </w:r>
      <w:r w:rsidR="2A983529" w:rsidRPr="003C1549">
        <w:t>le</w:t>
      </w:r>
    </w:p>
    <w:p w14:paraId="1247B191" w14:textId="77777777" w:rsidR="00DD0597" w:rsidRPr="003C1549" w:rsidRDefault="00DD0597" w:rsidP="006B4EE5">
      <w:pPr>
        <w:pStyle w:val="Standard"/>
        <w:widowControl/>
        <w:jc w:val="both"/>
      </w:pPr>
    </w:p>
    <w:p w14:paraId="76887A49" w14:textId="4B1A9647" w:rsidR="00DD0597" w:rsidRPr="003C1549" w:rsidRDefault="6108454F" w:rsidP="006B4EE5">
      <w:pPr>
        <w:pStyle w:val="Standard"/>
        <w:widowControl/>
        <w:tabs>
          <w:tab w:val="left" w:pos="6280"/>
        </w:tabs>
        <w:jc w:val="both"/>
      </w:pPr>
      <w:r w:rsidRPr="003C1549">
        <w:rPr>
          <w:b/>
          <w:bCs/>
        </w:rPr>
        <w:t xml:space="preserve">Mõju kirjeldus: </w:t>
      </w:r>
      <w:r w:rsidR="00FB486A" w:rsidRPr="003C1549">
        <w:t>e</w:t>
      </w:r>
      <w:r w:rsidR="7B2EAB2C" w:rsidRPr="003C1549">
        <w:t xml:space="preserve">nampakkumisel saadud tulu kasutamine 100% kliimapoliitika ja energeetika eesmärkide täitmiseks </w:t>
      </w:r>
      <w:r w:rsidR="1D44E10B" w:rsidRPr="003C1549">
        <w:t>vähendab</w:t>
      </w:r>
      <w:r w:rsidR="7B2EAB2C" w:rsidRPr="003C1549">
        <w:t xml:space="preserve"> </w:t>
      </w:r>
      <w:r w:rsidR="1D44E10B" w:rsidRPr="003C1549">
        <w:t xml:space="preserve">otseselt </w:t>
      </w:r>
      <w:r w:rsidR="4957BED6" w:rsidRPr="003C1549">
        <w:t xml:space="preserve">kasvuhoonegaaside </w:t>
      </w:r>
      <w:r w:rsidR="1D44E10B" w:rsidRPr="003C1549">
        <w:t>hei</w:t>
      </w:r>
      <w:r w:rsidR="339FD1C5" w:rsidRPr="003C1549">
        <w:t>det</w:t>
      </w:r>
      <w:r w:rsidR="1D44E10B" w:rsidRPr="003C1549">
        <w:t xml:space="preserve"> ning mõjutab nimetatud </w:t>
      </w:r>
      <w:r w:rsidR="7B2EAB2C" w:rsidRPr="003C1549">
        <w:t xml:space="preserve">eesmärkide saavutamise ulatust ning </w:t>
      </w:r>
      <w:r w:rsidR="1D44E10B" w:rsidRPr="003C1549">
        <w:t xml:space="preserve">saavutamise </w:t>
      </w:r>
      <w:r w:rsidR="7B2EAB2C" w:rsidRPr="003C1549">
        <w:t>tempot. Arvestades viimaste aastate enampakkumiselt laekunud tulu mahtu</w:t>
      </w:r>
      <w:r w:rsidR="7900A54A" w:rsidRPr="003C1549">
        <w:t>,</w:t>
      </w:r>
      <w:r w:rsidR="7B2EAB2C" w:rsidRPr="003C1549">
        <w:t xml:space="preserve"> lisandub eesmärkide täitmiseks keskmiselt 120</w:t>
      </w:r>
      <w:r w:rsidR="40DC0F0D" w:rsidRPr="003C1549">
        <w:t>–</w:t>
      </w:r>
      <w:r w:rsidR="7B2EAB2C" w:rsidRPr="003C1549">
        <w:t>1</w:t>
      </w:r>
      <w:r w:rsidR="2E2D7B92" w:rsidRPr="003C1549">
        <w:t>6</w:t>
      </w:r>
      <w:r w:rsidR="7B2EAB2C" w:rsidRPr="003C1549">
        <w:t>0 miljonit eurot aastas.</w:t>
      </w:r>
      <w:r w:rsidR="0F12F38D" w:rsidRPr="003C1549">
        <w:t xml:space="preserve"> Summa sõltub ühiku hinnast, mistõttu tuleb arvestada võimalike kõikumistega.</w:t>
      </w:r>
      <w:r w:rsidR="7B2EAB2C" w:rsidRPr="003C1549">
        <w:t xml:space="preserve"> Sellises mahus lisainvesteeringu</w:t>
      </w:r>
      <w:r w:rsidR="00FB486A" w:rsidRPr="003C1549">
        <w:t>tel</w:t>
      </w:r>
      <w:r w:rsidR="7B2EAB2C" w:rsidRPr="003C1549">
        <w:t xml:space="preserve"> o</w:t>
      </w:r>
      <w:r w:rsidR="00FB486A" w:rsidRPr="003C1549">
        <w:t>n</w:t>
      </w:r>
      <w:r w:rsidR="7B2EAB2C" w:rsidRPr="003C1549">
        <w:t xml:space="preserve"> märkimisväär</w:t>
      </w:r>
      <w:r w:rsidR="00FB486A" w:rsidRPr="003C1549">
        <w:t>ne</w:t>
      </w:r>
      <w:r w:rsidR="7B2EAB2C" w:rsidRPr="003C1549">
        <w:t xml:space="preserve"> positiiv</w:t>
      </w:r>
      <w:r w:rsidR="00FB486A" w:rsidRPr="003C1549">
        <w:t>ne</w:t>
      </w:r>
      <w:r w:rsidR="7B2EAB2C" w:rsidRPr="003C1549">
        <w:t xml:space="preserve"> </w:t>
      </w:r>
      <w:r w:rsidR="00801BBB">
        <w:t>keskkonna</w:t>
      </w:r>
      <w:r w:rsidR="7B2EAB2C" w:rsidRPr="003C1549">
        <w:t>mõju.</w:t>
      </w:r>
      <w:r w:rsidR="40E076FE" w:rsidRPr="003C1549">
        <w:t xml:space="preserve"> </w:t>
      </w:r>
      <w:r w:rsidR="0F12F38D" w:rsidRPr="003C1549">
        <w:t>Alates 2024</w:t>
      </w:r>
      <w:r w:rsidR="0B684668" w:rsidRPr="003C1549">
        <w:t>.</w:t>
      </w:r>
      <w:r w:rsidR="0F12F38D" w:rsidRPr="003C1549">
        <w:t xml:space="preserve"> aastast </w:t>
      </w:r>
      <w:r w:rsidR="7C98ECC7" w:rsidRPr="003C1549">
        <w:t>kasvab</w:t>
      </w:r>
      <w:r w:rsidR="0F12F38D" w:rsidRPr="003C1549">
        <w:t xml:space="preserve"> riigi eelarvestrateegia lisas 5 määratud sihtotstarbeliste meetmete toetusvaldkondade loetelu</w:t>
      </w:r>
      <w:r w:rsidR="0B684668" w:rsidRPr="003C1549">
        <w:t>,</w:t>
      </w:r>
      <w:r w:rsidR="7C98ECC7" w:rsidRPr="003C1549">
        <w:t xml:space="preserve"> kuna eelarvevahendite kasv võimaldab toetada suuremat hulka valdkondi</w:t>
      </w:r>
      <w:r w:rsidR="0F12F38D" w:rsidRPr="003C1549">
        <w:t>.</w:t>
      </w:r>
    </w:p>
    <w:p w14:paraId="075C4DD3" w14:textId="77777777" w:rsidR="00DD0597" w:rsidRPr="003C1549" w:rsidRDefault="00DD0597" w:rsidP="006B4EE5">
      <w:pPr>
        <w:pStyle w:val="Standard"/>
        <w:widowControl/>
        <w:tabs>
          <w:tab w:val="left" w:pos="6280"/>
        </w:tabs>
        <w:jc w:val="both"/>
      </w:pPr>
    </w:p>
    <w:p w14:paraId="393F84ED" w14:textId="7FCA52FD" w:rsidR="00555031" w:rsidRPr="003C1549" w:rsidRDefault="4D009473" w:rsidP="006B4EE5">
      <w:pPr>
        <w:pStyle w:val="Standard"/>
        <w:widowControl/>
        <w:tabs>
          <w:tab w:val="left" w:pos="6280"/>
        </w:tabs>
        <w:jc w:val="both"/>
      </w:pPr>
      <w:r w:rsidRPr="003C1549">
        <w:rPr>
          <w:b/>
          <w:bCs/>
        </w:rPr>
        <w:t xml:space="preserve">Järeldus mõju olulisuse kohta: </w:t>
      </w:r>
      <w:r w:rsidR="50239339" w:rsidRPr="003C1549">
        <w:t xml:space="preserve">ELi HKS on toiminud alates 2005. aastast. </w:t>
      </w:r>
      <w:r w:rsidR="00FB486A" w:rsidRPr="003C1549">
        <w:t>S</w:t>
      </w:r>
      <w:r w:rsidR="50239339" w:rsidRPr="003C1549">
        <w:t xml:space="preserve">eadusega ei muudeta oluliselt  ELi HKSi toimimise </w:t>
      </w:r>
      <w:r w:rsidR="009D752A" w:rsidRPr="003C1549">
        <w:t xml:space="preserve">seniseid </w:t>
      </w:r>
      <w:r w:rsidR="50239339" w:rsidRPr="003C1549">
        <w:t>põhimõtteid</w:t>
      </w:r>
      <w:r w:rsidR="1A826187" w:rsidRPr="003C1549">
        <w:t>,</w:t>
      </w:r>
      <w:r w:rsidR="50239339" w:rsidRPr="003C1549">
        <w:t xml:space="preserve"> kuid tulu kasutamise põhimõtte muutmi</w:t>
      </w:r>
      <w:r w:rsidR="00FB486A" w:rsidRPr="003C1549">
        <w:t>sel</w:t>
      </w:r>
      <w:r w:rsidR="50239339" w:rsidRPr="003C1549">
        <w:t xml:space="preserve"> o</w:t>
      </w:r>
      <w:r w:rsidR="00FB486A" w:rsidRPr="003C1549">
        <w:t>n</w:t>
      </w:r>
      <w:r w:rsidR="32288FD7" w:rsidRPr="003C1549">
        <w:t xml:space="preserve"> oluli</w:t>
      </w:r>
      <w:r w:rsidR="00FB486A" w:rsidRPr="003C1549">
        <w:t>ne</w:t>
      </w:r>
      <w:r w:rsidR="32288FD7" w:rsidRPr="003C1549">
        <w:t xml:space="preserve"> </w:t>
      </w:r>
      <w:r w:rsidR="50239339" w:rsidRPr="003C1549">
        <w:t>positiiv</w:t>
      </w:r>
      <w:r w:rsidR="00FB486A" w:rsidRPr="003C1549">
        <w:t>ne</w:t>
      </w:r>
      <w:r w:rsidR="50239339" w:rsidRPr="003C1549">
        <w:t xml:space="preserve"> mõju </w:t>
      </w:r>
      <w:r w:rsidR="499B2C87" w:rsidRPr="003C1549">
        <w:t xml:space="preserve">kasvuhoonegaaside </w:t>
      </w:r>
      <w:r w:rsidR="50239339" w:rsidRPr="003C1549">
        <w:t xml:space="preserve">heite vähendamisele. </w:t>
      </w:r>
      <w:r w:rsidR="617B24BF" w:rsidRPr="003C1549">
        <w:t xml:space="preserve">Projektide </w:t>
      </w:r>
      <w:r w:rsidR="0EDA1A56" w:rsidRPr="003C1549">
        <w:t xml:space="preserve">ning meetmete </w:t>
      </w:r>
      <w:r w:rsidR="617B24BF" w:rsidRPr="003C1549">
        <w:t xml:space="preserve">elluviimisel on </w:t>
      </w:r>
      <w:r w:rsidR="0EDA1A56" w:rsidRPr="003C1549">
        <w:t xml:space="preserve">otsene </w:t>
      </w:r>
      <w:r w:rsidRPr="003C1549">
        <w:t xml:space="preserve">positiivne mõju </w:t>
      </w:r>
      <w:r w:rsidR="0EDA1A56" w:rsidRPr="003C1549">
        <w:t xml:space="preserve">kliima- ja energeetika eesmärkide täitmisele ning </w:t>
      </w:r>
      <w:r w:rsidRPr="003C1549">
        <w:t>looduskeskkonnale.</w:t>
      </w:r>
      <w:r w:rsidR="11C75413" w:rsidRPr="003C1549">
        <w:t xml:space="preserve"> Täpne keskkonnamõju selgub meetmete rakendamise lõpuks.</w:t>
      </w:r>
      <w:r w:rsidR="1D2266BD" w:rsidRPr="003C1549">
        <w:t xml:space="preserve"> </w:t>
      </w:r>
      <w:r w:rsidR="2969DF0F" w:rsidRPr="003C1549">
        <w:t xml:space="preserve">Samuti on vahendid toonud leevendust elanikele ja leibkondadele, kuna tulu on suunatud </w:t>
      </w:r>
      <w:r w:rsidR="00B1D35D" w:rsidRPr="003C1549">
        <w:t xml:space="preserve">suures mahus </w:t>
      </w:r>
      <w:r w:rsidR="2969DF0F" w:rsidRPr="003C1549">
        <w:t>otseselt inimeste igapäevaelu par</w:t>
      </w:r>
      <w:r w:rsidR="009D752A" w:rsidRPr="003C1549">
        <w:t>a</w:t>
      </w:r>
      <w:r w:rsidR="2969DF0F" w:rsidRPr="003C1549">
        <w:t>ndamisele. Näiteks energiakriisi aastatel kom</w:t>
      </w:r>
      <w:r w:rsidR="4AA34DD0" w:rsidRPr="003C1549">
        <w:t xml:space="preserve">penseeriti vähemkindlustatud perekondadele elektrienergia kõrget hinda, soetatud on ronge, renoveeritud valitsuse ja kohaliku omavalitsuse </w:t>
      </w:r>
      <w:r w:rsidR="009D752A" w:rsidRPr="003C1549">
        <w:t xml:space="preserve">üksuste </w:t>
      </w:r>
      <w:r w:rsidR="4AA34DD0" w:rsidRPr="003C1549">
        <w:t>hooneid</w:t>
      </w:r>
      <w:r w:rsidR="16323F9A" w:rsidRPr="003C1549">
        <w:t xml:space="preserve"> </w:t>
      </w:r>
      <w:r w:rsidR="009D752A" w:rsidRPr="003C1549">
        <w:t>ja</w:t>
      </w:r>
      <w:r w:rsidR="4AA34DD0" w:rsidRPr="003C1549">
        <w:t xml:space="preserve"> korterelamuid,</w:t>
      </w:r>
      <w:r w:rsidR="4AE33083" w:rsidRPr="003C1549">
        <w:t xml:space="preserve"> toetatud </w:t>
      </w:r>
      <w:r w:rsidR="009D752A" w:rsidRPr="003C1549">
        <w:t>suure</w:t>
      </w:r>
      <w:r w:rsidR="4AE33083" w:rsidRPr="003C1549">
        <w:t xml:space="preserve"> üleujutusriskiga piirkondade toimetulekut</w:t>
      </w:r>
      <w:r w:rsidR="394610F8" w:rsidRPr="003C1549">
        <w:t>.</w:t>
      </w:r>
    </w:p>
    <w:p w14:paraId="4AC86F75" w14:textId="77777777" w:rsidR="00555031" w:rsidRPr="003C1549" w:rsidRDefault="4D009473" w:rsidP="006B4EE5">
      <w:pPr>
        <w:pStyle w:val="Standard"/>
        <w:widowControl/>
        <w:tabs>
          <w:tab w:val="left" w:pos="6280"/>
        </w:tabs>
        <w:jc w:val="both"/>
      </w:pPr>
      <w:r w:rsidRPr="003C1549">
        <w:t xml:space="preserve">Kavandatud muudatusel puudub </w:t>
      </w:r>
      <w:r w:rsidR="041ABF6D" w:rsidRPr="003C1549">
        <w:t>oluline</w:t>
      </w:r>
      <w:r w:rsidRPr="003C1549">
        <w:t xml:space="preserve"> mõju riigiasutuste ja kohaliku omavalitsuse töökorraldusele.</w:t>
      </w:r>
    </w:p>
    <w:p w14:paraId="79CBB518" w14:textId="7EFCA74E" w:rsidR="0D75A30A" w:rsidRPr="003C1549" w:rsidRDefault="059DA60E" w:rsidP="006B4EE5">
      <w:pPr>
        <w:pStyle w:val="Standard"/>
        <w:widowControl/>
        <w:tabs>
          <w:tab w:val="left" w:pos="6280"/>
        </w:tabs>
        <w:jc w:val="both"/>
      </w:pPr>
      <w:r w:rsidRPr="003C1549">
        <w:t>Mõju riigieelarvele oleneb laekuvast enampakkumistulu</w:t>
      </w:r>
      <w:r w:rsidR="00FB486A" w:rsidRPr="003C1549">
        <w:t>st</w:t>
      </w:r>
      <w:r w:rsidRPr="003C1549">
        <w:t xml:space="preserve">, mis </w:t>
      </w:r>
      <w:r w:rsidR="21DBBE6D" w:rsidRPr="003C1549">
        <w:t xml:space="preserve">omakorda </w:t>
      </w:r>
      <w:r w:rsidR="00FB486A" w:rsidRPr="003C1549">
        <w:t xml:space="preserve">sõltub </w:t>
      </w:r>
      <w:r w:rsidRPr="003C1549">
        <w:t>oksjonitel kujunevast ühikuhinnast.</w:t>
      </w:r>
      <w:r w:rsidR="5A1A0D3A" w:rsidRPr="003C1549">
        <w:t xml:space="preserve"> Kuna vaatamata ühikuhinna suurusele on tegemist </w:t>
      </w:r>
      <w:r w:rsidR="3FD31637" w:rsidRPr="003C1549">
        <w:t xml:space="preserve">märkimisväärse </w:t>
      </w:r>
      <w:r w:rsidR="5A1A0D3A" w:rsidRPr="003C1549">
        <w:t>lisatul</w:t>
      </w:r>
      <w:r w:rsidR="45B57A79" w:rsidRPr="003C1549">
        <w:t>uga, siis on süsteemi olemasolu</w:t>
      </w:r>
      <w:r w:rsidR="00FB486A" w:rsidRPr="003C1549">
        <w:t>l</w:t>
      </w:r>
      <w:r w:rsidR="45B57A79" w:rsidRPr="003C1549">
        <w:t xml:space="preserve"> riigieelarvele oluli</w:t>
      </w:r>
      <w:r w:rsidR="00FB486A" w:rsidRPr="003C1549">
        <w:t>ne</w:t>
      </w:r>
      <w:r w:rsidR="45B57A79" w:rsidRPr="003C1549">
        <w:t xml:space="preserve"> positiiv</w:t>
      </w:r>
      <w:r w:rsidR="00FB486A" w:rsidRPr="003C1549">
        <w:t>ne</w:t>
      </w:r>
      <w:r w:rsidR="45B57A79" w:rsidRPr="003C1549">
        <w:t xml:space="preserve"> mõju.</w:t>
      </w:r>
    </w:p>
    <w:p w14:paraId="0E70C35D" w14:textId="1BE903CD" w:rsidR="00007506" w:rsidRPr="003C1549" w:rsidRDefault="00007506" w:rsidP="006B4EE5">
      <w:pPr>
        <w:pStyle w:val="Standard"/>
        <w:widowControl/>
        <w:tabs>
          <w:tab w:val="left" w:pos="5448"/>
        </w:tabs>
        <w:jc w:val="both"/>
      </w:pPr>
    </w:p>
    <w:p w14:paraId="17039144" w14:textId="77777777" w:rsidR="00007506" w:rsidRPr="003C1549" w:rsidRDefault="00007506" w:rsidP="006B4EE5">
      <w:pPr>
        <w:pStyle w:val="Standard"/>
        <w:widowControl/>
        <w:jc w:val="both"/>
        <w:rPr>
          <w:b/>
          <w:bCs/>
        </w:rPr>
      </w:pPr>
      <w:r w:rsidRPr="003C1549">
        <w:rPr>
          <w:rFonts w:eastAsia="Times New Roman" w:cs="Times New Roman"/>
          <w:b/>
          <w:bCs/>
        </w:rPr>
        <w:t xml:space="preserve">7. </w:t>
      </w:r>
      <w:r w:rsidRPr="003C1549">
        <w:rPr>
          <w:b/>
          <w:bCs/>
        </w:rPr>
        <w:t>Seaduse rakendamisega seotud tegevused, vajalikud kulud ja seaduse rakendamise eeldatavad tulud</w:t>
      </w:r>
    </w:p>
    <w:p w14:paraId="7EE8A64E" w14:textId="77777777" w:rsidR="00007506" w:rsidRPr="003C1549" w:rsidRDefault="00007506" w:rsidP="006B4EE5">
      <w:pPr>
        <w:pStyle w:val="Textbody"/>
        <w:widowControl/>
        <w:autoSpaceDE w:val="0"/>
        <w:spacing w:after="0"/>
        <w:jc w:val="both"/>
        <w:rPr>
          <w:rFonts w:eastAsia="Times New Roman" w:cs="Times New Roman"/>
          <w:b/>
          <w:bCs/>
        </w:rPr>
      </w:pPr>
    </w:p>
    <w:p w14:paraId="144D3195" w14:textId="34F2FDF9" w:rsidR="008E32D7" w:rsidRPr="003C1549" w:rsidRDefault="00DE0FCD" w:rsidP="006B4EE5">
      <w:pPr>
        <w:pStyle w:val="Standard"/>
        <w:widowControl/>
        <w:tabs>
          <w:tab w:val="left" w:pos="1620"/>
        </w:tabs>
        <w:jc w:val="both"/>
        <w:rPr>
          <w:rFonts w:eastAsia="Calibri, 'Century Gothic'" w:cs="Calibri, 'Century Gothic'"/>
        </w:rPr>
      </w:pPr>
      <w:r w:rsidRPr="003C1549">
        <w:rPr>
          <w:rFonts w:eastAsia="Calibri, 'Century Gothic'" w:cs="Calibri, 'Century Gothic'"/>
        </w:rPr>
        <w:t>Meretranspordi ja t</w:t>
      </w:r>
      <w:r w:rsidR="00960388" w:rsidRPr="003C1549">
        <w:rPr>
          <w:rFonts w:eastAsia="Calibri, 'Century Gothic'" w:cs="Calibri, 'Century Gothic'"/>
        </w:rPr>
        <w:t xml:space="preserve">eise kauplemissüsteemiga lisanduvad enampakkumistulud on riigi eelarvestrateegia tulubaasis arvestatud. </w:t>
      </w:r>
    </w:p>
    <w:p w14:paraId="79426CFA" w14:textId="77777777" w:rsidR="00F6489A" w:rsidRPr="003C1549" w:rsidRDefault="00F6489A" w:rsidP="006B4EE5">
      <w:pPr>
        <w:pStyle w:val="Standard"/>
        <w:widowControl/>
        <w:tabs>
          <w:tab w:val="left" w:pos="1620"/>
        </w:tabs>
        <w:jc w:val="both"/>
        <w:rPr>
          <w:rFonts w:eastAsia="Calibri, 'Century Gothic'" w:cs="Calibri, 'Century Gothic'"/>
        </w:rPr>
      </w:pPr>
    </w:p>
    <w:p w14:paraId="6A135A97" w14:textId="5113774F" w:rsidR="00BB2B04" w:rsidRPr="003C1549" w:rsidRDefault="00D31DCF" w:rsidP="006B4EE5">
      <w:pPr>
        <w:pStyle w:val="Standard"/>
        <w:widowControl/>
        <w:tabs>
          <w:tab w:val="left" w:pos="1620"/>
        </w:tabs>
        <w:jc w:val="both"/>
        <w:rPr>
          <w:rFonts w:eastAsia="Times New Roman" w:cs="Times New Roman"/>
        </w:rPr>
      </w:pPr>
      <w:r w:rsidRPr="003C1549">
        <w:rPr>
          <w:rFonts w:eastAsia="Times New Roman" w:cs="Times New Roman"/>
        </w:rPr>
        <w:t xml:space="preserve">Kuna </w:t>
      </w:r>
      <w:r w:rsidR="009E02A9" w:rsidRPr="003C1549">
        <w:rPr>
          <w:rFonts w:eastAsia="Times New Roman" w:cs="Times New Roman"/>
        </w:rPr>
        <w:t>ELi HKS</w:t>
      </w:r>
      <w:r w:rsidR="2B62FF7D" w:rsidRPr="003C1549">
        <w:rPr>
          <w:rFonts w:eastAsia="Times New Roman" w:cs="Times New Roman"/>
        </w:rPr>
        <w:t xml:space="preserve"> </w:t>
      </w:r>
      <w:r w:rsidR="7B85AEDC" w:rsidRPr="003C1549">
        <w:rPr>
          <w:rFonts w:eastAsia="Times New Roman" w:cs="Times New Roman"/>
        </w:rPr>
        <w:t>laiene</w:t>
      </w:r>
      <w:r w:rsidRPr="003C1549">
        <w:rPr>
          <w:rFonts w:eastAsia="Times New Roman" w:cs="Times New Roman"/>
        </w:rPr>
        <w:t>b,</w:t>
      </w:r>
      <w:r w:rsidR="7B85AEDC" w:rsidRPr="003C1549">
        <w:rPr>
          <w:rFonts w:eastAsia="Times New Roman" w:cs="Times New Roman"/>
        </w:rPr>
        <w:t xml:space="preserve"> suureneb </w:t>
      </w:r>
      <w:r w:rsidR="2B62FF7D" w:rsidRPr="003C1549">
        <w:rPr>
          <w:rFonts w:eastAsia="Times New Roman" w:cs="Times New Roman"/>
        </w:rPr>
        <w:t>Keskkonnaameti</w:t>
      </w:r>
      <w:r w:rsidR="3FFE97B6" w:rsidRPr="003C1549">
        <w:rPr>
          <w:rFonts w:eastAsia="Times New Roman" w:cs="Times New Roman"/>
        </w:rPr>
        <w:t xml:space="preserve"> kui rakendusasutuse töökoormus.</w:t>
      </w:r>
      <w:r w:rsidR="5326EE66" w:rsidRPr="003C1549">
        <w:rPr>
          <w:rFonts w:eastAsia="Times New Roman" w:cs="Times New Roman"/>
        </w:rPr>
        <w:t xml:space="preserve"> </w:t>
      </w:r>
      <w:r w:rsidR="3FFE97B6" w:rsidRPr="003C1549">
        <w:rPr>
          <w:rFonts w:eastAsia="Times New Roman" w:cs="Times New Roman"/>
        </w:rPr>
        <w:t>Se</w:t>
      </w:r>
      <w:r w:rsidRPr="003C1549">
        <w:rPr>
          <w:rFonts w:eastAsia="Times New Roman" w:cs="Times New Roman"/>
        </w:rPr>
        <w:t>etõttu</w:t>
      </w:r>
      <w:r w:rsidR="3FFE97B6" w:rsidRPr="003C1549">
        <w:rPr>
          <w:rFonts w:eastAsia="Times New Roman" w:cs="Times New Roman"/>
        </w:rPr>
        <w:t xml:space="preserve"> </w:t>
      </w:r>
      <w:r w:rsidR="2B62FF7D" w:rsidRPr="003C1549">
        <w:rPr>
          <w:rFonts w:eastAsia="Times New Roman" w:cs="Times New Roman"/>
        </w:rPr>
        <w:t>on vaja</w:t>
      </w:r>
      <w:r w:rsidRPr="003C1549">
        <w:rPr>
          <w:rFonts w:eastAsia="Times New Roman" w:cs="Times New Roman"/>
        </w:rPr>
        <w:t xml:space="preserve"> luua uusi</w:t>
      </w:r>
      <w:r w:rsidR="2B62FF7D" w:rsidRPr="003C1549">
        <w:rPr>
          <w:rFonts w:eastAsia="Times New Roman" w:cs="Times New Roman"/>
        </w:rPr>
        <w:t xml:space="preserve"> ametikoh</w:t>
      </w:r>
      <w:r w:rsidR="11C264AF" w:rsidRPr="003C1549">
        <w:rPr>
          <w:rFonts w:eastAsia="Times New Roman" w:cs="Times New Roman"/>
        </w:rPr>
        <w:t>t</w:t>
      </w:r>
      <w:r w:rsidRPr="003C1549">
        <w:rPr>
          <w:rFonts w:eastAsia="Times New Roman" w:cs="Times New Roman"/>
        </w:rPr>
        <w:t>i</w:t>
      </w:r>
      <w:r w:rsidR="7D444F55" w:rsidRPr="003C1549">
        <w:rPr>
          <w:rFonts w:eastAsia="Times New Roman" w:cs="Times New Roman"/>
        </w:rPr>
        <w:t xml:space="preserve"> ja </w:t>
      </w:r>
      <w:r w:rsidRPr="003C1549">
        <w:rPr>
          <w:rFonts w:eastAsia="Times New Roman" w:cs="Times New Roman"/>
        </w:rPr>
        <w:t xml:space="preserve">katta </w:t>
      </w:r>
      <w:r w:rsidR="7D444F55" w:rsidRPr="003C1549">
        <w:rPr>
          <w:rFonts w:eastAsia="Times New Roman" w:cs="Times New Roman"/>
        </w:rPr>
        <w:t>nende</w:t>
      </w:r>
      <w:r w:rsidR="2B62FF7D" w:rsidRPr="003C1549">
        <w:rPr>
          <w:rFonts w:eastAsia="Times New Roman" w:cs="Times New Roman"/>
        </w:rPr>
        <w:t xml:space="preserve"> kulud</w:t>
      </w:r>
      <w:r w:rsidRPr="003C1549">
        <w:rPr>
          <w:rFonts w:eastAsia="Times New Roman" w:cs="Times New Roman"/>
        </w:rPr>
        <w:t>.</w:t>
      </w:r>
      <w:r w:rsidR="2B62FF7D" w:rsidRPr="003C1549">
        <w:rPr>
          <w:rFonts w:eastAsia="Times New Roman" w:cs="Times New Roman"/>
        </w:rPr>
        <w:t xml:space="preserve"> </w:t>
      </w:r>
      <w:r w:rsidR="219B0B19" w:rsidRPr="003C1549">
        <w:rPr>
          <w:rFonts w:eastAsia="Times New Roman" w:cs="Times New Roman"/>
        </w:rPr>
        <w:t>S</w:t>
      </w:r>
      <w:r w:rsidR="2B62FF7D" w:rsidRPr="003C1549">
        <w:rPr>
          <w:rFonts w:eastAsia="Times New Roman" w:cs="Times New Roman"/>
        </w:rPr>
        <w:t>eaduse § 1</w:t>
      </w:r>
      <w:r w:rsidR="219B0B19" w:rsidRPr="003C1549">
        <w:rPr>
          <w:rFonts w:eastAsia="Times New Roman" w:cs="Times New Roman"/>
        </w:rPr>
        <w:t>61</w:t>
      </w:r>
      <w:r w:rsidR="2B62FF7D" w:rsidRPr="003C1549">
        <w:rPr>
          <w:rFonts w:eastAsia="Times New Roman" w:cs="Times New Roman"/>
        </w:rPr>
        <w:t xml:space="preserve"> punkti </w:t>
      </w:r>
      <w:r w:rsidR="219B0B19" w:rsidRPr="003C1549">
        <w:rPr>
          <w:rFonts w:eastAsia="Times New Roman" w:cs="Times New Roman"/>
        </w:rPr>
        <w:t xml:space="preserve">11 </w:t>
      </w:r>
      <w:r w:rsidR="2B62FF7D" w:rsidRPr="003C1549">
        <w:rPr>
          <w:rFonts w:eastAsia="Times New Roman" w:cs="Times New Roman"/>
        </w:rPr>
        <w:t xml:space="preserve">kohaselt kaetakse kauplemissüsteemi rakendamise kulud lubatud heitkoguse ühikute enampakkumise müügist saadud </w:t>
      </w:r>
      <w:commentRangeStart w:id="43"/>
      <w:r w:rsidR="2B62FF7D" w:rsidRPr="003C1549">
        <w:rPr>
          <w:rFonts w:eastAsia="Times New Roman" w:cs="Times New Roman"/>
        </w:rPr>
        <w:t>tuludest</w:t>
      </w:r>
      <w:commentRangeEnd w:id="43"/>
      <w:r w:rsidR="00782E5B">
        <w:rPr>
          <w:rStyle w:val="Kommentaariviide"/>
          <w:rFonts w:asciiTheme="minorHAnsi" w:eastAsiaTheme="minorHAnsi" w:hAnsiTheme="minorHAnsi" w:cstheme="minorBidi"/>
          <w:kern w:val="0"/>
          <w:lang w:eastAsia="en-US"/>
        </w:rPr>
        <w:commentReference w:id="43"/>
      </w:r>
      <w:r w:rsidR="2B62FF7D" w:rsidRPr="003C1549">
        <w:rPr>
          <w:rFonts w:eastAsia="Times New Roman" w:cs="Times New Roman"/>
        </w:rPr>
        <w:t>.</w:t>
      </w:r>
      <w:r w:rsidR="319FDECF" w:rsidRPr="003C1549">
        <w:rPr>
          <w:rFonts w:eastAsia="Times New Roman" w:cs="Times New Roman"/>
        </w:rPr>
        <w:t xml:space="preserve"> On oluline tagada, et Keskkonnaametile seaduse</w:t>
      </w:r>
      <w:r w:rsidRPr="003C1549">
        <w:rPr>
          <w:rFonts w:eastAsia="Times New Roman" w:cs="Times New Roman"/>
        </w:rPr>
        <w:t xml:space="preserve">ga </w:t>
      </w:r>
      <w:r w:rsidR="319FDECF" w:rsidRPr="003C1549">
        <w:rPr>
          <w:rFonts w:eastAsia="Times New Roman" w:cs="Times New Roman"/>
        </w:rPr>
        <w:t>ELi HKSi rakendamise</w:t>
      </w:r>
      <w:r w:rsidRPr="003C1549">
        <w:rPr>
          <w:rFonts w:eastAsia="Times New Roman" w:cs="Times New Roman"/>
        </w:rPr>
        <w:t>ks seatud</w:t>
      </w:r>
      <w:r w:rsidR="319FDECF" w:rsidRPr="003C1549">
        <w:rPr>
          <w:rFonts w:eastAsia="Times New Roman" w:cs="Times New Roman"/>
        </w:rPr>
        <w:t xml:space="preserve"> t</w:t>
      </w:r>
      <w:r w:rsidR="42393739" w:rsidRPr="003C1549">
        <w:rPr>
          <w:rFonts w:eastAsia="Times New Roman" w:cs="Times New Roman"/>
        </w:rPr>
        <w:t xml:space="preserve">egevuste kulude katteks </w:t>
      </w:r>
      <w:r w:rsidRPr="003C1549">
        <w:rPr>
          <w:rFonts w:eastAsia="Times New Roman" w:cs="Times New Roman"/>
        </w:rPr>
        <w:t xml:space="preserve">tehakse </w:t>
      </w:r>
      <w:r w:rsidR="42393739" w:rsidRPr="003C1549">
        <w:rPr>
          <w:rFonts w:eastAsia="Times New Roman" w:cs="Times New Roman"/>
        </w:rPr>
        <w:t>raha</w:t>
      </w:r>
      <w:r w:rsidR="4CE142FC" w:rsidRPr="003C1549">
        <w:rPr>
          <w:rFonts w:eastAsia="Times New Roman" w:cs="Times New Roman"/>
        </w:rPr>
        <w:t xml:space="preserve"> eraldamise otsus ettevaatavalt pikaajalise</w:t>
      </w:r>
      <w:r w:rsidR="6C4D49A1" w:rsidRPr="003C1549">
        <w:rPr>
          <w:rFonts w:eastAsia="Times New Roman" w:cs="Times New Roman"/>
        </w:rPr>
        <w:t>na</w:t>
      </w:r>
      <w:r w:rsidR="4CE142FC" w:rsidRPr="003C1549">
        <w:rPr>
          <w:rFonts w:eastAsia="Times New Roman" w:cs="Times New Roman"/>
        </w:rPr>
        <w:t>, arvestades majanduse ja tööturu näitajaid</w:t>
      </w:r>
      <w:r w:rsidR="4610B100" w:rsidRPr="003C1549">
        <w:rPr>
          <w:rFonts w:eastAsia="Times New Roman" w:cs="Times New Roman"/>
        </w:rPr>
        <w:t xml:space="preserve"> ning asjakohase töökoormuse </w:t>
      </w:r>
      <w:commentRangeStart w:id="44"/>
      <w:r w:rsidR="4610B100" w:rsidRPr="003C1549">
        <w:rPr>
          <w:rFonts w:eastAsia="Times New Roman" w:cs="Times New Roman"/>
        </w:rPr>
        <w:t>prognoosi</w:t>
      </w:r>
      <w:commentRangeEnd w:id="44"/>
      <w:r w:rsidR="00D54DFE">
        <w:rPr>
          <w:rStyle w:val="Kommentaariviide"/>
          <w:rFonts w:asciiTheme="minorHAnsi" w:eastAsiaTheme="minorHAnsi" w:hAnsiTheme="minorHAnsi" w:cstheme="minorBidi"/>
          <w:kern w:val="0"/>
          <w:lang w:eastAsia="en-US"/>
        </w:rPr>
        <w:commentReference w:id="44"/>
      </w:r>
      <w:r w:rsidR="4CE142FC" w:rsidRPr="003C1549">
        <w:rPr>
          <w:rFonts w:eastAsia="Times New Roman" w:cs="Times New Roman"/>
        </w:rPr>
        <w:t>.</w:t>
      </w:r>
    </w:p>
    <w:p w14:paraId="15407EFD" w14:textId="77777777" w:rsidR="00BB2B04" w:rsidRPr="003C1549" w:rsidRDefault="00BB2B04" w:rsidP="006B4EE5">
      <w:pPr>
        <w:pStyle w:val="Standard"/>
        <w:widowControl/>
        <w:tabs>
          <w:tab w:val="left" w:pos="1620"/>
        </w:tabs>
        <w:jc w:val="both"/>
        <w:rPr>
          <w:rFonts w:eastAsia="Times New Roman" w:cs="Times New Roman"/>
        </w:rPr>
      </w:pPr>
    </w:p>
    <w:p w14:paraId="751E5AAD" w14:textId="77777777" w:rsidR="00007506" w:rsidRPr="003C1549" w:rsidRDefault="00007506" w:rsidP="006B4EE5">
      <w:pPr>
        <w:pStyle w:val="Standard"/>
        <w:widowControl/>
        <w:jc w:val="both"/>
        <w:rPr>
          <w:rFonts w:eastAsia="Times New Roman" w:cs="Times New Roman"/>
          <w:b/>
          <w:bCs/>
        </w:rPr>
      </w:pPr>
      <w:r w:rsidRPr="003C1549">
        <w:rPr>
          <w:rFonts w:eastAsia="Times New Roman" w:cs="Times New Roman"/>
          <w:b/>
          <w:bCs/>
        </w:rPr>
        <w:t>8. Rakendusaktid</w:t>
      </w:r>
    </w:p>
    <w:p w14:paraId="28899550" w14:textId="77777777" w:rsidR="00007506" w:rsidRPr="003C1549" w:rsidRDefault="00007506" w:rsidP="006B4EE5">
      <w:pPr>
        <w:pStyle w:val="Standard"/>
        <w:widowControl/>
        <w:jc w:val="both"/>
        <w:rPr>
          <w:rFonts w:eastAsia="Times New Roman" w:cs="Times New Roman"/>
        </w:rPr>
      </w:pPr>
    </w:p>
    <w:p w14:paraId="3DC164E6" w14:textId="49EEF9C6" w:rsidR="000B1DDC" w:rsidRPr="003C1549" w:rsidRDefault="000B1DDC" w:rsidP="006B4EE5">
      <w:pPr>
        <w:pStyle w:val="Standard"/>
        <w:widowControl/>
        <w:jc w:val="both"/>
        <w:rPr>
          <w:rFonts w:eastAsia="Times New Roman" w:cs="Times New Roman"/>
        </w:rPr>
      </w:pPr>
      <w:r w:rsidRPr="003C1549">
        <w:rPr>
          <w:rFonts w:eastAsia="Times New Roman" w:cs="Times New Roman"/>
        </w:rPr>
        <w:t>Muuta tuleb järgmisi määruseid:</w:t>
      </w:r>
    </w:p>
    <w:p w14:paraId="4131D848" w14:textId="06C623A2" w:rsidR="00007506" w:rsidRPr="003C1549" w:rsidRDefault="00007506" w:rsidP="006B4EE5">
      <w:pPr>
        <w:pStyle w:val="Standard"/>
        <w:widowControl/>
        <w:jc w:val="both"/>
        <w:rPr>
          <w:rFonts w:eastAsia="Times New Roman" w:cs="Times New Roman"/>
        </w:rPr>
      </w:pPr>
      <w:r w:rsidRPr="003C1549">
        <w:rPr>
          <w:rFonts w:eastAsia="Times New Roman" w:cs="Times New Roman"/>
        </w:rPr>
        <w:t xml:space="preserve">1) </w:t>
      </w:r>
      <w:r w:rsidR="009E02A9" w:rsidRPr="003C1549">
        <w:rPr>
          <w:rFonts w:eastAsia="Times New Roman" w:cs="Times New Roman"/>
        </w:rPr>
        <w:t>k</w:t>
      </w:r>
      <w:r w:rsidRPr="003C1549">
        <w:rPr>
          <w:rFonts w:eastAsia="Times New Roman" w:cs="Times New Roman"/>
        </w:rPr>
        <w:t xml:space="preserve">eskkonnaministri 7. detsembri 2016. a määrus nr 64 „Kasvuhoonegaaside heitkoguse ühikutega kauplemise kord“. </w:t>
      </w:r>
      <w:r w:rsidR="000B1DDC" w:rsidRPr="003C1549">
        <w:rPr>
          <w:rFonts w:eastAsia="Times New Roman" w:cs="Times New Roman"/>
        </w:rPr>
        <w:t>E</w:t>
      </w:r>
      <w:r w:rsidRPr="003C1549">
        <w:rPr>
          <w:rFonts w:eastAsia="Times New Roman" w:cs="Times New Roman"/>
        </w:rPr>
        <w:t xml:space="preserve">elnõu kavand on esitatud seletuskirja lisas </w:t>
      </w:r>
      <w:r w:rsidR="00151B5A" w:rsidRPr="003C1549">
        <w:rPr>
          <w:rFonts w:eastAsia="Times New Roman" w:cs="Times New Roman"/>
        </w:rPr>
        <w:t>3</w:t>
      </w:r>
      <w:r w:rsidR="000B1DDC" w:rsidRPr="003C1549">
        <w:rPr>
          <w:rFonts w:eastAsia="Times New Roman" w:cs="Times New Roman"/>
        </w:rPr>
        <w:t>;</w:t>
      </w:r>
    </w:p>
    <w:p w14:paraId="781077E5" w14:textId="074FD99C" w:rsidR="007E4FC5" w:rsidRPr="003C1549" w:rsidRDefault="007E4FC5" w:rsidP="006B4EE5">
      <w:pPr>
        <w:pStyle w:val="Standard"/>
        <w:widowControl/>
        <w:jc w:val="both"/>
        <w:rPr>
          <w:rFonts w:eastAsia="Times New Roman" w:cs="Times New Roman"/>
        </w:rPr>
      </w:pPr>
    </w:p>
    <w:p w14:paraId="3496ED68" w14:textId="4397220C" w:rsidR="007E4FC5" w:rsidRPr="003C1549" w:rsidRDefault="037B56A7" w:rsidP="006B4EE5">
      <w:pPr>
        <w:pStyle w:val="Standard"/>
        <w:widowControl/>
        <w:jc w:val="both"/>
        <w:rPr>
          <w:rFonts w:eastAsia="Times New Roman" w:cs="Times New Roman"/>
        </w:rPr>
      </w:pPr>
      <w:r w:rsidRPr="003C1549">
        <w:rPr>
          <w:rFonts w:eastAsia="Times New Roman" w:cs="Times New Roman"/>
        </w:rPr>
        <w:t>2</w:t>
      </w:r>
      <w:r w:rsidR="007E4FC5" w:rsidRPr="003C1549">
        <w:rPr>
          <w:rFonts w:eastAsia="Times New Roman" w:cs="Times New Roman"/>
        </w:rPr>
        <w:t>) Vabariigi Valitsuse 1.</w:t>
      </w:r>
      <w:r w:rsidR="00555031" w:rsidRPr="003C1549">
        <w:rPr>
          <w:rFonts w:eastAsia="Times New Roman" w:cs="Times New Roman"/>
        </w:rPr>
        <w:t xml:space="preserve"> detsembri</w:t>
      </w:r>
      <w:r w:rsidR="000B1DDC" w:rsidRPr="003C1549">
        <w:rPr>
          <w:rFonts w:eastAsia="Times New Roman" w:cs="Times New Roman"/>
        </w:rPr>
        <w:t xml:space="preserve"> </w:t>
      </w:r>
      <w:r w:rsidR="007E4FC5" w:rsidRPr="003C1549">
        <w:rPr>
          <w:rFonts w:eastAsia="Times New Roman" w:cs="Times New Roman"/>
        </w:rPr>
        <w:t>2016 määrus nr 134 „</w:t>
      </w:r>
      <w:r w:rsidR="00DE0FCD" w:rsidRPr="003C1549">
        <w:rPr>
          <w:rFonts w:eastAsia="Times New Roman" w:cs="Times New Roman"/>
        </w:rPr>
        <w:t>Kasvuhoonegaaside lubatud heitkoguse ühikutega kauplemise süsteemi kuuluvate käitajate tegevusalade loetelu</w:t>
      </w:r>
      <w:r w:rsidR="007E4FC5" w:rsidRPr="003C1549">
        <w:rPr>
          <w:rFonts w:eastAsia="Times New Roman" w:cs="Times New Roman"/>
        </w:rPr>
        <w:t>“</w:t>
      </w:r>
      <w:r w:rsidR="000B1DDC" w:rsidRPr="003C1549">
        <w:rPr>
          <w:rFonts w:eastAsia="Times New Roman" w:cs="Times New Roman"/>
        </w:rPr>
        <w:t>. E</w:t>
      </w:r>
      <w:r w:rsidR="007E4FC5" w:rsidRPr="003C1549">
        <w:rPr>
          <w:rFonts w:eastAsia="Times New Roman" w:cs="Times New Roman"/>
        </w:rPr>
        <w:t xml:space="preserve">elnõu kavand on esitatud seletuskirja lisas </w:t>
      </w:r>
      <w:r w:rsidR="00151B5A" w:rsidRPr="003C1549">
        <w:rPr>
          <w:rFonts w:eastAsia="Times New Roman" w:cs="Times New Roman"/>
        </w:rPr>
        <w:t>4</w:t>
      </w:r>
      <w:r w:rsidR="007E4FC5" w:rsidRPr="003C1549">
        <w:rPr>
          <w:rFonts w:eastAsia="Times New Roman" w:cs="Times New Roman"/>
        </w:rPr>
        <w:t>.</w:t>
      </w:r>
    </w:p>
    <w:p w14:paraId="582215DB" w14:textId="19FA196D" w:rsidR="3AC64E2D" w:rsidRPr="003C1549" w:rsidRDefault="3AC64E2D" w:rsidP="006B4EE5">
      <w:pPr>
        <w:pStyle w:val="Standard"/>
        <w:widowControl/>
        <w:jc w:val="both"/>
        <w:rPr>
          <w:rFonts w:eastAsia="Times New Roman" w:cs="Times New Roman"/>
        </w:rPr>
      </w:pPr>
    </w:p>
    <w:p w14:paraId="3BF584FE" w14:textId="77777777" w:rsidR="00007506" w:rsidRPr="003C1549" w:rsidRDefault="00007506" w:rsidP="00DE0FCD">
      <w:pPr>
        <w:pStyle w:val="Standard"/>
        <w:widowControl/>
        <w:tabs>
          <w:tab w:val="left" w:pos="426"/>
        </w:tabs>
        <w:ind w:right="-15"/>
        <w:jc w:val="both"/>
        <w:rPr>
          <w:rFonts w:eastAsia="Times New Roman" w:cs="Times New Roman"/>
          <w:b/>
          <w:bCs/>
        </w:rPr>
      </w:pPr>
      <w:r w:rsidRPr="003C1549">
        <w:rPr>
          <w:rFonts w:eastAsia="Times New Roman" w:cs="Times New Roman"/>
          <w:b/>
          <w:bCs/>
        </w:rPr>
        <w:t>9. Seaduse jõustumine</w:t>
      </w:r>
    </w:p>
    <w:p w14:paraId="54FBD0D9" w14:textId="77777777" w:rsidR="00007506" w:rsidRPr="003C1549" w:rsidRDefault="00007506" w:rsidP="006B4EE5">
      <w:pPr>
        <w:pStyle w:val="Standard"/>
        <w:widowControl/>
        <w:autoSpaceDE w:val="0"/>
        <w:jc w:val="both"/>
        <w:rPr>
          <w:rFonts w:cs="Times New Roman"/>
        </w:rPr>
      </w:pPr>
    </w:p>
    <w:p w14:paraId="61180773" w14:textId="21422B14" w:rsidR="00B80D3A" w:rsidRPr="003C1549" w:rsidRDefault="49CF19AB" w:rsidP="006B4EE5">
      <w:pPr>
        <w:pStyle w:val="a"/>
        <w:widowControl/>
        <w:jc w:val="both"/>
      </w:pPr>
      <w:commentRangeStart w:id="45"/>
      <w:r>
        <w:t>Seadus jõustub üldises korras, välja arvatud</w:t>
      </w:r>
      <w:r w:rsidR="00151B5A">
        <w:t xml:space="preserve"> </w:t>
      </w:r>
      <w:r w:rsidR="00B80D3A">
        <w:t xml:space="preserve"> seaduse § 1 punkt</w:t>
      </w:r>
      <w:r w:rsidR="00151B5A">
        <w:t xml:space="preserve">id </w:t>
      </w:r>
      <w:r w:rsidR="0013094D">
        <w:t xml:space="preserve">4, 19, 21 ja 24 </w:t>
      </w:r>
      <w:r w:rsidR="00151B5A">
        <w:t>mis</w:t>
      </w:r>
      <w:r w:rsidR="005365A2">
        <w:t xml:space="preserve"> jõustuvad </w:t>
      </w:r>
      <w:r w:rsidR="00B80D3A">
        <w:t>2026. aasta 1. jaanuaril;</w:t>
      </w:r>
      <w:commentRangeEnd w:id="45"/>
      <w:r>
        <w:commentReference w:id="45"/>
      </w:r>
    </w:p>
    <w:p w14:paraId="52B0BB0B" w14:textId="77777777" w:rsidR="00737AF9" w:rsidRPr="003C1549" w:rsidRDefault="00737AF9" w:rsidP="006B4EE5">
      <w:pPr>
        <w:pStyle w:val="Standard"/>
        <w:widowControl/>
        <w:autoSpaceDE w:val="0"/>
        <w:jc w:val="both"/>
        <w:rPr>
          <w:lang w:bidi="et-EE"/>
        </w:rPr>
      </w:pPr>
    </w:p>
    <w:p w14:paraId="47A79F6A" w14:textId="77777777" w:rsidR="00007506" w:rsidRPr="003C1549" w:rsidRDefault="00007506" w:rsidP="006B4EE5">
      <w:pPr>
        <w:pStyle w:val="Standard"/>
        <w:widowControl/>
        <w:autoSpaceDE w:val="0"/>
        <w:jc w:val="both"/>
        <w:rPr>
          <w:rFonts w:eastAsia="Times New Roman" w:cs="Times New Roman"/>
          <w:b/>
          <w:bCs/>
        </w:rPr>
      </w:pPr>
      <w:r w:rsidRPr="003C1549">
        <w:rPr>
          <w:rFonts w:eastAsia="Times New Roman" w:cs="Times New Roman"/>
          <w:b/>
          <w:bCs/>
        </w:rPr>
        <w:t>10. Seaduseelnõu kooskõlastamine, huvirühmade kaasamine ja avalik konsultatsioon</w:t>
      </w:r>
    </w:p>
    <w:p w14:paraId="049B6DBE" w14:textId="77777777" w:rsidR="00007506" w:rsidRPr="003C1549" w:rsidRDefault="00007506" w:rsidP="006B4EE5">
      <w:pPr>
        <w:pStyle w:val="Standard"/>
        <w:widowControl/>
        <w:autoSpaceDE w:val="0"/>
        <w:jc w:val="both"/>
        <w:rPr>
          <w:rFonts w:eastAsia="Times New Roman" w:cs="Times New Roman"/>
          <w:b/>
          <w:bCs/>
        </w:rPr>
      </w:pPr>
    </w:p>
    <w:p w14:paraId="59CDC965" w14:textId="19BC4022" w:rsidR="00007506" w:rsidRPr="003C1549" w:rsidRDefault="117D96AE" w:rsidP="006B4EE5">
      <w:pPr>
        <w:pStyle w:val="Standard"/>
        <w:widowControl/>
        <w:autoSpaceDE w:val="0"/>
        <w:jc w:val="both"/>
      </w:pPr>
      <w:r w:rsidRPr="003C1549">
        <w:rPr>
          <w:rFonts w:eastAsia="Times New Roman" w:cs="Times New Roman"/>
        </w:rPr>
        <w:t>Seaduseelnõu kooskõlastata</w:t>
      </w:r>
      <w:r w:rsidR="4895A20E" w:rsidRPr="003C1549">
        <w:rPr>
          <w:rFonts w:eastAsia="Times New Roman" w:cs="Times New Roman"/>
        </w:rPr>
        <w:t>kse</w:t>
      </w:r>
      <w:r w:rsidR="5240F63D" w:rsidRPr="003C1549">
        <w:rPr>
          <w:rFonts w:eastAsia="Times New Roman" w:cs="Times New Roman"/>
        </w:rPr>
        <w:t xml:space="preserve"> </w:t>
      </w:r>
      <w:r w:rsidR="4B6CFEAC" w:rsidRPr="003C1549">
        <w:t xml:space="preserve">asjassepuutuvate ministeeriumitega </w:t>
      </w:r>
      <w:r w:rsidR="5240F63D" w:rsidRPr="003C1549">
        <w:rPr>
          <w:color w:val="000000" w:themeColor="text1"/>
        </w:rPr>
        <w:t>õigusaktide eelnõude infosüsteemis EIS</w:t>
      </w:r>
      <w:r w:rsidR="5240F63D" w:rsidRPr="003C1549">
        <w:rPr>
          <w:rFonts w:eastAsia="Times New Roman" w:cs="Times New Roman"/>
        </w:rPr>
        <w:t xml:space="preserve">. </w:t>
      </w:r>
      <w:r w:rsidR="5240F63D" w:rsidRPr="003C1549">
        <w:t>Seaduseelnõu saadet</w:t>
      </w:r>
      <w:r w:rsidR="1C93CB0B" w:rsidRPr="003C1549">
        <w:t>akse</w:t>
      </w:r>
      <w:r w:rsidR="5240F63D" w:rsidRPr="003C1549">
        <w:t xml:space="preserve"> </w:t>
      </w:r>
      <w:r w:rsidR="2ABAAB98" w:rsidRPr="003C1549">
        <w:t xml:space="preserve">arvamuse avaldamiseks </w:t>
      </w:r>
      <w:r w:rsidR="5240F63D" w:rsidRPr="003C1549">
        <w:t xml:space="preserve">Keskkonnaametile, </w:t>
      </w:r>
      <w:r w:rsidR="2284E6BD" w:rsidRPr="003C1549">
        <w:t xml:space="preserve">Transpordiametile, </w:t>
      </w:r>
      <w:r w:rsidR="5240F63D" w:rsidRPr="003C1549">
        <w:t>Eesti Kaubandus-Tööstuskojale, Eesti Taastuvenergia Kojale, Eesti Keskkonnajuhtimise Assotsiatsioonile</w:t>
      </w:r>
      <w:r w:rsidR="39B7C0F1" w:rsidRPr="003C1549">
        <w:t>, Eesti Linnade ja Valdade Liidule</w:t>
      </w:r>
      <w:r w:rsidR="2A130E9F" w:rsidRPr="003C1549">
        <w:t xml:space="preserve">, Eesti Keemiatööstuse Liidule, Eesti Elektritööstuse Liidule, Eesti Keskkonnaühenduste Kojale, Eesti Väike- ja Keskmiste Ettevõtjate Assotsiatsioonile, </w:t>
      </w:r>
      <w:r w:rsidR="7EB912BF" w:rsidRPr="003C1549">
        <w:t>Eesti l</w:t>
      </w:r>
      <w:r w:rsidR="2A130E9F" w:rsidRPr="003C1549">
        <w:t>aevaomanike lii</w:t>
      </w:r>
      <w:r w:rsidR="2CFBCC0E" w:rsidRPr="003C1549">
        <w:t>dule</w:t>
      </w:r>
      <w:r w:rsidR="0085464D" w:rsidRPr="003C1549">
        <w:t>, Eesti merendusklastrile</w:t>
      </w:r>
      <w:r w:rsidR="5240F63D" w:rsidRPr="003C1549">
        <w:t xml:space="preserve"> </w:t>
      </w:r>
      <w:r w:rsidR="19A9FB45" w:rsidRPr="003C1549">
        <w:t>ning</w:t>
      </w:r>
      <w:r w:rsidR="5240F63D" w:rsidRPr="003C1549">
        <w:t xml:space="preserve"> </w:t>
      </w:r>
      <w:r w:rsidR="58AF28E0" w:rsidRPr="003C1549">
        <w:t>esimese kauplemissüsteemi</w:t>
      </w:r>
      <w:r w:rsidR="5240F63D" w:rsidRPr="003C1549">
        <w:t xml:space="preserve"> osalistele e-kirjaga.</w:t>
      </w:r>
    </w:p>
    <w:p w14:paraId="46B40A72" w14:textId="77777777" w:rsidR="00007506" w:rsidRPr="003C1549" w:rsidRDefault="00007506" w:rsidP="005365A2">
      <w:pPr>
        <w:spacing w:line="240" w:lineRule="auto"/>
        <w:jc w:val="both"/>
        <w:rPr>
          <w:rFonts w:eastAsia="Times New Roman" w:cs="Times New Roman"/>
          <w:kern w:val="3"/>
          <w:lang w:eastAsia="et-EE"/>
        </w:rPr>
      </w:pPr>
      <w:r w:rsidRPr="003C1549">
        <w:rPr>
          <w:rFonts w:eastAsia="Times New Roman" w:cs="Times New Roman"/>
        </w:rPr>
        <w:br w:type="page"/>
      </w:r>
    </w:p>
    <w:p w14:paraId="0401A0B1" w14:textId="48F2FE86" w:rsidR="00007506" w:rsidRPr="003C1549" w:rsidRDefault="1DD69F80"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lastRenderedPageBreak/>
        <w:t>Atmosfääriõhu kaitse seaduse</w:t>
      </w:r>
      <w:r w:rsidR="350415EE" w:rsidRPr="003C1549">
        <w:rPr>
          <w:rFonts w:ascii="Times New Roman" w:hAnsi="Times New Roman" w:cs="Times New Roman"/>
          <w:sz w:val="24"/>
          <w:szCs w:val="24"/>
        </w:rPr>
        <w:t xml:space="preserve"> ja teiste seaduste</w:t>
      </w:r>
      <w:r w:rsidRPr="003C1549">
        <w:rPr>
          <w:rFonts w:ascii="Times New Roman" w:hAnsi="Times New Roman" w:cs="Times New Roman"/>
          <w:sz w:val="24"/>
          <w:szCs w:val="24"/>
        </w:rPr>
        <w:t xml:space="preserve"> </w:t>
      </w:r>
    </w:p>
    <w:p w14:paraId="4D7E61A5" w14:textId="03EFA533" w:rsidR="00007506" w:rsidRPr="003C1549" w:rsidRDefault="00007506"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muutmise seaduse eelnõu seletuskir</w:t>
      </w:r>
      <w:r w:rsidR="003F2D0C" w:rsidRPr="003C1549">
        <w:rPr>
          <w:rFonts w:ascii="Times New Roman" w:hAnsi="Times New Roman" w:cs="Times New Roman"/>
          <w:sz w:val="24"/>
          <w:szCs w:val="24"/>
        </w:rPr>
        <w:t>i</w:t>
      </w:r>
    </w:p>
    <w:p w14:paraId="0474CB64" w14:textId="23CF7FFA" w:rsidR="00007506" w:rsidRPr="003C1549" w:rsidRDefault="003F2D0C"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L</w:t>
      </w:r>
      <w:r w:rsidR="00007506" w:rsidRPr="003C1549">
        <w:rPr>
          <w:rFonts w:ascii="Times New Roman" w:hAnsi="Times New Roman" w:cs="Times New Roman"/>
          <w:sz w:val="24"/>
          <w:szCs w:val="24"/>
        </w:rPr>
        <w:t>isa 1</w:t>
      </w:r>
    </w:p>
    <w:p w14:paraId="0FAB63A5" w14:textId="77777777" w:rsidR="00007506" w:rsidRPr="003C1549" w:rsidRDefault="00007506" w:rsidP="005365A2">
      <w:pPr>
        <w:spacing w:after="0" w:line="240" w:lineRule="auto"/>
        <w:jc w:val="both"/>
        <w:rPr>
          <w:rFonts w:ascii="Times New Roman" w:hAnsi="Times New Roman" w:cs="Times New Roman"/>
          <w:sz w:val="24"/>
          <w:szCs w:val="24"/>
        </w:rPr>
      </w:pPr>
    </w:p>
    <w:p w14:paraId="3D1A59C7" w14:textId="3E0D6D8F" w:rsidR="00007506" w:rsidRPr="003C1549" w:rsidRDefault="66562BFB" w:rsidP="005365A2">
      <w:pPr>
        <w:spacing w:after="0" w:line="240" w:lineRule="auto"/>
        <w:jc w:val="both"/>
        <w:rPr>
          <w:rFonts w:ascii="Times New Roman" w:hAnsi="Times New Roman" w:cs="Times New Roman"/>
          <w:b/>
          <w:bCs/>
          <w:sz w:val="24"/>
          <w:szCs w:val="24"/>
        </w:rPr>
      </w:pPr>
      <w:r w:rsidRPr="003C1549">
        <w:rPr>
          <w:rFonts w:ascii="Times New Roman" w:hAnsi="Times New Roman" w:cs="Times New Roman"/>
          <w:b/>
          <w:bCs/>
          <w:sz w:val="24"/>
          <w:szCs w:val="24"/>
        </w:rPr>
        <w:t xml:space="preserve">Euroopa Liidu direktiivi (EL) </w:t>
      </w:r>
      <w:r w:rsidR="65BAD3ED" w:rsidRPr="003C1549">
        <w:rPr>
          <w:rFonts w:ascii="Times New Roman" w:hAnsi="Times New Roman" w:cs="Times New Roman"/>
          <w:b/>
          <w:bCs/>
          <w:sz w:val="24"/>
          <w:szCs w:val="24"/>
        </w:rPr>
        <w:t>2023/959</w:t>
      </w:r>
      <w:r w:rsidR="5037D4F4" w:rsidRPr="003C1549">
        <w:rPr>
          <w:rFonts w:ascii="Times New Roman" w:hAnsi="Times New Roman" w:cs="Times New Roman"/>
          <w:b/>
          <w:bCs/>
          <w:sz w:val="24"/>
          <w:szCs w:val="24"/>
        </w:rPr>
        <w:t xml:space="preserve"> </w:t>
      </w:r>
      <w:r w:rsidRPr="003C1549">
        <w:rPr>
          <w:rFonts w:ascii="Times New Roman" w:hAnsi="Times New Roman" w:cs="Times New Roman"/>
          <w:b/>
          <w:bCs/>
          <w:sz w:val="24"/>
          <w:szCs w:val="24"/>
        </w:rPr>
        <w:t>ja Eesti õigusakti vastavustabel</w:t>
      </w:r>
    </w:p>
    <w:p w14:paraId="36F300E8" w14:textId="77777777" w:rsidR="00007506" w:rsidRPr="003C1549" w:rsidRDefault="00007506" w:rsidP="006B4EE5">
      <w:pPr>
        <w:pStyle w:val="Standard"/>
        <w:widowControl/>
        <w:tabs>
          <w:tab w:val="left" w:pos="720"/>
        </w:tabs>
        <w:autoSpaceDE w:val="0"/>
        <w:jc w:val="both"/>
        <w:rPr>
          <w:rFonts w:eastAsia="Calibri, 'Century Gothic'" w:cs="Calibri, 'Century Gothic'"/>
          <w:b/>
          <w:bCs/>
        </w:rPr>
      </w:pPr>
    </w:p>
    <w:tbl>
      <w:tblPr>
        <w:tblStyle w:val="Kontuurtabel"/>
        <w:tblW w:w="9182" w:type="dxa"/>
        <w:tblLook w:val="04A0" w:firstRow="1" w:lastRow="0" w:firstColumn="1" w:lastColumn="0" w:noHBand="0" w:noVBand="1"/>
      </w:tblPr>
      <w:tblGrid>
        <w:gridCol w:w="2055"/>
        <w:gridCol w:w="1314"/>
        <w:gridCol w:w="2693"/>
        <w:gridCol w:w="3120"/>
      </w:tblGrid>
      <w:tr w:rsidR="00007506" w:rsidRPr="003C1549" w14:paraId="3F1230C3"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hideMark/>
          </w:tcPr>
          <w:p w14:paraId="2376A76A" w14:textId="77777777" w:rsidR="00007506" w:rsidRPr="003C1549" w:rsidRDefault="00007506"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br w:type="page"/>
            </w:r>
            <w:r w:rsidR="66562BFB" w:rsidRPr="003C1549">
              <w:rPr>
                <w:sz w:val="24"/>
                <w:szCs w:val="24"/>
              </w:rPr>
              <w:t>ELi õigusakti norm</w:t>
            </w:r>
          </w:p>
        </w:tc>
        <w:tc>
          <w:tcPr>
            <w:tcW w:w="1314" w:type="dxa"/>
            <w:tcBorders>
              <w:top w:val="single" w:sz="4" w:space="0" w:color="auto"/>
              <w:left w:val="single" w:sz="4" w:space="0" w:color="auto"/>
              <w:bottom w:val="single" w:sz="4" w:space="0" w:color="auto"/>
              <w:right w:val="single" w:sz="4" w:space="0" w:color="auto"/>
            </w:tcBorders>
            <w:hideMark/>
          </w:tcPr>
          <w:p w14:paraId="1A014CE6" w14:textId="77777777"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ELi õigusakti normi ülevõtmise kohustus</w:t>
            </w:r>
          </w:p>
        </w:tc>
        <w:tc>
          <w:tcPr>
            <w:tcW w:w="2693" w:type="dxa"/>
            <w:tcBorders>
              <w:top w:val="single" w:sz="4" w:space="0" w:color="auto"/>
              <w:left w:val="single" w:sz="4" w:space="0" w:color="auto"/>
              <w:bottom w:val="single" w:sz="4" w:space="0" w:color="auto"/>
              <w:right w:val="single" w:sz="4" w:space="0" w:color="auto"/>
            </w:tcBorders>
            <w:hideMark/>
          </w:tcPr>
          <w:p w14:paraId="3EEFE0A8" w14:textId="77777777"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ELi õigusakti normi sisuliseks rakendamiseks kehtestatavad ja muudetavad riigisisesed normid</w:t>
            </w:r>
          </w:p>
        </w:tc>
        <w:tc>
          <w:tcPr>
            <w:tcW w:w="3120" w:type="dxa"/>
            <w:tcBorders>
              <w:top w:val="single" w:sz="4" w:space="0" w:color="auto"/>
              <w:left w:val="single" w:sz="4" w:space="0" w:color="auto"/>
              <w:bottom w:val="single" w:sz="4" w:space="0" w:color="auto"/>
              <w:right w:val="single" w:sz="4" w:space="0" w:color="auto"/>
            </w:tcBorders>
            <w:hideMark/>
          </w:tcPr>
          <w:p w14:paraId="138A635A" w14:textId="77777777"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Kommentaarid</w:t>
            </w:r>
          </w:p>
        </w:tc>
      </w:tr>
      <w:tr w:rsidR="3F04E9C4" w:rsidRPr="003C1549" w14:paraId="175591EE"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53B89DD7" w14:textId="30512AA2" w:rsidR="782CF55E" w:rsidRPr="003C1549" w:rsidRDefault="293E6BB2" w:rsidP="006B4EE5">
            <w:pPr>
              <w:jc w:val="both"/>
              <w:rPr>
                <w:sz w:val="24"/>
                <w:szCs w:val="24"/>
                <w:lang w:eastAsia="et-EE"/>
              </w:rPr>
            </w:pPr>
            <w:r w:rsidRPr="003C1549">
              <w:rPr>
                <w:sz w:val="24"/>
                <w:szCs w:val="24"/>
              </w:rPr>
              <w:t>Artikli 2 lõige 1</w:t>
            </w:r>
          </w:p>
        </w:tc>
        <w:tc>
          <w:tcPr>
            <w:tcW w:w="1314" w:type="dxa"/>
            <w:tcBorders>
              <w:top w:val="single" w:sz="4" w:space="0" w:color="auto"/>
              <w:left w:val="single" w:sz="4" w:space="0" w:color="auto"/>
              <w:bottom w:val="single" w:sz="4" w:space="0" w:color="auto"/>
              <w:right w:val="single" w:sz="4" w:space="0" w:color="auto"/>
            </w:tcBorders>
          </w:tcPr>
          <w:p w14:paraId="43EDA588" w14:textId="2F30D638" w:rsidR="782CF55E" w:rsidRPr="003C1549" w:rsidRDefault="293E6BB2" w:rsidP="006B4EE5">
            <w:pPr>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4534A6AF" w14:textId="107DEB03" w:rsidR="5E4ECDB6" w:rsidRPr="003C1549" w:rsidRDefault="54D12F7A" w:rsidP="006B4EE5">
            <w:pPr>
              <w:jc w:val="both"/>
              <w:rPr>
                <w:rFonts w:eastAsia="Calibri"/>
                <w:sz w:val="24"/>
                <w:szCs w:val="24"/>
              </w:rPr>
            </w:pPr>
            <w:r w:rsidRPr="003C1549">
              <w:rPr>
                <w:sz w:val="24"/>
                <w:szCs w:val="24"/>
              </w:rPr>
              <w:t>AÕKS</w:t>
            </w:r>
            <w:r w:rsidR="6A7FCF32" w:rsidRPr="003C1549">
              <w:rPr>
                <w:sz w:val="24"/>
                <w:szCs w:val="24"/>
              </w:rPr>
              <w:t xml:space="preserve"> § 1</w:t>
            </w:r>
            <w:r w:rsidR="6339041B" w:rsidRPr="003C1549">
              <w:rPr>
                <w:sz w:val="24"/>
                <w:szCs w:val="24"/>
              </w:rPr>
              <w:t xml:space="preserve">55 lg </w:t>
            </w:r>
            <w:r w:rsidR="6339041B" w:rsidRPr="003C1549">
              <w:rPr>
                <w:color w:val="202020"/>
                <w:sz w:val="24"/>
                <w:szCs w:val="24"/>
              </w:rPr>
              <w:t>1</w:t>
            </w:r>
            <w:r w:rsidR="6339041B" w:rsidRPr="003C1549">
              <w:rPr>
                <w:sz w:val="24"/>
                <w:szCs w:val="24"/>
                <w:vertAlign w:val="superscript"/>
              </w:rPr>
              <w:t>2</w:t>
            </w:r>
          </w:p>
        </w:tc>
        <w:tc>
          <w:tcPr>
            <w:tcW w:w="3120" w:type="dxa"/>
            <w:tcBorders>
              <w:top w:val="single" w:sz="4" w:space="0" w:color="auto"/>
              <w:left w:val="single" w:sz="4" w:space="0" w:color="auto"/>
              <w:bottom w:val="single" w:sz="4" w:space="0" w:color="auto"/>
              <w:right w:val="single" w:sz="4" w:space="0" w:color="auto"/>
            </w:tcBorders>
          </w:tcPr>
          <w:p w14:paraId="1A7A7117" w14:textId="752C8F2A" w:rsidR="782CF55E" w:rsidRPr="003C1549" w:rsidRDefault="251E12C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w:t>
            </w:r>
            <w:r w:rsidR="73CA99B6" w:rsidRPr="003C1549">
              <w:rPr>
                <w:sz w:val="24"/>
                <w:szCs w:val="24"/>
              </w:rPr>
              <w:t xml:space="preserve"> seadusega</w:t>
            </w:r>
          </w:p>
        </w:tc>
      </w:tr>
      <w:tr w:rsidR="3F04E9C4" w:rsidRPr="003C1549" w14:paraId="59E84580"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0FE1ADDB" w14:textId="5264247C" w:rsidR="131A9DAE" w:rsidRPr="003C1549" w:rsidRDefault="00CCCD28" w:rsidP="006B4EE5">
            <w:pPr>
              <w:jc w:val="both"/>
              <w:rPr>
                <w:sz w:val="24"/>
                <w:szCs w:val="24"/>
                <w:lang w:eastAsia="et-EE"/>
              </w:rPr>
            </w:pPr>
            <w:r w:rsidRPr="003C1549">
              <w:rPr>
                <w:sz w:val="24"/>
                <w:szCs w:val="24"/>
              </w:rPr>
              <w:t>Artikli 3 punkt b</w:t>
            </w:r>
          </w:p>
        </w:tc>
        <w:tc>
          <w:tcPr>
            <w:tcW w:w="1314" w:type="dxa"/>
            <w:tcBorders>
              <w:top w:val="single" w:sz="4" w:space="0" w:color="auto"/>
              <w:left w:val="single" w:sz="4" w:space="0" w:color="auto"/>
              <w:bottom w:val="single" w:sz="4" w:space="0" w:color="auto"/>
              <w:right w:val="single" w:sz="4" w:space="0" w:color="auto"/>
            </w:tcBorders>
          </w:tcPr>
          <w:p w14:paraId="55C5DFA8" w14:textId="2A1AE7C2" w:rsidR="131A9DAE" w:rsidRPr="003C1549" w:rsidRDefault="00CCCD28" w:rsidP="006B4EE5">
            <w:pPr>
              <w:jc w:val="both"/>
              <w:rPr>
                <w:sz w:val="24"/>
                <w:szCs w:val="24"/>
                <w:lang w:eastAsia="et-EE"/>
              </w:rPr>
            </w:pPr>
            <w:r w:rsidRPr="003C1549">
              <w:rPr>
                <w:sz w:val="24"/>
                <w:szCs w:val="24"/>
              </w:rPr>
              <w:t>Jah</w:t>
            </w:r>
          </w:p>
          <w:p w14:paraId="187B7766" w14:textId="1235CC10" w:rsidR="3F04E9C4" w:rsidRPr="003C1549" w:rsidRDefault="3F04E9C4" w:rsidP="006B4EE5">
            <w:pPr>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415B626E" w14:textId="49AD7C33" w:rsidR="131A9DAE" w:rsidRPr="003C1549" w:rsidRDefault="799D3C56"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bidi="et-EE"/>
              </w:rPr>
            </w:pPr>
            <w:r w:rsidRPr="003C1549">
              <w:rPr>
                <w:sz w:val="24"/>
                <w:szCs w:val="24"/>
              </w:rPr>
              <w:t>AÕKS § 13</w:t>
            </w:r>
            <w:r w:rsidR="540D4383" w:rsidRPr="003C1549">
              <w:rPr>
                <w:sz w:val="24"/>
                <w:szCs w:val="24"/>
              </w:rPr>
              <w:t>1</w:t>
            </w:r>
          </w:p>
          <w:p w14:paraId="337EFDA2" w14:textId="101B0694" w:rsidR="3F04E9C4" w:rsidRPr="003C1549" w:rsidRDefault="3F04E9C4" w:rsidP="006B4EE5">
            <w:pPr>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tcPr>
          <w:p w14:paraId="0ABC3D6B" w14:textId="7E629D74" w:rsidR="131A9DAE" w:rsidRPr="003C1549" w:rsidRDefault="00CCCD28"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3F04E9C4" w:rsidRPr="003C1549" w14:paraId="68F284D6"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2751D632" w14:textId="192A382E" w:rsidR="377F0E15" w:rsidRPr="003C1549" w:rsidRDefault="23C8A6A7" w:rsidP="006B4EE5">
            <w:pPr>
              <w:jc w:val="both"/>
              <w:rPr>
                <w:sz w:val="24"/>
                <w:szCs w:val="24"/>
                <w:lang w:eastAsia="et-EE"/>
              </w:rPr>
            </w:pPr>
            <w:r w:rsidRPr="003C1549">
              <w:rPr>
                <w:sz w:val="24"/>
                <w:szCs w:val="24"/>
              </w:rPr>
              <w:t>Artikli 3 punkt d</w:t>
            </w:r>
          </w:p>
        </w:tc>
        <w:tc>
          <w:tcPr>
            <w:tcW w:w="1314" w:type="dxa"/>
            <w:tcBorders>
              <w:top w:val="single" w:sz="4" w:space="0" w:color="auto"/>
              <w:left w:val="single" w:sz="4" w:space="0" w:color="auto"/>
              <w:bottom w:val="single" w:sz="4" w:space="0" w:color="auto"/>
              <w:right w:val="single" w:sz="4" w:space="0" w:color="auto"/>
            </w:tcBorders>
          </w:tcPr>
          <w:p w14:paraId="79893188" w14:textId="2A1AE7C2" w:rsidR="377F0E15" w:rsidRPr="003C1549" w:rsidRDefault="23C8A6A7" w:rsidP="006B4EE5">
            <w:pPr>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17E3647E" w14:textId="03299399" w:rsidR="3F04E9C4" w:rsidRPr="003C1549" w:rsidRDefault="2EEF69D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b/>
                <w:bCs/>
                <w:sz w:val="24"/>
                <w:szCs w:val="24"/>
              </w:rPr>
            </w:pPr>
            <w:r w:rsidRPr="003C1549">
              <w:rPr>
                <w:sz w:val="24"/>
                <w:szCs w:val="24"/>
              </w:rPr>
              <w:t>AÕKS</w:t>
            </w:r>
            <w:r w:rsidR="003F2D0C" w:rsidRPr="003C1549">
              <w:rPr>
                <w:sz w:val="24"/>
                <w:szCs w:val="24"/>
              </w:rPr>
              <w:t>,</w:t>
            </w:r>
            <w:r w:rsidRPr="003C1549">
              <w:rPr>
                <w:sz w:val="24"/>
                <w:szCs w:val="24"/>
              </w:rPr>
              <w:t xml:space="preserve"> </w:t>
            </w:r>
            <w:r w:rsidR="3DA1EF55" w:rsidRPr="003C1549">
              <w:rPr>
                <w:sz w:val="24"/>
                <w:szCs w:val="24"/>
              </w:rPr>
              <w:t>2</w:t>
            </w:r>
            <w:r w:rsidR="3DA1EF55" w:rsidRPr="003C1549">
              <w:rPr>
                <w:sz w:val="24"/>
                <w:szCs w:val="24"/>
                <w:vertAlign w:val="superscript"/>
              </w:rPr>
              <w:t>1</w:t>
            </w:r>
            <w:r w:rsidR="3DA1EF55" w:rsidRPr="003C1549">
              <w:rPr>
                <w:sz w:val="24"/>
                <w:szCs w:val="24"/>
              </w:rPr>
              <w:t>. jaotis</w:t>
            </w:r>
          </w:p>
        </w:tc>
        <w:tc>
          <w:tcPr>
            <w:tcW w:w="3120" w:type="dxa"/>
            <w:tcBorders>
              <w:top w:val="single" w:sz="4" w:space="0" w:color="auto"/>
              <w:left w:val="single" w:sz="4" w:space="0" w:color="auto"/>
              <w:bottom w:val="single" w:sz="4" w:space="0" w:color="auto"/>
              <w:right w:val="single" w:sz="4" w:space="0" w:color="auto"/>
            </w:tcBorders>
          </w:tcPr>
          <w:p w14:paraId="2181EDC2" w14:textId="6ABA8E5D" w:rsidR="377F0E15" w:rsidRPr="003C1549" w:rsidRDefault="23C8A6A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5EF20536"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27E78B1D" w14:textId="405C9E62" w:rsidR="3D3759AA" w:rsidRPr="003C1549" w:rsidRDefault="30630C59" w:rsidP="006B4EE5">
            <w:pPr>
              <w:jc w:val="both"/>
              <w:rPr>
                <w:sz w:val="24"/>
                <w:szCs w:val="24"/>
              </w:rPr>
            </w:pPr>
            <w:r w:rsidRPr="003C1549">
              <w:rPr>
                <w:sz w:val="24"/>
                <w:szCs w:val="24"/>
              </w:rPr>
              <w:t>Artikli 3 punkt u</w:t>
            </w:r>
          </w:p>
          <w:p w14:paraId="0EF415C0" w14:textId="777AFC71" w:rsidR="02F6358D" w:rsidRPr="003C1549" w:rsidRDefault="02F6358D" w:rsidP="006B4EE5">
            <w:pPr>
              <w:rPr>
                <w:sz w:val="24"/>
                <w:szCs w:val="24"/>
              </w:rPr>
            </w:pPr>
          </w:p>
        </w:tc>
        <w:tc>
          <w:tcPr>
            <w:tcW w:w="1314" w:type="dxa"/>
            <w:tcBorders>
              <w:top w:val="single" w:sz="4" w:space="0" w:color="auto"/>
              <w:left w:val="single" w:sz="4" w:space="0" w:color="auto"/>
              <w:bottom w:val="single" w:sz="4" w:space="0" w:color="auto"/>
              <w:right w:val="single" w:sz="4" w:space="0" w:color="auto"/>
            </w:tcBorders>
          </w:tcPr>
          <w:p w14:paraId="5CD4B3BE" w14:textId="0E75FC2C" w:rsidR="02F6358D" w:rsidRPr="003C1549" w:rsidRDefault="0C706264" w:rsidP="006B4EE5">
            <w:pPr>
              <w:jc w:val="both"/>
              <w:rPr>
                <w:sz w:val="24"/>
                <w:szCs w:val="24"/>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3EE011D1" w14:textId="655D736B" w:rsidR="02F6358D" w:rsidRPr="003C1549" w:rsidRDefault="7224AF59" w:rsidP="006B4EE5">
            <w:pPr>
              <w:jc w:val="both"/>
              <w:rPr>
                <w:sz w:val="24"/>
                <w:szCs w:val="24"/>
              </w:rPr>
            </w:pPr>
            <w:r w:rsidRPr="003C1549">
              <w:rPr>
                <w:sz w:val="24"/>
                <w:szCs w:val="24"/>
              </w:rPr>
              <w:t>Vastab direktiivile</w:t>
            </w:r>
          </w:p>
        </w:tc>
        <w:tc>
          <w:tcPr>
            <w:tcW w:w="3120" w:type="dxa"/>
            <w:tcBorders>
              <w:top w:val="single" w:sz="4" w:space="0" w:color="auto"/>
              <w:left w:val="single" w:sz="4" w:space="0" w:color="auto"/>
              <w:bottom w:val="single" w:sz="4" w:space="0" w:color="auto"/>
              <w:right w:val="single" w:sz="4" w:space="0" w:color="auto"/>
            </w:tcBorders>
          </w:tcPr>
          <w:p w14:paraId="5003ED56" w14:textId="72FB72C1" w:rsidR="02F6358D" w:rsidRPr="003C1549" w:rsidRDefault="02F6358D" w:rsidP="006B4EE5">
            <w:pPr>
              <w:jc w:val="both"/>
              <w:rPr>
                <w:sz w:val="24"/>
                <w:szCs w:val="24"/>
              </w:rPr>
            </w:pPr>
          </w:p>
        </w:tc>
      </w:tr>
      <w:tr w:rsidR="3F04E9C4" w:rsidRPr="003C1549" w14:paraId="3437D120"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66D056B6" w14:textId="03999946" w:rsidR="1FDAA0C9" w:rsidRPr="003C1549" w:rsidRDefault="0D77FBB1" w:rsidP="006B4EE5">
            <w:pPr>
              <w:rPr>
                <w:sz w:val="24"/>
                <w:szCs w:val="24"/>
                <w:lang w:val="en-IE"/>
              </w:rPr>
            </w:pPr>
            <w:r w:rsidRPr="003C1549">
              <w:rPr>
                <w:sz w:val="24"/>
                <w:szCs w:val="24"/>
              </w:rPr>
              <w:t xml:space="preserve">Artikli 3 punkt w </w:t>
            </w:r>
          </w:p>
        </w:tc>
        <w:tc>
          <w:tcPr>
            <w:tcW w:w="1314" w:type="dxa"/>
            <w:tcBorders>
              <w:top w:val="single" w:sz="4" w:space="0" w:color="auto"/>
              <w:left w:val="single" w:sz="4" w:space="0" w:color="auto"/>
              <w:bottom w:val="single" w:sz="4" w:space="0" w:color="auto"/>
              <w:right w:val="single" w:sz="4" w:space="0" w:color="auto"/>
            </w:tcBorders>
          </w:tcPr>
          <w:p w14:paraId="2E561A4B" w14:textId="5FB0FCC9" w:rsidR="1FDAA0C9" w:rsidRPr="003C1549" w:rsidRDefault="0D77FBB1" w:rsidP="006B4EE5">
            <w:pPr>
              <w:jc w:val="both"/>
              <w:rPr>
                <w:sz w:val="24"/>
                <w:szCs w:val="24"/>
                <w:lang w:eastAsia="et-EE"/>
              </w:rPr>
            </w:pPr>
            <w:r w:rsidRPr="003C1549">
              <w:rPr>
                <w:sz w:val="24"/>
                <w:szCs w:val="24"/>
              </w:rPr>
              <w:t>Jah</w:t>
            </w:r>
          </w:p>
          <w:p w14:paraId="31AB4CBA" w14:textId="21C4509C" w:rsidR="3F04E9C4" w:rsidRPr="003C1549" w:rsidRDefault="3F04E9C4" w:rsidP="006B4EE5">
            <w:pPr>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65D7AC80" w14:textId="6E7BC463" w:rsidR="3F04E9C4" w:rsidRPr="003C1549" w:rsidRDefault="2AED8B4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vertAlign w:val="superscript"/>
                <w:lang w:eastAsia="et-EE"/>
              </w:rPr>
            </w:pPr>
            <w:r w:rsidRPr="003C1549">
              <w:rPr>
                <w:sz w:val="24"/>
                <w:szCs w:val="24"/>
              </w:rPr>
              <w:t>AÕKS § 141</w:t>
            </w:r>
            <w:r w:rsidRPr="003C1549">
              <w:rPr>
                <w:sz w:val="24"/>
                <w:szCs w:val="24"/>
                <w:vertAlign w:val="superscript"/>
              </w:rPr>
              <w:t>1</w:t>
            </w:r>
            <w:r w:rsidR="158034E0" w:rsidRPr="003C1549">
              <w:rPr>
                <w:sz w:val="24"/>
                <w:szCs w:val="24"/>
                <w:vertAlign w:val="superscript"/>
              </w:rPr>
              <w:t xml:space="preserve"> </w:t>
            </w:r>
            <w:r w:rsidR="158034E0" w:rsidRPr="003C1549">
              <w:rPr>
                <w:sz w:val="24"/>
                <w:szCs w:val="24"/>
                <w:lang w:eastAsia="et-EE"/>
              </w:rPr>
              <w:t>lg 1</w:t>
            </w:r>
          </w:p>
        </w:tc>
        <w:tc>
          <w:tcPr>
            <w:tcW w:w="3120" w:type="dxa"/>
            <w:tcBorders>
              <w:top w:val="single" w:sz="4" w:space="0" w:color="auto"/>
              <w:left w:val="single" w:sz="4" w:space="0" w:color="auto"/>
              <w:bottom w:val="single" w:sz="4" w:space="0" w:color="auto"/>
              <w:right w:val="single" w:sz="4" w:space="0" w:color="auto"/>
            </w:tcBorders>
          </w:tcPr>
          <w:p w14:paraId="31F6B61B" w14:textId="661581F7" w:rsidR="614F4EC8" w:rsidRPr="003C1549" w:rsidRDefault="642027F5"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3F04E9C4" w:rsidRPr="003C1549" w14:paraId="297E0C25"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3855E76F" w14:textId="1C919D77" w:rsidR="1FDAA0C9" w:rsidRPr="003C1549" w:rsidRDefault="0D77FBB1" w:rsidP="006B4EE5">
            <w:pPr>
              <w:rPr>
                <w:sz w:val="24"/>
                <w:szCs w:val="24"/>
                <w:lang w:val="en-IE"/>
              </w:rPr>
            </w:pPr>
            <w:r w:rsidRPr="003C1549">
              <w:rPr>
                <w:sz w:val="24"/>
                <w:szCs w:val="24"/>
              </w:rPr>
              <w:t xml:space="preserve">Artikli 3 punkt x </w:t>
            </w:r>
          </w:p>
        </w:tc>
        <w:tc>
          <w:tcPr>
            <w:tcW w:w="1314" w:type="dxa"/>
            <w:tcBorders>
              <w:top w:val="single" w:sz="4" w:space="0" w:color="auto"/>
              <w:left w:val="single" w:sz="4" w:space="0" w:color="auto"/>
              <w:bottom w:val="single" w:sz="4" w:space="0" w:color="auto"/>
              <w:right w:val="single" w:sz="4" w:space="0" w:color="auto"/>
            </w:tcBorders>
          </w:tcPr>
          <w:p w14:paraId="230AAC5F" w14:textId="5FB0FCC9" w:rsidR="1FDAA0C9" w:rsidRPr="003C1549" w:rsidRDefault="0D77FBB1" w:rsidP="006B4EE5">
            <w:pPr>
              <w:jc w:val="both"/>
              <w:rPr>
                <w:sz w:val="24"/>
                <w:szCs w:val="24"/>
                <w:lang w:eastAsia="et-EE"/>
              </w:rPr>
            </w:pPr>
            <w:r w:rsidRPr="003C1549">
              <w:rPr>
                <w:sz w:val="24"/>
                <w:szCs w:val="24"/>
              </w:rPr>
              <w:t>Jah</w:t>
            </w:r>
          </w:p>
          <w:p w14:paraId="36DC00DD" w14:textId="0E8ACBC7" w:rsidR="3F04E9C4" w:rsidRPr="003C1549" w:rsidRDefault="3F04E9C4" w:rsidP="006B4EE5">
            <w:pPr>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65A35C37" w14:textId="1D29F617" w:rsidR="6824ADD6" w:rsidRPr="003C1549" w:rsidRDefault="27167DE6"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bidi="et-EE"/>
              </w:rPr>
            </w:pPr>
            <w:r w:rsidRPr="003C1549">
              <w:rPr>
                <w:sz w:val="24"/>
                <w:szCs w:val="24"/>
              </w:rPr>
              <w:t>AÕKS § 168</w:t>
            </w:r>
            <w:r w:rsidR="2B52318D" w:rsidRPr="003C1549">
              <w:rPr>
                <w:sz w:val="24"/>
                <w:szCs w:val="24"/>
              </w:rPr>
              <w:t xml:space="preserve"> lg 9</w:t>
            </w:r>
          </w:p>
          <w:p w14:paraId="2D7AFCF9" w14:textId="392EC46C" w:rsidR="3F04E9C4" w:rsidRPr="003C1549" w:rsidRDefault="3F04E9C4" w:rsidP="006B4EE5">
            <w:pPr>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tcPr>
          <w:p w14:paraId="3B838723" w14:textId="000C89E0" w:rsidR="6824ADD6" w:rsidRPr="003C1549" w:rsidRDefault="7E941AE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3F04E9C4" w:rsidRPr="003C1549" w14:paraId="2EBD342A"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1442B242" w14:textId="75D2EB7D" w:rsidR="3F04E9C4" w:rsidRPr="003C1549" w:rsidRDefault="4E167A1E" w:rsidP="006B4EE5">
            <w:pPr>
              <w:rPr>
                <w:sz w:val="24"/>
                <w:szCs w:val="24"/>
                <w:lang w:val="en-IE"/>
              </w:rPr>
            </w:pPr>
            <w:r w:rsidRPr="003C1549">
              <w:rPr>
                <w:sz w:val="24"/>
                <w:szCs w:val="24"/>
              </w:rPr>
              <w:t xml:space="preserve">Artikli 3 punkt </w:t>
            </w:r>
            <w:r w:rsidR="515D0F04" w:rsidRPr="003C1549">
              <w:rPr>
                <w:sz w:val="24"/>
                <w:szCs w:val="24"/>
              </w:rPr>
              <w:t>z</w:t>
            </w:r>
            <w:r w:rsidRPr="003C1549">
              <w:rPr>
                <w:sz w:val="24"/>
                <w:szCs w:val="24"/>
              </w:rPr>
              <w:t xml:space="preserve"> </w:t>
            </w:r>
          </w:p>
        </w:tc>
        <w:tc>
          <w:tcPr>
            <w:tcW w:w="1314" w:type="dxa"/>
            <w:tcBorders>
              <w:top w:val="single" w:sz="4" w:space="0" w:color="auto"/>
              <w:left w:val="single" w:sz="4" w:space="0" w:color="auto"/>
              <w:bottom w:val="single" w:sz="4" w:space="0" w:color="auto"/>
              <w:right w:val="single" w:sz="4" w:space="0" w:color="auto"/>
            </w:tcBorders>
          </w:tcPr>
          <w:p w14:paraId="4E68EAE1" w14:textId="5FB0FCC9" w:rsidR="3F04E9C4" w:rsidRPr="003C1549" w:rsidRDefault="4E167A1E" w:rsidP="006B4EE5">
            <w:pPr>
              <w:jc w:val="both"/>
              <w:rPr>
                <w:sz w:val="24"/>
                <w:szCs w:val="24"/>
                <w:lang w:eastAsia="et-EE"/>
              </w:rPr>
            </w:pPr>
            <w:r w:rsidRPr="003C1549">
              <w:rPr>
                <w:sz w:val="24"/>
                <w:szCs w:val="24"/>
              </w:rPr>
              <w:t>Jah</w:t>
            </w:r>
          </w:p>
          <w:p w14:paraId="0157B276" w14:textId="0E8ACBC7" w:rsidR="3F04E9C4" w:rsidRPr="003C1549" w:rsidRDefault="3F04E9C4" w:rsidP="006B4EE5">
            <w:pPr>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1EBA9079" w14:textId="6DD28806" w:rsidR="3F04E9C4" w:rsidRPr="003C1549" w:rsidRDefault="1BE8B69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bidi="et-EE"/>
              </w:rPr>
            </w:pPr>
            <w:r w:rsidRPr="003C1549">
              <w:rPr>
                <w:sz w:val="24"/>
                <w:szCs w:val="24"/>
              </w:rPr>
              <w:t>AÕKS § 168</w:t>
            </w:r>
            <w:r w:rsidR="4C12F067" w:rsidRPr="003C1549">
              <w:rPr>
                <w:sz w:val="24"/>
                <w:szCs w:val="24"/>
              </w:rPr>
              <w:t xml:space="preserve"> lg 11</w:t>
            </w:r>
          </w:p>
          <w:p w14:paraId="18F0F84C" w14:textId="392EC46C" w:rsidR="3F04E9C4" w:rsidRPr="003C1549" w:rsidRDefault="3F04E9C4" w:rsidP="006B4EE5">
            <w:pPr>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tcPr>
          <w:p w14:paraId="7E8FFFE7" w14:textId="000C89E0"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3F04E9C4" w:rsidRPr="003C1549" w14:paraId="55194E57"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71006D60" w14:textId="7CBBE629" w:rsidR="3F04E9C4" w:rsidRPr="003C1549" w:rsidRDefault="4E167A1E" w:rsidP="006B4EE5">
            <w:pPr>
              <w:rPr>
                <w:sz w:val="24"/>
                <w:szCs w:val="24"/>
                <w:lang w:val="en-IE"/>
              </w:rPr>
            </w:pPr>
            <w:r w:rsidRPr="003C1549">
              <w:rPr>
                <w:sz w:val="24"/>
                <w:szCs w:val="24"/>
              </w:rPr>
              <w:t xml:space="preserve">Artikli 3 punkt </w:t>
            </w:r>
            <w:r w:rsidR="5D607BAB" w:rsidRPr="003C1549">
              <w:rPr>
                <w:sz w:val="24"/>
                <w:szCs w:val="24"/>
              </w:rPr>
              <w:t>aa</w:t>
            </w:r>
          </w:p>
        </w:tc>
        <w:tc>
          <w:tcPr>
            <w:tcW w:w="1314" w:type="dxa"/>
            <w:tcBorders>
              <w:top w:val="single" w:sz="4" w:space="0" w:color="auto"/>
              <w:left w:val="single" w:sz="4" w:space="0" w:color="auto"/>
              <w:bottom w:val="single" w:sz="4" w:space="0" w:color="auto"/>
              <w:right w:val="single" w:sz="4" w:space="0" w:color="auto"/>
            </w:tcBorders>
          </w:tcPr>
          <w:p w14:paraId="7548AA23" w14:textId="5FB0FCC9" w:rsidR="3F04E9C4" w:rsidRPr="003C1549" w:rsidRDefault="4E167A1E" w:rsidP="006B4EE5">
            <w:pPr>
              <w:jc w:val="both"/>
              <w:rPr>
                <w:sz w:val="24"/>
                <w:szCs w:val="24"/>
                <w:lang w:eastAsia="et-EE"/>
              </w:rPr>
            </w:pPr>
            <w:r w:rsidRPr="003C1549">
              <w:rPr>
                <w:sz w:val="24"/>
                <w:szCs w:val="24"/>
              </w:rPr>
              <w:t>Jah</w:t>
            </w:r>
          </w:p>
          <w:p w14:paraId="5008FC4B" w14:textId="0E8ACBC7" w:rsidR="3F04E9C4" w:rsidRPr="003C1549" w:rsidRDefault="3F04E9C4" w:rsidP="006B4EE5">
            <w:pPr>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1A9527A2" w14:textId="40B94CCF" w:rsidR="3F04E9C4" w:rsidRPr="003C1549" w:rsidRDefault="1BE8B69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bidi="et-EE"/>
              </w:rPr>
            </w:pPr>
            <w:r w:rsidRPr="003C1549">
              <w:rPr>
                <w:sz w:val="24"/>
                <w:szCs w:val="24"/>
              </w:rPr>
              <w:t>AÕKS § 168</w:t>
            </w:r>
            <w:r w:rsidR="55815CE1" w:rsidRPr="003C1549">
              <w:rPr>
                <w:sz w:val="24"/>
                <w:szCs w:val="24"/>
              </w:rPr>
              <w:t xml:space="preserve"> lg 10</w:t>
            </w:r>
          </w:p>
          <w:p w14:paraId="3EAF5109" w14:textId="392EC46C" w:rsidR="3F04E9C4" w:rsidRPr="003C1549" w:rsidRDefault="3F04E9C4" w:rsidP="006B4EE5">
            <w:pPr>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tcPr>
          <w:p w14:paraId="1C832332" w14:textId="000C89E0"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41BD492A" w14:textId="77777777" w:rsidTr="7EAE2237">
        <w:trPr>
          <w:trHeight w:val="600"/>
        </w:trPr>
        <w:tc>
          <w:tcPr>
            <w:tcW w:w="2055" w:type="dxa"/>
            <w:tcBorders>
              <w:top w:val="single" w:sz="4" w:space="0" w:color="auto"/>
              <w:left w:val="single" w:sz="4" w:space="0" w:color="auto"/>
              <w:bottom w:val="single" w:sz="4" w:space="0" w:color="auto"/>
              <w:right w:val="single" w:sz="4" w:space="0" w:color="auto"/>
            </w:tcBorders>
          </w:tcPr>
          <w:p w14:paraId="57E27145" w14:textId="3AB9BF96" w:rsidR="530D0B23" w:rsidRPr="003C1549" w:rsidRDefault="6CC17885" w:rsidP="006B4EE5">
            <w:pPr>
              <w:jc w:val="both"/>
              <w:rPr>
                <w:sz w:val="24"/>
                <w:szCs w:val="24"/>
              </w:rPr>
            </w:pPr>
            <w:r w:rsidRPr="003C1549">
              <w:rPr>
                <w:sz w:val="24"/>
                <w:szCs w:val="24"/>
              </w:rPr>
              <w:t>Artik</w:t>
            </w:r>
            <w:r w:rsidR="40E3199B" w:rsidRPr="003C1549">
              <w:rPr>
                <w:sz w:val="24"/>
                <w:szCs w:val="24"/>
              </w:rPr>
              <w:t>kel</w:t>
            </w:r>
            <w:r w:rsidRPr="003C1549">
              <w:rPr>
                <w:sz w:val="24"/>
                <w:szCs w:val="24"/>
              </w:rPr>
              <w:t xml:space="preserve"> 3g</w:t>
            </w:r>
          </w:p>
        </w:tc>
        <w:tc>
          <w:tcPr>
            <w:tcW w:w="1314" w:type="dxa"/>
            <w:tcBorders>
              <w:top w:val="single" w:sz="4" w:space="0" w:color="auto"/>
              <w:left w:val="single" w:sz="4" w:space="0" w:color="auto"/>
              <w:bottom w:val="single" w:sz="4" w:space="0" w:color="auto"/>
              <w:right w:val="single" w:sz="4" w:space="0" w:color="auto"/>
            </w:tcBorders>
          </w:tcPr>
          <w:p w14:paraId="56D7BFB2" w14:textId="0CA6D8F6"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7F9BD3F9" w14:textId="0907DD7D"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AÕKS § 16</w:t>
            </w:r>
            <w:r w:rsidR="4B1FD21C" w:rsidRPr="003C1549">
              <w:rPr>
                <w:sz w:val="24"/>
                <w:szCs w:val="24"/>
              </w:rPr>
              <w:t>6 lg 2</w:t>
            </w:r>
          </w:p>
        </w:tc>
        <w:tc>
          <w:tcPr>
            <w:tcW w:w="3120" w:type="dxa"/>
            <w:tcBorders>
              <w:top w:val="single" w:sz="4" w:space="0" w:color="auto"/>
              <w:left w:val="single" w:sz="4" w:space="0" w:color="auto"/>
              <w:bottom w:val="single" w:sz="4" w:space="0" w:color="auto"/>
              <w:right w:val="single" w:sz="4" w:space="0" w:color="auto"/>
            </w:tcBorders>
          </w:tcPr>
          <w:p w14:paraId="5385DA69" w14:textId="7777777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4610A0AB" w14:textId="77777777" w:rsidTr="7EAE2237">
        <w:trPr>
          <w:trHeight w:val="600"/>
        </w:trPr>
        <w:tc>
          <w:tcPr>
            <w:tcW w:w="2055" w:type="dxa"/>
            <w:tcBorders>
              <w:top w:val="single" w:sz="4" w:space="0" w:color="auto"/>
              <w:left w:val="single" w:sz="4" w:space="0" w:color="auto"/>
              <w:bottom w:val="single" w:sz="4" w:space="0" w:color="auto"/>
              <w:right w:val="single" w:sz="4" w:space="0" w:color="auto"/>
            </w:tcBorders>
          </w:tcPr>
          <w:p w14:paraId="08A8AF51" w14:textId="6519FAA6" w:rsidR="00007506" w:rsidRPr="003C1549" w:rsidRDefault="4BEC9F4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Artikli 3</w:t>
            </w:r>
            <w:r w:rsidR="53DBDBA6" w:rsidRPr="003C1549">
              <w:rPr>
                <w:sz w:val="24"/>
                <w:szCs w:val="24"/>
              </w:rPr>
              <w:t>ga</w:t>
            </w:r>
            <w:r w:rsidRPr="003C1549">
              <w:rPr>
                <w:sz w:val="24"/>
                <w:szCs w:val="24"/>
              </w:rPr>
              <w:t xml:space="preserve"> lõige </w:t>
            </w:r>
            <w:r w:rsidR="1BD8C129" w:rsidRPr="003C1549">
              <w:rPr>
                <w:sz w:val="24"/>
                <w:szCs w:val="24"/>
              </w:rPr>
              <w:t>1</w:t>
            </w:r>
          </w:p>
        </w:tc>
        <w:tc>
          <w:tcPr>
            <w:tcW w:w="1314" w:type="dxa"/>
            <w:tcBorders>
              <w:top w:val="single" w:sz="4" w:space="0" w:color="auto"/>
              <w:left w:val="single" w:sz="4" w:space="0" w:color="auto"/>
              <w:bottom w:val="single" w:sz="4" w:space="0" w:color="auto"/>
              <w:right w:val="single" w:sz="4" w:space="0" w:color="auto"/>
            </w:tcBorders>
          </w:tcPr>
          <w:p w14:paraId="653F0848" w14:textId="77777777" w:rsidR="00007506" w:rsidRPr="003C1549" w:rsidRDefault="21F2E866"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Jah</w:t>
            </w:r>
          </w:p>
          <w:p w14:paraId="4A5A6E2C" w14:textId="3B29F55B" w:rsidR="00007506" w:rsidRPr="003C1549" w:rsidRDefault="00007506"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0A416D39" w14:textId="1FFA8B7F" w:rsidR="00007506" w:rsidRPr="003C1549" w:rsidRDefault="1DD69F8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color w:val="000000" w:themeColor="text1"/>
                <w:sz w:val="24"/>
                <w:szCs w:val="24"/>
                <w:u w:val="single"/>
                <w:vertAlign w:val="superscript"/>
              </w:rPr>
            </w:pPr>
            <w:r w:rsidRPr="003C1549">
              <w:rPr>
                <w:sz w:val="24"/>
                <w:szCs w:val="24"/>
              </w:rPr>
              <w:t xml:space="preserve">AÕKS § </w:t>
            </w:r>
            <w:r w:rsidR="2EF7C588" w:rsidRPr="003C1549">
              <w:rPr>
                <w:rFonts w:eastAsia="Calibri"/>
                <w:color w:val="000000" w:themeColor="text1"/>
                <w:sz w:val="24"/>
                <w:szCs w:val="24"/>
              </w:rPr>
              <w:t>168</w:t>
            </w:r>
            <w:r w:rsidR="2EF7C588" w:rsidRPr="003C1549">
              <w:rPr>
                <w:rFonts w:eastAsia="Calibri"/>
                <w:color w:val="000000" w:themeColor="text1"/>
                <w:sz w:val="24"/>
                <w:szCs w:val="24"/>
                <w:vertAlign w:val="superscript"/>
              </w:rPr>
              <w:t>2</w:t>
            </w:r>
            <w:r w:rsidR="2995200C" w:rsidRPr="003C1549">
              <w:rPr>
                <w:sz w:val="24"/>
                <w:szCs w:val="24"/>
              </w:rPr>
              <w:t xml:space="preserve"> lg </w:t>
            </w:r>
            <w:r w:rsidR="7FCD9741" w:rsidRPr="003C1549">
              <w:rPr>
                <w:sz w:val="24"/>
                <w:szCs w:val="24"/>
              </w:rPr>
              <w:t>2</w:t>
            </w:r>
          </w:p>
        </w:tc>
        <w:tc>
          <w:tcPr>
            <w:tcW w:w="3120" w:type="dxa"/>
            <w:tcBorders>
              <w:top w:val="single" w:sz="4" w:space="0" w:color="auto"/>
              <w:left w:val="single" w:sz="4" w:space="0" w:color="auto"/>
              <w:bottom w:val="single" w:sz="4" w:space="0" w:color="auto"/>
              <w:right w:val="single" w:sz="4" w:space="0" w:color="auto"/>
            </w:tcBorders>
          </w:tcPr>
          <w:p w14:paraId="0B07D204" w14:textId="77777777"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Kehtestatakse eelnõukohase seadusega</w:t>
            </w:r>
          </w:p>
        </w:tc>
      </w:tr>
      <w:tr w:rsidR="00007506" w:rsidRPr="003C1549" w14:paraId="3140712E"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tcPr>
          <w:p w14:paraId="785C0E1A" w14:textId="40CEB6FA" w:rsidR="3F04E9C4" w:rsidRPr="003C1549" w:rsidRDefault="6DC226D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w:t>
            </w:r>
            <w:r w:rsidR="003F2D0C" w:rsidRPr="003C1549">
              <w:rPr>
                <w:sz w:val="24"/>
                <w:szCs w:val="24"/>
              </w:rPr>
              <w:t>kel</w:t>
            </w:r>
            <w:r w:rsidRPr="003C1549">
              <w:rPr>
                <w:sz w:val="24"/>
                <w:szCs w:val="24"/>
              </w:rPr>
              <w:t xml:space="preserve"> 3g</w:t>
            </w:r>
            <w:r w:rsidR="78588B7A" w:rsidRPr="003C1549">
              <w:rPr>
                <w:sz w:val="24"/>
                <w:szCs w:val="24"/>
              </w:rPr>
              <w:t>b</w:t>
            </w:r>
            <w:r w:rsidRPr="003C1549">
              <w:rPr>
                <w:sz w:val="24"/>
                <w:szCs w:val="24"/>
              </w:rPr>
              <w:t xml:space="preserve"> </w:t>
            </w:r>
          </w:p>
        </w:tc>
        <w:tc>
          <w:tcPr>
            <w:tcW w:w="1314" w:type="dxa"/>
            <w:tcBorders>
              <w:top w:val="single" w:sz="4" w:space="0" w:color="auto"/>
              <w:left w:val="single" w:sz="4" w:space="0" w:color="auto"/>
              <w:bottom w:val="single" w:sz="4" w:space="0" w:color="auto"/>
              <w:right w:val="single" w:sz="4" w:space="0" w:color="auto"/>
            </w:tcBorders>
          </w:tcPr>
          <w:p w14:paraId="3ED37ECF"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p w14:paraId="2895B74A" w14:textId="3B29F55B"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420388C6" w14:textId="0C6EA98E" w:rsidR="3F04E9C4" w:rsidRPr="003C1549" w:rsidRDefault="431C8C1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AÕKS § </w:t>
            </w:r>
            <w:r w:rsidR="6C316793" w:rsidRPr="003C1549">
              <w:rPr>
                <w:rFonts w:eastAsia="Calibri"/>
                <w:color w:val="000000" w:themeColor="text1"/>
                <w:sz w:val="24"/>
                <w:szCs w:val="24"/>
              </w:rPr>
              <w:t>168</w:t>
            </w:r>
            <w:r w:rsidR="6C316793" w:rsidRPr="003C1549">
              <w:rPr>
                <w:rFonts w:eastAsia="Calibri"/>
                <w:color w:val="000000" w:themeColor="text1"/>
                <w:sz w:val="24"/>
                <w:szCs w:val="24"/>
                <w:vertAlign w:val="superscript"/>
              </w:rPr>
              <w:t>2</w:t>
            </w:r>
            <w:r w:rsidR="6C316793" w:rsidRPr="003C1549">
              <w:rPr>
                <w:sz w:val="24"/>
                <w:szCs w:val="24"/>
              </w:rPr>
              <w:t xml:space="preserve"> lg 1</w:t>
            </w:r>
          </w:p>
        </w:tc>
        <w:tc>
          <w:tcPr>
            <w:tcW w:w="3120" w:type="dxa"/>
            <w:tcBorders>
              <w:top w:val="single" w:sz="4" w:space="0" w:color="auto"/>
              <w:left w:val="single" w:sz="4" w:space="0" w:color="auto"/>
              <w:bottom w:val="single" w:sz="4" w:space="0" w:color="auto"/>
              <w:right w:val="single" w:sz="4" w:space="0" w:color="auto"/>
            </w:tcBorders>
          </w:tcPr>
          <w:p w14:paraId="542282F2"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749C7D80" w14:textId="77777777" w:rsidTr="7EAE2237">
        <w:trPr>
          <w:trHeight w:val="586"/>
        </w:trPr>
        <w:tc>
          <w:tcPr>
            <w:tcW w:w="2055" w:type="dxa"/>
            <w:tcBorders>
              <w:top w:val="single" w:sz="4" w:space="0" w:color="auto"/>
              <w:left w:val="single" w:sz="4" w:space="0" w:color="auto"/>
              <w:bottom w:val="single" w:sz="4" w:space="0" w:color="auto"/>
              <w:right w:val="single" w:sz="4" w:space="0" w:color="auto"/>
            </w:tcBorders>
            <w:hideMark/>
          </w:tcPr>
          <w:p w14:paraId="7790F3F8" w14:textId="6FEA29C2" w:rsidR="3F04E9C4" w:rsidRPr="003C1549" w:rsidRDefault="6DC226D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Artikli 3g</w:t>
            </w:r>
            <w:r w:rsidR="511F6A8B" w:rsidRPr="003C1549">
              <w:rPr>
                <w:sz w:val="24"/>
                <w:szCs w:val="24"/>
              </w:rPr>
              <w:t>c</w:t>
            </w:r>
            <w:r w:rsidRPr="003C1549">
              <w:rPr>
                <w:sz w:val="24"/>
                <w:szCs w:val="24"/>
              </w:rPr>
              <w:t xml:space="preserve"> </w:t>
            </w:r>
          </w:p>
        </w:tc>
        <w:tc>
          <w:tcPr>
            <w:tcW w:w="1314" w:type="dxa"/>
            <w:tcBorders>
              <w:top w:val="single" w:sz="4" w:space="0" w:color="auto"/>
              <w:left w:val="single" w:sz="4" w:space="0" w:color="auto"/>
              <w:bottom w:val="single" w:sz="4" w:space="0" w:color="auto"/>
              <w:right w:val="single" w:sz="4" w:space="0" w:color="auto"/>
            </w:tcBorders>
            <w:hideMark/>
          </w:tcPr>
          <w:p w14:paraId="35F7D913"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p w14:paraId="012C2F7A" w14:textId="3B29F55B"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hideMark/>
          </w:tcPr>
          <w:p w14:paraId="23D3C50A" w14:textId="751E104D" w:rsidR="3F04E9C4" w:rsidRPr="003C1549" w:rsidRDefault="5DE90C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vertAlign w:val="superscript"/>
              </w:rPr>
            </w:pPr>
            <w:r w:rsidRPr="003C1549">
              <w:rPr>
                <w:sz w:val="24"/>
                <w:szCs w:val="24"/>
              </w:rPr>
              <w:t xml:space="preserve"> AÕKS § 14</w:t>
            </w:r>
            <w:r w:rsidR="27E6E7A2" w:rsidRPr="003C1549">
              <w:rPr>
                <w:sz w:val="24"/>
                <w:szCs w:val="24"/>
              </w:rPr>
              <w:t>1</w:t>
            </w:r>
            <w:r w:rsidRPr="003C1549">
              <w:rPr>
                <w:sz w:val="24"/>
                <w:szCs w:val="24"/>
                <w:vertAlign w:val="superscript"/>
              </w:rPr>
              <w:t xml:space="preserve">1 </w:t>
            </w:r>
            <w:r w:rsidRPr="003C1549">
              <w:rPr>
                <w:sz w:val="24"/>
                <w:szCs w:val="24"/>
                <w:lang w:eastAsia="et-EE"/>
              </w:rPr>
              <w:t xml:space="preserve">lg </w:t>
            </w:r>
            <w:r w:rsidR="10A0987F" w:rsidRPr="003C1549">
              <w:rPr>
                <w:sz w:val="24"/>
                <w:szCs w:val="24"/>
                <w:lang w:eastAsia="et-EE"/>
              </w:rPr>
              <w:t>2</w:t>
            </w:r>
          </w:p>
          <w:p w14:paraId="5CB4AC08" w14:textId="7D100A08"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vertAlign w:val="superscript"/>
              </w:rPr>
            </w:pPr>
          </w:p>
        </w:tc>
        <w:tc>
          <w:tcPr>
            <w:tcW w:w="3120" w:type="dxa"/>
            <w:tcBorders>
              <w:top w:val="single" w:sz="4" w:space="0" w:color="auto"/>
              <w:left w:val="single" w:sz="4" w:space="0" w:color="auto"/>
              <w:bottom w:val="single" w:sz="4" w:space="0" w:color="auto"/>
              <w:right w:val="single" w:sz="4" w:space="0" w:color="auto"/>
            </w:tcBorders>
          </w:tcPr>
          <w:p w14:paraId="518EA12C"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320AA290"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hideMark/>
          </w:tcPr>
          <w:p w14:paraId="4CA0D0C3" w14:textId="42009E1C" w:rsidR="3F04E9C4" w:rsidRPr="003C1549" w:rsidRDefault="6DC226D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w:t>
            </w:r>
            <w:r w:rsidR="003F2D0C" w:rsidRPr="003C1549">
              <w:rPr>
                <w:sz w:val="24"/>
                <w:szCs w:val="24"/>
              </w:rPr>
              <w:t>kel</w:t>
            </w:r>
            <w:r w:rsidRPr="003C1549">
              <w:rPr>
                <w:sz w:val="24"/>
                <w:szCs w:val="24"/>
              </w:rPr>
              <w:t xml:space="preserve"> 3g</w:t>
            </w:r>
            <w:r w:rsidR="19A1C1BB" w:rsidRPr="003C1549">
              <w:rPr>
                <w:sz w:val="24"/>
                <w:szCs w:val="24"/>
              </w:rPr>
              <w:t>d</w:t>
            </w:r>
          </w:p>
        </w:tc>
        <w:tc>
          <w:tcPr>
            <w:tcW w:w="1314" w:type="dxa"/>
            <w:tcBorders>
              <w:top w:val="single" w:sz="4" w:space="0" w:color="auto"/>
              <w:left w:val="single" w:sz="4" w:space="0" w:color="auto"/>
              <w:bottom w:val="single" w:sz="4" w:space="0" w:color="auto"/>
              <w:right w:val="single" w:sz="4" w:space="0" w:color="auto"/>
            </w:tcBorders>
            <w:hideMark/>
          </w:tcPr>
          <w:p w14:paraId="24ADF6C6"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p w14:paraId="0474E7BA" w14:textId="3B29F55B"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hideMark/>
          </w:tcPr>
          <w:p w14:paraId="65BE8067" w14:textId="7781A60C" w:rsidR="3F04E9C4" w:rsidRPr="003C1549" w:rsidRDefault="431C8C1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AÕKS § 1</w:t>
            </w:r>
            <w:r w:rsidR="2F04E050" w:rsidRPr="003C1549">
              <w:rPr>
                <w:sz w:val="24"/>
                <w:szCs w:val="24"/>
              </w:rPr>
              <w:t>66</w:t>
            </w:r>
            <w:r w:rsidR="15A785B3" w:rsidRPr="003C1549">
              <w:rPr>
                <w:sz w:val="24"/>
                <w:szCs w:val="24"/>
              </w:rPr>
              <w:t xml:space="preserve"> lg</w:t>
            </w:r>
            <w:r w:rsidR="003F2D0C" w:rsidRPr="003C1549">
              <w:rPr>
                <w:sz w:val="24"/>
                <w:szCs w:val="24"/>
              </w:rPr>
              <w:t>-d</w:t>
            </w:r>
            <w:r w:rsidR="15A785B3" w:rsidRPr="003C1549">
              <w:rPr>
                <w:sz w:val="24"/>
                <w:szCs w:val="24"/>
              </w:rPr>
              <w:t xml:space="preserve"> </w:t>
            </w:r>
            <w:r w:rsidR="3E083CE0" w:rsidRPr="003C1549">
              <w:rPr>
                <w:sz w:val="24"/>
                <w:szCs w:val="24"/>
              </w:rPr>
              <w:t>6</w:t>
            </w:r>
            <w:r w:rsidR="3E083CE0" w:rsidRPr="003C1549">
              <w:rPr>
                <w:sz w:val="24"/>
                <w:szCs w:val="24"/>
                <w:vertAlign w:val="superscript"/>
              </w:rPr>
              <w:t xml:space="preserve">1 </w:t>
            </w:r>
            <w:r w:rsidR="3E083CE0" w:rsidRPr="003C1549">
              <w:rPr>
                <w:sz w:val="24"/>
                <w:szCs w:val="24"/>
              </w:rPr>
              <w:t>ja 6</w:t>
            </w:r>
            <w:r w:rsidR="3E083CE0" w:rsidRPr="003C1549">
              <w:rPr>
                <w:sz w:val="24"/>
                <w:szCs w:val="24"/>
                <w:vertAlign w:val="superscript"/>
              </w:rPr>
              <w:t>2</w:t>
            </w:r>
          </w:p>
        </w:tc>
        <w:tc>
          <w:tcPr>
            <w:tcW w:w="3120" w:type="dxa"/>
            <w:tcBorders>
              <w:top w:val="single" w:sz="4" w:space="0" w:color="auto"/>
              <w:left w:val="single" w:sz="4" w:space="0" w:color="auto"/>
              <w:bottom w:val="single" w:sz="4" w:space="0" w:color="auto"/>
              <w:right w:val="single" w:sz="4" w:space="0" w:color="auto"/>
            </w:tcBorders>
            <w:hideMark/>
          </w:tcPr>
          <w:p w14:paraId="7C35252F"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37DA791F"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0DD43F45" w14:textId="5BCBFE64" w:rsidR="3F04E9C4" w:rsidRPr="003C1549" w:rsidRDefault="6DC226D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w:t>
            </w:r>
            <w:r w:rsidR="003F2D0C" w:rsidRPr="003C1549">
              <w:rPr>
                <w:sz w:val="24"/>
                <w:szCs w:val="24"/>
              </w:rPr>
              <w:t>kel</w:t>
            </w:r>
            <w:r w:rsidRPr="003C1549">
              <w:rPr>
                <w:sz w:val="24"/>
                <w:szCs w:val="24"/>
              </w:rPr>
              <w:t xml:space="preserve"> 3g</w:t>
            </w:r>
            <w:r w:rsidR="344F1E58" w:rsidRPr="003C1549">
              <w:rPr>
                <w:sz w:val="24"/>
                <w:szCs w:val="24"/>
              </w:rPr>
              <w:t>e</w:t>
            </w:r>
          </w:p>
        </w:tc>
        <w:tc>
          <w:tcPr>
            <w:tcW w:w="1314" w:type="dxa"/>
            <w:tcBorders>
              <w:top w:val="single" w:sz="4" w:space="0" w:color="auto"/>
              <w:left w:val="single" w:sz="4" w:space="0" w:color="auto"/>
              <w:bottom w:val="single" w:sz="4" w:space="0" w:color="auto"/>
              <w:right w:val="single" w:sz="4" w:space="0" w:color="auto"/>
            </w:tcBorders>
          </w:tcPr>
          <w:p w14:paraId="63F2C673"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p w14:paraId="1A66957D" w14:textId="3B29F55B"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2C075D9F" w14:textId="1706A9DD" w:rsidR="3F04E9C4" w:rsidRPr="003C1549" w:rsidRDefault="431C8C1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AÕKS § 16</w:t>
            </w:r>
            <w:r w:rsidR="3DF85A56" w:rsidRPr="003C1549">
              <w:rPr>
                <w:sz w:val="24"/>
                <w:szCs w:val="24"/>
              </w:rPr>
              <w:t>7</w:t>
            </w:r>
            <w:r w:rsidR="3971B98D" w:rsidRPr="003C1549">
              <w:rPr>
                <w:sz w:val="24"/>
                <w:szCs w:val="24"/>
              </w:rPr>
              <w:t xml:space="preserve"> lg </w:t>
            </w:r>
            <w:r w:rsidR="16BB4609" w:rsidRPr="003C1549">
              <w:rPr>
                <w:sz w:val="24"/>
                <w:szCs w:val="24"/>
              </w:rPr>
              <w:t>3</w:t>
            </w:r>
          </w:p>
        </w:tc>
        <w:tc>
          <w:tcPr>
            <w:tcW w:w="3120" w:type="dxa"/>
            <w:tcBorders>
              <w:top w:val="single" w:sz="4" w:space="0" w:color="auto"/>
              <w:left w:val="single" w:sz="4" w:space="0" w:color="auto"/>
              <w:bottom w:val="single" w:sz="4" w:space="0" w:color="auto"/>
              <w:right w:val="single" w:sz="4" w:space="0" w:color="auto"/>
            </w:tcBorders>
          </w:tcPr>
          <w:p w14:paraId="760C1522"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77E96D83"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169CC186" w14:textId="3AE126F5" w:rsidR="71C547B0" w:rsidRPr="003C1549" w:rsidRDefault="422DFEE4" w:rsidP="006B4EE5">
            <w:pPr>
              <w:jc w:val="both"/>
              <w:rPr>
                <w:sz w:val="24"/>
                <w:szCs w:val="24"/>
              </w:rPr>
            </w:pPr>
            <w:r w:rsidRPr="003C1549">
              <w:rPr>
                <w:sz w:val="24"/>
                <w:szCs w:val="24"/>
              </w:rPr>
              <w:t>Artikli 3gf lõige 3</w:t>
            </w:r>
          </w:p>
        </w:tc>
        <w:tc>
          <w:tcPr>
            <w:tcW w:w="1314" w:type="dxa"/>
            <w:tcBorders>
              <w:top w:val="single" w:sz="4" w:space="0" w:color="auto"/>
              <w:left w:val="single" w:sz="4" w:space="0" w:color="auto"/>
              <w:bottom w:val="single" w:sz="4" w:space="0" w:color="auto"/>
              <w:right w:val="single" w:sz="4" w:space="0" w:color="auto"/>
            </w:tcBorders>
          </w:tcPr>
          <w:p w14:paraId="50F2D071" w14:textId="3098129A" w:rsidR="71C547B0" w:rsidRPr="003C1549" w:rsidRDefault="198BFAC6" w:rsidP="006B4EE5">
            <w:pPr>
              <w:jc w:val="both"/>
              <w:rPr>
                <w:sz w:val="24"/>
                <w:szCs w:val="24"/>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72096885" w14:textId="5081A734"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u w:val="single"/>
                <w:vertAlign w:val="superscript"/>
              </w:rPr>
            </w:pPr>
            <w:r w:rsidRPr="003C1549">
              <w:rPr>
                <w:sz w:val="24"/>
                <w:szCs w:val="24"/>
              </w:rPr>
              <w:t xml:space="preserve">AÕKS § </w:t>
            </w:r>
            <w:r w:rsidR="4A2D879A" w:rsidRPr="003C1549">
              <w:rPr>
                <w:sz w:val="24"/>
                <w:szCs w:val="24"/>
              </w:rPr>
              <w:t>141</w:t>
            </w:r>
            <w:r w:rsidR="4A2D879A" w:rsidRPr="003C1549">
              <w:rPr>
                <w:sz w:val="24"/>
                <w:szCs w:val="24"/>
                <w:vertAlign w:val="superscript"/>
              </w:rPr>
              <w:t>1</w:t>
            </w:r>
            <w:r w:rsidR="0E00B32E" w:rsidRPr="003C1549">
              <w:rPr>
                <w:sz w:val="24"/>
                <w:szCs w:val="24"/>
              </w:rPr>
              <w:t xml:space="preserve"> lg </w:t>
            </w:r>
            <w:r w:rsidR="43858E93" w:rsidRPr="003C1549">
              <w:rPr>
                <w:sz w:val="24"/>
                <w:szCs w:val="24"/>
              </w:rPr>
              <w:t>4</w:t>
            </w:r>
          </w:p>
        </w:tc>
        <w:tc>
          <w:tcPr>
            <w:tcW w:w="3120" w:type="dxa"/>
            <w:tcBorders>
              <w:top w:val="single" w:sz="4" w:space="0" w:color="auto"/>
              <w:left w:val="single" w:sz="4" w:space="0" w:color="auto"/>
              <w:bottom w:val="single" w:sz="4" w:space="0" w:color="auto"/>
              <w:right w:val="single" w:sz="4" w:space="0" w:color="auto"/>
            </w:tcBorders>
          </w:tcPr>
          <w:p w14:paraId="6BF12670" w14:textId="7777777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057CA977"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362FF0F1" w14:textId="26BA3943"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 xml:space="preserve">Artikli </w:t>
            </w:r>
            <w:r w:rsidR="54FC6D48" w:rsidRPr="003C1549">
              <w:rPr>
                <w:sz w:val="24"/>
                <w:szCs w:val="24"/>
              </w:rPr>
              <w:t>6 lõige 2 punkt e</w:t>
            </w:r>
          </w:p>
        </w:tc>
        <w:tc>
          <w:tcPr>
            <w:tcW w:w="1314" w:type="dxa"/>
            <w:tcBorders>
              <w:top w:val="single" w:sz="4" w:space="0" w:color="auto"/>
              <w:left w:val="single" w:sz="4" w:space="0" w:color="auto"/>
              <w:bottom w:val="single" w:sz="4" w:space="0" w:color="auto"/>
              <w:right w:val="single" w:sz="4" w:space="0" w:color="auto"/>
            </w:tcBorders>
          </w:tcPr>
          <w:p w14:paraId="5195246C"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p w14:paraId="608B944A" w14:textId="3B29F55B"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2693" w:type="dxa"/>
            <w:tcBorders>
              <w:top w:val="single" w:sz="4" w:space="0" w:color="auto"/>
              <w:left w:val="single" w:sz="4" w:space="0" w:color="auto"/>
              <w:bottom w:val="single" w:sz="4" w:space="0" w:color="auto"/>
              <w:right w:val="single" w:sz="4" w:space="0" w:color="auto"/>
            </w:tcBorders>
          </w:tcPr>
          <w:p w14:paraId="58549E65" w14:textId="79DAD736" w:rsidR="3F04E9C4" w:rsidRPr="003C1549" w:rsidRDefault="431C8C12" w:rsidP="006B4EE5">
            <w:pPr>
              <w:spacing w:before="263"/>
              <w:rPr>
                <w:sz w:val="24"/>
                <w:szCs w:val="24"/>
              </w:rPr>
            </w:pPr>
            <w:r w:rsidRPr="003C1549">
              <w:rPr>
                <w:sz w:val="24"/>
                <w:szCs w:val="24"/>
              </w:rPr>
              <w:t xml:space="preserve">AÕKS § </w:t>
            </w:r>
            <w:r w:rsidR="5993817F" w:rsidRPr="003C1549">
              <w:rPr>
                <w:sz w:val="24"/>
                <w:szCs w:val="24"/>
              </w:rPr>
              <w:t>145</w:t>
            </w:r>
            <w:r w:rsidR="5993817F" w:rsidRPr="003C1549">
              <w:rPr>
                <w:sz w:val="24"/>
                <w:szCs w:val="24"/>
                <w:vertAlign w:val="superscript"/>
              </w:rPr>
              <w:t xml:space="preserve">2 </w:t>
            </w:r>
            <w:r w:rsidR="5993817F" w:rsidRPr="003C1549">
              <w:rPr>
                <w:sz w:val="24"/>
                <w:szCs w:val="24"/>
              </w:rPr>
              <w:t>lg 4</w:t>
            </w:r>
            <w:r w:rsidR="154AD704" w:rsidRPr="003C1549">
              <w:rPr>
                <w:sz w:val="24"/>
                <w:szCs w:val="24"/>
              </w:rPr>
              <w:t xml:space="preserve"> ja</w:t>
            </w:r>
            <w:r w:rsidR="154AD704" w:rsidRPr="003C1549">
              <w:rPr>
                <w:b/>
                <w:bCs/>
                <w:sz w:val="24"/>
                <w:szCs w:val="24"/>
              </w:rPr>
              <w:t xml:space="preserve"> </w:t>
            </w:r>
            <w:r w:rsidR="154AD704" w:rsidRPr="003C1549">
              <w:rPr>
                <w:sz w:val="24"/>
                <w:szCs w:val="24"/>
              </w:rPr>
              <w:t xml:space="preserve">§ </w:t>
            </w:r>
            <w:r w:rsidR="2EE079DD" w:rsidRPr="003C1549">
              <w:rPr>
                <w:color w:val="000000" w:themeColor="text1"/>
                <w:sz w:val="24"/>
                <w:szCs w:val="24"/>
              </w:rPr>
              <w:t>154</w:t>
            </w:r>
            <w:r w:rsidR="2EE079DD" w:rsidRPr="003C1549">
              <w:rPr>
                <w:color w:val="000000" w:themeColor="text1"/>
                <w:sz w:val="24"/>
                <w:szCs w:val="24"/>
                <w:vertAlign w:val="superscript"/>
              </w:rPr>
              <w:t>3</w:t>
            </w:r>
          </w:p>
        </w:tc>
        <w:tc>
          <w:tcPr>
            <w:tcW w:w="3120" w:type="dxa"/>
            <w:tcBorders>
              <w:top w:val="single" w:sz="4" w:space="0" w:color="auto"/>
              <w:left w:val="single" w:sz="4" w:space="0" w:color="auto"/>
              <w:bottom w:val="single" w:sz="4" w:space="0" w:color="auto"/>
              <w:right w:val="single" w:sz="4" w:space="0" w:color="auto"/>
            </w:tcBorders>
          </w:tcPr>
          <w:p w14:paraId="1C17A852"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02E682FE"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1A7DDF66" w14:textId="33A8FF5B"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Artikli 10</w:t>
            </w:r>
            <w:r w:rsidR="240EACDB" w:rsidRPr="003C1549">
              <w:rPr>
                <w:sz w:val="24"/>
                <w:szCs w:val="24"/>
              </w:rPr>
              <w:t>a lõige 1</w:t>
            </w:r>
          </w:p>
        </w:tc>
        <w:tc>
          <w:tcPr>
            <w:tcW w:w="1314" w:type="dxa"/>
            <w:tcBorders>
              <w:top w:val="single" w:sz="4" w:space="0" w:color="auto"/>
              <w:left w:val="single" w:sz="4" w:space="0" w:color="auto"/>
              <w:bottom w:val="single" w:sz="4" w:space="0" w:color="auto"/>
              <w:right w:val="single" w:sz="4" w:space="0" w:color="auto"/>
            </w:tcBorders>
          </w:tcPr>
          <w:p w14:paraId="69F00320" w14:textId="77777777"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37B4CFDF" w14:textId="0ABBBC0C" w:rsidR="00007506" w:rsidRPr="003C1549" w:rsidRDefault="1DD69F8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rPr>
            </w:pPr>
            <w:r w:rsidRPr="003C1549">
              <w:rPr>
                <w:sz w:val="24"/>
                <w:szCs w:val="24"/>
              </w:rPr>
              <w:t>AÕKS § 1</w:t>
            </w:r>
            <w:r w:rsidR="1ADFAFD9" w:rsidRPr="003C1549">
              <w:rPr>
                <w:sz w:val="24"/>
                <w:szCs w:val="24"/>
              </w:rPr>
              <w:t>56</w:t>
            </w:r>
            <w:r w:rsidR="53DBA758" w:rsidRPr="003C1549">
              <w:rPr>
                <w:sz w:val="24"/>
                <w:szCs w:val="24"/>
              </w:rPr>
              <w:t xml:space="preserve"> lg</w:t>
            </w:r>
            <w:r w:rsidR="003F2D0C" w:rsidRPr="003C1549">
              <w:rPr>
                <w:sz w:val="24"/>
                <w:szCs w:val="24"/>
              </w:rPr>
              <w:t>-d</w:t>
            </w:r>
            <w:r w:rsidR="53DBA758" w:rsidRPr="003C1549">
              <w:rPr>
                <w:sz w:val="24"/>
                <w:szCs w:val="24"/>
              </w:rPr>
              <w:t xml:space="preserve"> 7</w:t>
            </w:r>
            <w:r w:rsidR="003F2D0C" w:rsidRPr="003C1549">
              <w:rPr>
                <w:sz w:val="24"/>
                <w:szCs w:val="24"/>
              </w:rPr>
              <w:t>–</w:t>
            </w:r>
            <w:r w:rsidR="3C253FAA" w:rsidRPr="003C1549">
              <w:rPr>
                <w:sz w:val="24"/>
                <w:szCs w:val="24"/>
              </w:rPr>
              <w:t>10</w:t>
            </w:r>
          </w:p>
        </w:tc>
        <w:tc>
          <w:tcPr>
            <w:tcW w:w="3120" w:type="dxa"/>
            <w:tcBorders>
              <w:top w:val="single" w:sz="4" w:space="0" w:color="auto"/>
              <w:left w:val="single" w:sz="4" w:space="0" w:color="auto"/>
              <w:bottom w:val="single" w:sz="4" w:space="0" w:color="auto"/>
              <w:right w:val="single" w:sz="4" w:space="0" w:color="auto"/>
            </w:tcBorders>
            <w:hideMark/>
          </w:tcPr>
          <w:p w14:paraId="2E977169" w14:textId="77777777"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Kehtestatakse eelnõukohase seadusega</w:t>
            </w:r>
          </w:p>
        </w:tc>
      </w:tr>
      <w:tr w:rsidR="00007506" w:rsidRPr="003C1549" w14:paraId="2BB94BB0"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5DA4F8C3" w14:textId="36680860"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Artikli 10a lõige 1</w:t>
            </w:r>
            <w:r w:rsidR="6957A1DD" w:rsidRPr="003C1549">
              <w:rPr>
                <w:sz w:val="24"/>
                <w:szCs w:val="24"/>
              </w:rPr>
              <w:t>a</w:t>
            </w:r>
          </w:p>
        </w:tc>
        <w:tc>
          <w:tcPr>
            <w:tcW w:w="1314" w:type="dxa"/>
            <w:tcBorders>
              <w:top w:val="single" w:sz="4" w:space="0" w:color="auto"/>
              <w:left w:val="single" w:sz="4" w:space="0" w:color="auto"/>
              <w:bottom w:val="single" w:sz="4" w:space="0" w:color="auto"/>
              <w:right w:val="single" w:sz="4" w:space="0" w:color="auto"/>
            </w:tcBorders>
          </w:tcPr>
          <w:p w14:paraId="7108CDA6"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12AA9085" w14:textId="1504179C" w:rsidR="3F04E9C4" w:rsidRPr="003C1549" w:rsidRDefault="1BE8B69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AÕKS § 156</w:t>
            </w:r>
            <w:r w:rsidR="28BEBC5A" w:rsidRPr="003C1549">
              <w:rPr>
                <w:sz w:val="24"/>
                <w:szCs w:val="24"/>
              </w:rPr>
              <w:t xml:space="preserve"> lg</w:t>
            </w:r>
            <w:r w:rsidR="003F2D0C" w:rsidRPr="003C1549">
              <w:rPr>
                <w:sz w:val="24"/>
                <w:szCs w:val="24"/>
              </w:rPr>
              <w:t>-d</w:t>
            </w:r>
            <w:r w:rsidR="28BEBC5A" w:rsidRPr="003C1549">
              <w:rPr>
                <w:sz w:val="24"/>
                <w:szCs w:val="24"/>
              </w:rPr>
              <w:t xml:space="preserve"> </w:t>
            </w:r>
            <w:r w:rsidR="233D0E5A" w:rsidRPr="003C1549">
              <w:rPr>
                <w:sz w:val="24"/>
                <w:szCs w:val="24"/>
              </w:rPr>
              <w:t>11</w:t>
            </w:r>
            <w:r w:rsidR="003F2D0C" w:rsidRPr="003C1549">
              <w:rPr>
                <w:sz w:val="24"/>
                <w:szCs w:val="24"/>
              </w:rPr>
              <w:t xml:space="preserve"> ja</w:t>
            </w:r>
            <w:r w:rsidR="233D0E5A" w:rsidRPr="003C1549">
              <w:rPr>
                <w:sz w:val="24"/>
                <w:szCs w:val="24"/>
              </w:rPr>
              <w:t xml:space="preserve"> 12</w:t>
            </w:r>
          </w:p>
        </w:tc>
        <w:tc>
          <w:tcPr>
            <w:tcW w:w="3120" w:type="dxa"/>
            <w:tcBorders>
              <w:top w:val="single" w:sz="4" w:space="0" w:color="auto"/>
              <w:left w:val="single" w:sz="4" w:space="0" w:color="auto"/>
              <w:bottom w:val="single" w:sz="4" w:space="0" w:color="auto"/>
              <w:right w:val="single" w:sz="4" w:space="0" w:color="auto"/>
            </w:tcBorders>
            <w:hideMark/>
          </w:tcPr>
          <w:p w14:paraId="38BD0E1E"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30672693"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5B0901CA" w14:textId="7ABB66F7" w:rsidR="0307511C" w:rsidRPr="003C1549" w:rsidRDefault="7F9F2DE5" w:rsidP="006B4EE5">
            <w:pPr>
              <w:jc w:val="both"/>
              <w:rPr>
                <w:sz w:val="24"/>
                <w:szCs w:val="24"/>
              </w:rPr>
            </w:pPr>
            <w:r w:rsidRPr="003C1549">
              <w:rPr>
                <w:sz w:val="24"/>
                <w:szCs w:val="24"/>
              </w:rPr>
              <w:lastRenderedPageBreak/>
              <w:t>Artikli 10a lõige 3 ja 10a lõige 4</w:t>
            </w:r>
          </w:p>
        </w:tc>
        <w:tc>
          <w:tcPr>
            <w:tcW w:w="1314" w:type="dxa"/>
            <w:tcBorders>
              <w:top w:val="single" w:sz="4" w:space="0" w:color="auto"/>
              <w:left w:val="single" w:sz="4" w:space="0" w:color="auto"/>
              <w:bottom w:val="single" w:sz="4" w:space="0" w:color="auto"/>
              <w:right w:val="single" w:sz="4" w:space="0" w:color="auto"/>
            </w:tcBorders>
          </w:tcPr>
          <w:p w14:paraId="74B991D6" w14:textId="21720A8E" w:rsidR="02F6358D" w:rsidRPr="003C1549" w:rsidRDefault="7253AC22" w:rsidP="006B4EE5">
            <w:pPr>
              <w:jc w:val="both"/>
              <w:rPr>
                <w:sz w:val="24"/>
                <w:szCs w:val="24"/>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1AF9F13A" w14:textId="655D736B" w:rsidR="02F6358D" w:rsidRPr="003C1549" w:rsidRDefault="60325F70" w:rsidP="006B4EE5">
            <w:pPr>
              <w:jc w:val="both"/>
              <w:rPr>
                <w:sz w:val="24"/>
                <w:szCs w:val="24"/>
              </w:rPr>
            </w:pPr>
            <w:r w:rsidRPr="003C1549">
              <w:rPr>
                <w:sz w:val="24"/>
                <w:szCs w:val="24"/>
              </w:rPr>
              <w:t>Vastab direktiivile</w:t>
            </w:r>
          </w:p>
          <w:p w14:paraId="0546937B" w14:textId="09C4BE2E" w:rsidR="02F6358D" w:rsidRPr="003C1549" w:rsidRDefault="02F6358D" w:rsidP="006B4EE5">
            <w:pPr>
              <w:jc w:val="both"/>
              <w:rPr>
                <w:sz w:val="24"/>
                <w:szCs w:val="24"/>
              </w:rPr>
            </w:pPr>
          </w:p>
        </w:tc>
        <w:tc>
          <w:tcPr>
            <w:tcW w:w="3120" w:type="dxa"/>
            <w:tcBorders>
              <w:top w:val="single" w:sz="4" w:space="0" w:color="auto"/>
              <w:left w:val="single" w:sz="4" w:space="0" w:color="auto"/>
              <w:bottom w:val="single" w:sz="4" w:space="0" w:color="auto"/>
              <w:right w:val="single" w:sz="4" w:space="0" w:color="auto"/>
            </w:tcBorders>
            <w:hideMark/>
          </w:tcPr>
          <w:p w14:paraId="40D315F3" w14:textId="1B7BA880" w:rsidR="02F6358D" w:rsidRPr="003C1549" w:rsidRDefault="02F6358D" w:rsidP="006B4EE5">
            <w:pPr>
              <w:jc w:val="both"/>
              <w:rPr>
                <w:sz w:val="24"/>
                <w:szCs w:val="24"/>
              </w:rPr>
            </w:pPr>
          </w:p>
        </w:tc>
      </w:tr>
      <w:tr w:rsidR="00007506" w:rsidRPr="003C1549" w14:paraId="04B841F8"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7E995F26" w14:textId="1F5CAC13"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 xml:space="preserve">Artikli 10a lõige </w:t>
            </w:r>
            <w:r w:rsidR="2AB83F3E" w:rsidRPr="003C1549">
              <w:rPr>
                <w:sz w:val="24"/>
                <w:szCs w:val="24"/>
              </w:rPr>
              <w:t>19</w:t>
            </w:r>
          </w:p>
        </w:tc>
        <w:tc>
          <w:tcPr>
            <w:tcW w:w="1314" w:type="dxa"/>
            <w:tcBorders>
              <w:top w:val="single" w:sz="4" w:space="0" w:color="auto"/>
              <w:left w:val="single" w:sz="4" w:space="0" w:color="auto"/>
              <w:bottom w:val="single" w:sz="4" w:space="0" w:color="auto"/>
              <w:right w:val="single" w:sz="4" w:space="0" w:color="auto"/>
            </w:tcBorders>
          </w:tcPr>
          <w:p w14:paraId="5CE42831" w14:textId="77777777" w:rsidR="00007506" w:rsidRPr="003C1549" w:rsidRDefault="66562BFB"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3228C585" w14:textId="09342A5F" w:rsidR="3F04E9C4" w:rsidRPr="003C1549" w:rsidRDefault="1BE8B69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AÕKS § 156</w:t>
            </w:r>
            <w:r w:rsidR="323DB8F5" w:rsidRPr="003C1549">
              <w:rPr>
                <w:sz w:val="24"/>
                <w:szCs w:val="24"/>
              </w:rPr>
              <w:t xml:space="preserve"> lg 13</w:t>
            </w:r>
          </w:p>
        </w:tc>
        <w:tc>
          <w:tcPr>
            <w:tcW w:w="3120" w:type="dxa"/>
            <w:tcBorders>
              <w:top w:val="single" w:sz="4" w:space="0" w:color="auto"/>
              <w:left w:val="single" w:sz="4" w:space="0" w:color="auto"/>
              <w:bottom w:val="single" w:sz="4" w:space="0" w:color="auto"/>
              <w:right w:val="single" w:sz="4" w:space="0" w:color="auto"/>
            </w:tcBorders>
            <w:hideMark/>
          </w:tcPr>
          <w:p w14:paraId="17501047"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F310CC" w:rsidRPr="003C1549" w14:paraId="09FEA9C0"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29A7AFD9" w14:textId="624C250D" w:rsidR="00F310CC" w:rsidRPr="003C1549" w:rsidRDefault="2F6A269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Artikli 1</w:t>
            </w:r>
            <w:r w:rsidR="5858254E" w:rsidRPr="003C1549">
              <w:rPr>
                <w:sz w:val="24"/>
                <w:szCs w:val="24"/>
              </w:rPr>
              <w:t>1</w:t>
            </w:r>
            <w:r w:rsidRPr="003C1549">
              <w:rPr>
                <w:sz w:val="24"/>
                <w:szCs w:val="24"/>
              </w:rPr>
              <w:t xml:space="preserve"> lõige </w:t>
            </w:r>
            <w:r w:rsidR="23B98892" w:rsidRPr="003C1549">
              <w:rPr>
                <w:sz w:val="24"/>
                <w:szCs w:val="24"/>
              </w:rPr>
              <w:t>2</w:t>
            </w:r>
          </w:p>
        </w:tc>
        <w:tc>
          <w:tcPr>
            <w:tcW w:w="1314" w:type="dxa"/>
            <w:tcBorders>
              <w:top w:val="single" w:sz="4" w:space="0" w:color="auto"/>
              <w:left w:val="single" w:sz="4" w:space="0" w:color="auto"/>
              <w:bottom w:val="single" w:sz="4" w:space="0" w:color="auto"/>
              <w:right w:val="single" w:sz="4" w:space="0" w:color="auto"/>
            </w:tcBorders>
          </w:tcPr>
          <w:p w14:paraId="2111D640" w14:textId="67B0A6E6" w:rsidR="00F310CC" w:rsidRPr="003C1549" w:rsidRDefault="2F6A269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2750DF98" w14:textId="314A4026" w:rsidR="3F04E9C4" w:rsidRPr="003C1549" w:rsidRDefault="1BE8B69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AÕKS § 156</w:t>
            </w:r>
            <w:r w:rsidR="6F9E54D3" w:rsidRPr="003C1549">
              <w:rPr>
                <w:sz w:val="24"/>
                <w:szCs w:val="24"/>
              </w:rPr>
              <w:t xml:space="preserve"> lg 6</w:t>
            </w:r>
          </w:p>
        </w:tc>
        <w:tc>
          <w:tcPr>
            <w:tcW w:w="3120" w:type="dxa"/>
            <w:tcBorders>
              <w:top w:val="single" w:sz="4" w:space="0" w:color="auto"/>
              <w:left w:val="single" w:sz="4" w:space="0" w:color="auto"/>
              <w:bottom w:val="single" w:sz="4" w:space="0" w:color="auto"/>
              <w:right w:val="single" w:sz="4" w:space="0" w:color="auto"/>
            </w:tcBorders>
          </w:tcPr>
          <w:p w14:paraId="671A3943" w14:textId="7777777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2A479B95"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67BAE957" w14:textId="70F1442B" w:rsidR="23B4DE83" w:rsidRPr="003C1549" w:rsidRDefault="5D28D166" w:rsidP="006B4EE5">
            <w:pPr>
              <w:jc w:val="both"/>
              <w:rPr>
                <w:sz w:val="24"/>
                <w:szCs w:val="24"/>
              </w:rPr>
            </w:pPr>
            <w:r w:rsidRPr="003C1549">
              <w:rPr>
                <w:sz w:val="24"/>
                <w:szCs w:val="24"/>
              </w:rPr>
              <w:t>Artikli 12 lõige 2</w:t>
            </w:r>
          </w:p>
        </w:tc>
        <w:tc>
          <w:tcPr>
            <w:tcW w:w="1314" w:type="dxa"/>
            <w:tcBorders>
              <w:top w:val="single" w:sz="4" w:space="0" w:color="auto"/>
              <w:left w:val="single" w:sz="4" w:space="0" w:color="auto"/>
              <w:bottom w:val="single" w:sz="4" w:space="0" w:color="auto"/>
              <w:right w:val="single" w:sz="4" w:space="0" w:color="auto"/>
            </w:tcBorders>
          </w:tcPr>
          <w:p w14:paraId="4E3AF014" w14:textId="3B9F8E86" w:rsidR="23B4DE83" w:rsidRPr="003C1549" w:rsidRDefault="5D28D166" w:rsidP="006B4EE5">
            <w:pPr>
              <w:jc w:val="both"/>
              <w:rPr>
                <w:sz w:val="24"/>
                <w:szCs w:val="24"/>
              </w:rPr>
            </w:pPr>
            <w:r w:rsidRPr="003C1549">
              <w:rPr>
                <w:sz w:val="24"/>
                <w:szCs w:val="24"/>
              </w:rPr>
              <w:t xml:space="preserve">Jah </w:t>
            </w:r>
          </w:p>
        </w:tc>
        <w:tc>
          <w:tcPr>
            <w:tcW w:w="2693" w:type="dxa"/>
            <w:tcBorders>
              <w:top w:val="single" w:sz="4" w:space="0" w:color="auto"/>
              <w:left w:val="single" w:sz="4" w:space="0" w:color="auto"/>
              <w:bottom w:val="single" w:sz="4" w:space="0" w:color="auto"/>
              <w:right w:val="single" w:sz="4" w:space="0" w:color="auto"/>
            </w:tcBorders>
          </w:tcPr>
          <w:p w14:paraId="7EB91F8A" w14:textId="088BD025"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u w:val="single"/>
                <w:vertAlign w:val="superscript"/>
              </w:rPr>
            </w:pPr>
            <w:r w:rsidRPr="003C1549">
              <w:rPr>
                <w:sz w:val="24"/>
                <w:szCs w:val="24"/>
              </w:rPr>
              <w:t>AÕKS § 168</w:t>
            </w:r>
            <w:r w:rsidR="408BD31C" w:rsidRPr="003C1549">
              <w:rPr>
                <w:sz w:val="24"/>
                <w:szCs w:val="24"/>
              </w:rPr>
              <w:t xml:space="preserve"> lg</w:t>
            </w:r>
            <w:r w:rsidR="27E031A3" w:rsidRPr="003C1549">
              <w:rPr>
                <w:sz w:val="24"/>
                <w:szCs w:val="24"/>
              </w:rPr>
              <w:t xml:space="preserve"> 4</w:t>
            </w:r>
            <w:r w:rsidR="408BD31C" w:rsidRPr="003C1549">
              <w:rPr>
                <w:sz w:val="24"/>
                <w:szCs w:val="24"/>
              </w:rPr>
              <w:t xml:space="preserve"> </w:t>
            </w:r>
          </w:p>
        </w:tc>
        <w:tc>
          <w:tcPr>
            <w:tcW w:w="3120" w:type="dxa"/>
            <w:tcBorders>
              <w:top w:val="single" w:sz="4" w:space="0" w:color="auto"/>
              <w:left w:val="single" w:sz="4" w:space="0" w:color="auto"/>
              <w:bottom w:val="single" w:sz="4" w:space="0" w:color="auto"/>
              <w:right w:val="single" w:sz="4" w:space="0" w:color="auto"/>
            </w:tcBorders>
          </w:tcPr>
          <w:p w14:paraId="3668EE98" w14:textId="0C03C3D2"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F310CC" w:rsidRPr="003C1549" w14:paraId="0015630D"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62385797" w14:textId="2A702E71" w:rsidR="00F310CC" w:rsidRPr="003C1549" w:rsidRDefault="1633FE03"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Artikli 1</w:t>
            </w:r>
            <w:r w:rsidR="5A035AB7" w:rsidRPr="003C1549">
              <w:rPr>
                <w:sz w:val="24"/>
                <w:szCs w:val="24"/>
              </w:rPr>
              <w:t>2</w:t>
            </w:r>
            <w:r w:rsidRPr="003C1549">
              <w:rPr>
                <w:sz w:val="24"/>
                <w:szCs w:val="24"/>
              </w:rPr>
              <w:t xml:space="preserve"> lõige 2</w:t>
            </w:r>
            <w:r w:rsidR="63DF7651" w:rsidRPr="003C1549">
              <w:rPr>
                <w:sz w:val="24"/>
                <w:szCs w:val="24"/>
              </w:rPr>
              <w:t>a</w:t>
            </w:r>
          </w:p>
        </w:tc>
        <w:tc>
          <w:tcPr>
            <w:tcW w:w="1314" w:type="dxa"/>
            <w:tcBorders>
              <w:top w:val="single" w:sz="4" w:space="0" w:color="auto"/>
              <w:left w:val="single" w:sz="4" w:space="0" w:color="auto"/>
              <w:bottom w:val="single" w:sz="4" w:space="0" w:color="auto"/>
              <w:right w:val="single" w:sz="4" w:space="0" w:color="auto"/>
            </w:tcBorders>
          </w:tcPr>
          <w:p w14:paraId="26851FA9" w14:textId="74533A46" w:rsidR="00F310CC" w:rsidRPr="003C1549" w:rsidRDefault="1633FE03"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5C1C6E22" w14:textId="56BFE115" w:rsidR="00686A67" w:rsidRPr="003C1549" w:rsidRDefault="0E8EB78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AÕKS</w:t>
            </w:r>
            <w:r w:rsidR="003F2D0C" w:rsidRPr="003C1549">
              <w:rPr>
                <w:sz w:val="24"/>
                <w:szCs w:val="24"/>
              </w:rPr>
              <w:t>i</w:t>
            </w:r>
            <w:r w:rsidRPr="003C1549">
              <w:rPr>
                <w:sz w:val="24"/>
                <w:szCs w:val="24"/>
              </w:rPr>
              <w:t xml:space="preserve"> §</w:t>
            </w:r>
            <w:r w:rsidR="003F2D0C" w:rsidRPr="003C1549">
              <w:rPr>
                <w:sz w:val="24"/>
                <w:szCs w:val="24"/>
              </w:rPr>
              <w:t>-d</w:t>
            </w:r>
            <w:r w:rsidRPr="003C1549">
              <w:rPr>
                <w:sz w:val="24"/>
                <w:szCs w:val="24"/>
              </w:rPr>
              <w:t xml:space="preserve"> 158 ja 159</w:t>
            </w:r>
            <w:r w:rsidR="2E092B69" w:rsidRPr="003C1549">
              <w:rPr>
                <w:sz w:val="24"/>
                <w:szCs w:val="24"/>
              </w:rPr>
              <w:t xml:space="preserve"> tunnistatakse kehtetuks</w:t>
            </w:r>
          </w:p>
        </w:tc>
        <w:tc>
          <w:tcPr>
            <w:tcW w:w="3120" w:type="dxa"/>
            <w:tcBorders>
              <w:top w:val="single" w:sz="4" w:space="0" w:color="auto"/>
              <w:left w:val="single" w:sz="4" w:space="0" w:color="auto"/>
              <w:bottom w:val="single" w:sz="4" w:space="0" w:color="auto"/>
              <w:right w:val="single" w:sz="4" w:space="0" w:color="auto"/>
            </w:tcBorders>
          </w:tcPr>
          <w:p w14:paraId="49BA0317" w14:textId="0C03C3D2" w:rsidR="00F310CC" w:rsidRPr="003C1549" w:rsidRDefault="1633FE03"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autoSpaceDE w:val="0"/>
              <w:jc w:val="both"/>
              <w:rPr>
                <w:sz w:val="24"/>
                <w:szCs w:val="24"/>
                <w:lang w:eastAsia="et-EE"/>
              </w:rPr>
            </w:pPr>
            <w:r w:rsidRPr="003C1549">
              <w:rPr>
                <w:sz w:val="24"/>
                <w:szCs w:val="24"/>
              </w:rPr>
              <w:t>Kehtestatakse eelnõukohase seadusega</w:t>
            </w:r>
          </w:p>
        </w:tc>
      </w:tr>
      <w:tr w:rsidR="00F310CC" w:rsidRPr="003C1549" w14:paraId="75BD17A7"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741BA01D" w14:textId="2F8176AA"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 xml:space="preserve">Artikli 12 lõige </w:t>
            </w:r>
            <w:r w:rsidR="1B09A4A1" w:rsidRPr="003C1549">
              <w:rPr>
                <w:sz w:val="24"/>
                <w:szCs w:val="24"/>
              </w:rPr>
              <w:t>3</w:t>
            </w:r>
          </w:p>
        </w:tc>
        <w:tc>
          <w:tcPr>
            <w:tcW w:w="1314" w:type="dxa"/>
            <w:tcBorders>
              <w:top w:val="single" w:sz="4" w:space="0" w:color="auto"/>
              <w:left w:val="single" w:sz="4" w:space="0" w:color="auto"/>
              <w:bottom w:val="single" w:sz="4" w:space="0" w:color="auto"/>
              <w:right w:val="single" w:sz="4" w:space="0" w:color="auto"/>
            </w:tcBorders>
          </w:tcPr>
          <w:p w14:paraId="2BF52FBA" w14:textId="74533A46"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6B32F347" w14:textId="428C13DD" w:rsidR="3F04E9C4" w:rsidRPr="003C1549" w:rsidRDefault="1BE8B69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AÕKS § 1</w:t>
            </w:r>
            <w:r w:rsidR="6DB76BC8" w:rsidRPr="003C1549">
              <w:rPr>
                <w:sz w:val="24"/>
                <w:szCs w:val="24"/>
              </w:rPr>
              <w:t>68</w:t>
            </w:r>
            <w:r w:rsidR="4BF81829" w:rsidRPr="003C1549">
              <w:rPr>
                <w:sz w:val="24"/>
                <w:szCs w:val="24"/>
              </w:rPr>
              <w:t xml:space="preserve"> lg 1</w:t>
            </w:r>
          </w:p>
          <w:p w14:paraId="73578629" w14:textId="0705AAE1"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tcPr>
          <w:p w14:paraId="477B1D70" w14:textId="0C03C3D2"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F310CC" w:rsidRPr="003C1549" w14:paraId="12D2D13D"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09813C18" w14:textId="2ED51091"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Artikli 12 lõige 3</w:t>
            </w:r>
            <w:r w:rsidR="0D46CB0E" w:rsidRPr="003C1549">
              <w:rPr>
                <w:sz w:val="24"/>
                <w:szCs w:val="24"/>
              </w:rPr>
              <w:t>-e</w:t>
            </w:r>
          </w:p>
        </w:tc>
        <w:tc>
          <w:tcPr>
            <w:tcW w:w="1314" w:type="dxa"/>
            <w:tcBorders>
              <w:top w:val="single" w:sz="4" w:space="0" w:color="auto"/>
              <w:left w:val="single" w:sz="4" w:space="0" w:color="auto"/>
              <w:bottom w:val="single" w:sz="4" w:space="0" w:color="auto"/>
              <w:right w:val="single" w:sz="4" w:space="0" w:color="auto"/>
            </w:tcBorders>
          </w:tcPr>
          <w:p w14:paraId="6A2A9AE4" w14:textId="74533A46"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3E3536C5" w14:textId="12E2EA11" w:rsidR="3F04E9C4" w:rsidRPr="003C1549" w:rsidRDefault="431C8C1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AÕKS § </w:t>
            </w:r>
            <w:r w:rsidR="0B5E3408" w:rsidRPr="003C1549">
              <w:rPr>
                <w:rFonts w:eastAsia="Calibri"/>
                <w:color w:val="000000" w:themeColor="text1"/>
                <w:sz w:val="24"/>
                <w:szCs w:val="24"/>
              </w:rPr>
              <w:t>168</w:t>
            </w:r>
            <w:r w:rsidR="0B5E3408" w:rsidRPr="003C1549">
              <w:rPr>
                <w:rFonts w:eastAsia="Calibri"/>
                <w:color w:val="000000" w:themeColor="text1"/>
                <w:sz w:val="24"/>
                <w:szCs w:val="24"/>
                <w:vertAlign w:val="superscript"/>
              </w:rPr>
              <w:t>2</w:t>
            </w:r>
            <w:r w:rsidR="48E56A0C" w:rsidRPr="003C1549">
              <w:rPr>
                <w:sz w:val="24"/>
                <w:szCs w:val="24"/>
              </w:rPr>
              <w:t xml:space="preserve"> lg </w:t>
            </w:r>
            <w:r w:rsidR="3623EBAE" w:rsidRPr="003C1549">
              <w:rPr>
                <w:sz w:val="24"/>
                <w:szCs w:val="24"/>
              </w:rPr>
              <w:t>3</w:t>
            </w:r>
          </w:p>
          <w:p w14:paraId="48F0D0BC" w14:textId="0705AAE1"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tcPr>
          <w:p w14:paraId="58FCB2F9" w14:textId="0C03C3D2"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F310CC" w:rsidRPr="003C1549" w14:paraId="4AFEF5E7"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3D385934" w14:textId="40D45423"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Artikli 12 lõige 3-</w:t>
            </w:r>
            <w:r w:rsidR="7EB51AB6" w:rsidRPr="003C1549">
              <w:rPr>
                <w:sz w:val="24"/>
                <w:szCs w:val="24"/>
              </w:rPr>
              <w:t>d</w:t>
            </w:r>
          </w:p>
        </w:tc>
        <w:tc>
          <w:tcPr>
            <w:tcW w:w="1314" w:type="dxa"/>
            <w:tcBorders>
              <w:top w:val="single" w:sz="4" w:space="0" w:color="auto"/>
              <w:left w:val="single" w:sz="4" w:space="0" w:color="auto"/>
              <w:bottom w:val="single" w:sz="4" w:space="0" w:color="auto"/>
              <w:right w:val="single" w:sz="4" w:space="0" w:color="auto"/>
            </w:tcBorders>
          </w:tcPr>
          <w:p w14:paraId="77BD0862" w14:textId="74533A46"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3B6D10FB" w14:textId="263A4D6B" w:rsidR="3F04E9C4" w:rsidRPr="003C1549" w:rsidRDefault="431C8C1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u w:val="single"/>
                <w:vertAlign w:val="superscript"/>
              </w:rPr>
            </w:pPr>
            <w:r w:rsidRPr="003C1549">
              <w:rPr>
                <w:sz w:val="24"/>
                <w:szCs w:val="24"/>
              </w:rPr>
              <w:t xml:space="preserve">AÕKS § </w:t>
            </w:r>
            <w:r w:rsidR="51272CBF" w:rsidRPr="003C1549">
              <w:rPr>
                <w:rFonts w:eastAsia="Calibri"/>
                <w:color w:val="000000" w:themeColor="text1"/>
                <w:sz w:val="24"/>
                <w:szCs w:val="24"/>
              </w:rPr>
              <w:t>168</w:t>
            </w:r>
            <w:r w:rsidR="51272CBF" w:rsidRPr="003C1549">
              <w:rPr>
                <w:rFonts w:eastAsia="Calibri"/>
                <w:color w:val="000000" w:themeColor="text1"/>
                <w:sz w:val="24"/>
                <w:szCs w:val="24"/>
                <w:vertAlign w:val="superscript"/>
              </w:rPr>
              <w:t>2</w:t>
            </w:r>
            <w:r w:rsidR="51272CBF" w:rsidRPr="003C1549">
              <w:rPr>
                <w:sz w:val="24"/>
                <w:szCs w:val="24"/>
              </w:rPr>
              <w:t xml:space="preserve"> lg 4</w:t>
            </w:r>
          </w:p>
          <w:p w14:paraId="4E65B18E" w14:textId="0705AAE1"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tcPr>
          <w:p w14:paraId="57F9236A" w14:textId="0C03C3D2"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4C717A9B"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01E14D90" w14:textId="1DF31D28"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Artikli 12 lõige 3-</w:t>
            </w:r>
            <w:r w:rsidR="37D7AF57" w:rsidRPr="003C1549">
              <w:rPr>
                <w:sz w:val="24"/>
                <w:szCs w:val="24"/>
              </w:rPr>
              <w:t>c</w:t>
            </w:r>
          </w:p>
        </w:tc>
        <w:tc>
          <w:tcPr>
            <w:tcW w:w="1314" w:type="dxa"/>
            <w:tcBorders>
              <w:top w:val="single" w:sz="4" w:space="0" w:color="auto"/>
              <w:left w:val="single" w:sz="4" w:space="0" w:color="auto"/>
              <w:bottom w:val="single" w:sz="4" w:space="0" w:color="auto"/>
              <w:right w:val="single" w:sz="4" w:space="0" w:color="auto"/>
            </w:tcBorders>
          </w:tcPr>
          <w:p w14:paraId="7C307794" w14:textId="74533A46"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09DA8102" w14:textId="25B8C10A" w:rsidR="3F04E9C4" w:rsidRPr="003C1549" w:rsidRDefault="431C8C1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u w:val="single"/>
                <w:vertAlign w:val="superscript"/>
              </w:rPr>
            </w:pPr>
            <w:r w:rsidRPr="003C1549">
              <w:rPr>
                <w:sz w:val="24"/>
                <w:szCs w:val="24"/>
              </w:rPr>
              <w:t xml:space="preserve">AÕKS § </w:t>
            </w:r>
            <w:r w:rsidR="1A07CB64" w:rsidRPr="003C1549">
              <w:rPr>
                <w:rFonts w:eastAsia="Calibri"/>
                <w:color w:val="000000" w:themeColor="text1"/>
                <w:sz w:val="24"/>
                <w:szCs w:val="24"/>
              </w:rPr>
              <w:t>168</w:t>
            </w:r>
            <w:r w:rsidR="1A07CB64" w:rsidRPr="003C1549">
              <w:rPr>
                <w:rFonts w:eastAsia="Calibri"/>
                <w:color w:val="000000" w:themeColor="text1"/>
                <w:sz w:val="24"/>
                <w:szCs w:val="24"/>
                <w:vertAlign w:val="superscript"/>
              </w:rPr>
              <w:t>2</w:t>
            </w:r>
            <w:r w:rsidR="1A07CB64" w:rsidRPr="003C1549">
              <w:rPr>
                <w:sz w:val="24"/>
                <w:szCs w:val="24"/>
              </w:rPr>
              <w:t xml:space="preserve"> lg 4</w:t>
            </w:r>
          </w:p>
          <w:p w14:paraId="20C146F0" w14:textId="0705AAE1"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hideMark/>
          </w:tcPr>
          <w:p w14:paraId="3CE3B1B9" w14:textId="0C03C3D2"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5D882F12"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385EB091" w14:textId="79D1104B"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Artikli 12 lõige 3-</w:t>
            </w:r>
            <w:r w:rsidR="4ED76E79" w:rsidRPr="003C1549">
              <w:rPr>
                <w:sz w:val="24"/>
                <w:szCs w:val="24"/>
              </w:rPr>
              <w:t>b</w:t>
            </w:r>
          </w:p>
        </w:tc>
        <w:tc>
          <w:tcPr>
            <w:tcW w:w="1314" w:type="dxa"/>
            <w:tcBorders>
              <w:top w:val="single" w:sz="4" w:space="0" w:color="auto"/>
              <w:left w:val="single" w:sz="4" w:space="0" w:color="auto"/>
              <w:bottom w:val="single" w:sz="4" w:space="0" w:color="auto"/>
              <w:right w:val="single" w:sz="4" w:space="0" w:color="auto"/>
            </w:tcBorders>
          </w:tcPr>
          <w:p w14:paraId="77357EAF" w14:textId="74533A46"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0DD0CE06" w14:textId="3BD254D4" w:rsidR="3F04E9C4" w:rsidRPr="003C1549" w:rsidRDefault="431C8C1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u w:val="single"/>
                <w:vertAlign w:val="superscript"/>
              </w:rPr>
            </w:pPr>
            <w:r w:rsidRPr="003C1549">
              <w:rPr>
                <w:sz w:val="24"/>
                <w:szCs w:val="24"/>
              </w:rPr>
              <w:t xml:space="preserve">AÕKS § </w:t>
            </w:r>
            <w:r w:rsidR="29B76358" w:rsidRPr="003C1549">
              <w:rPr>
                <w:rFonts w:eastAsia="Calibri"/>
                <w:color w:val="000000" w:themeColor="text1"/>
                <w:sz w:val="24"/>
                <w:szCs w:val="24"/>
              </w:rPr>
              <w:t>168</w:t>
            </w:r>
            <w:r w:rsidR="29B76358" w:rsidRPr="003C1549">
              <w:rPr>
                <w:rFonts w:eastAsia="Calibri"/>
                <w:color w:val="000000" w:themeColor="text1"/>
                <w:sz w:val="24"/>
                <w:szCs w:val="24"/>
                <w:vertAlign w:val="superscript"/>
              </w:rPr>
              <w:t>2</w:t>
            </w:r>
            <w:r w:rsidR="29B76358" w:rsidRPr="003C1549">
              <w:rPr>
                <w:sz w:val="24"/>
                <w:szCs w:val="24"/>
              </w:rPr>
              <w:t xml:space="preserve"> lg 4</w:t>
            </w:r>
          </w:p>
          <w:p w14:paraId="7ABF9FB9" w14:textId="0705AAE1"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hideMark/>
          </w:tcPr>
          <w:p w14:paraId="49D256CE" w14:textId="0C03C3D2"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21D70CB5"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15F192D2" w14:textId="321457E6" w:rsidR="44626BEA" w:rsidRPr="003C1549" w:rsidRDefault="35AC873D" w:rsidP="006B4EE5">
            <w:pPr>
              <w:jc w:val="both"/>
              <w:rPr>
                <w:sz w:val="24"/>
                <w:szCs w:val="24"/>
              </w:rPr>
            </w:pPr>
            <w:r w:rsidRPr="003C1549">
              <w:rPr>
                <w:sz w:val="24"/>
                <w:szCs w:val="24"/>
              </w:rPr>
              <w:t>Artikli 12 lõige 3b</w:t>
            </w:r>
          </w:p>
        </w:tc>
        <w:tc>
          <w:tcPr>
            <w:tcW w:w="1314" w:type="dxa"/>
            <w:tcBorders>
              <w:top w:val="single" w:sz="4" w:space="0" w:color="auto"/>
              <w:left w:val="single" w:sz="4" w:space="0" w:color="auto"/>
              <w:bottom w:val="single" w:sz="4" w:space="0" w:color="auto"/>
              <w:right w:val="single" w:sz="4" w:space="0" w:color="auto"/>
            </w:tcBorders>
          </w:tcPr>
          <w:p w14:paraId="023EAC7C" w14:textId="74533A46"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09F160C8" w14:textId="0F0D2BB3"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rFonts w:eastAsia="Calibri"/>
                <w:sz w:val="24"/>
                <w:szCs w:val="24"/>
              </w:rPr>
            </w:pPr>
            <w:r w:rsidRPr="003C1549">
              <w:rPr>
                <w:sz w:val="24"/>
                <w:szCs w:val="24"/>
              </w:rPr>
              <w:t>AÕKS § 168</w:t>
            </w:r>
            <w:r w:rsidR="2303C17A" w:rsidRPr="003C1549">
              <w:rPr>
                <w:sz w:val="24"/>
                <w:szCs w:val="24"/>
              </w:rPr>
              <w:t xml:space="preserve"> lg </w:t>
            </w:r>
            <w:r w:rsidR="35367EAC" w:rsidRPr="003C1549">
              <w:rPr>
                <w:rFonts w:asciiTheme="minorHAnsi" w:eastAsia="Calibri" w:hAnsiTheme="minorHAnsi" w:cstheme="minorBidi"/>
                <w:color w:val="000000" w:themeColor="text1"/>
                <w:sz w:val="24"/>
                <w:szCs w:val="24"/>
              </w:rPr>
              <w:t>2</w:t>
            </w:r>
            <w:r w:rsidR="35367EAC" w:rsidRPr="003C1549">
              <w:rPr>
                <w:rFonts w:asciiTheme="minorHAnsi" w:eastAsia="Calibri" w:hAnsiTheme="minorHAnsi" w:cstheme="minorBidi"/>
                <w:color w:val="000000" w:themeColor="text1"/>
                <w:sz w:val="24"/>
                <w:szCs w:val="24"/>
                <w:vertAlign w:val="superscript"/>
              </w:rPr>
              <w:t>1</w:t>
            </w:r>
          </w:p>
          <w:p w14:paraId="1E5A8677" w14:textId="0705AAE1"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hideMark/>
          </w:tcPr>
          <w:p w14:paraId="41C7F0E6" w14:textId="0C03C3D2"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6FE45C63"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302C524E" w14:textId="0EB08E81" w:rsidR="0C241D1D" w:rsidRPr="003C1549" w:rsidRDefault="0C2AF9C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Artikli 16 lõige 2</w:t>
            </w:r>
          </w:p>
          <w:p w14:paraId="67668B34" w14:textId="10F328D0" w:rsidR="02F6358D" w:rsidRPr="003C1549" w:rsidRDefault="02F6358D" w:rsidP="006B4EE5">
            <w:pPr>
              <w:jc w:val="both"/>
              <w:rPr>
                <w:sz w:val="24"/>
                <w:szCs w:val="24"/>
              </w:rPr>
            </w:pPr>
          </w:p>
        </w:tc>
        <w:tc>
          <w:tcPr>
            <w:tcW w:w="1314" w:type="dxa"/>
            <w:tcBorders>
              <w:top w:val="single" w:sz="4" w:space="0" w:color="auto"/>
              <w:left w:val="single" w:sz="4" w:space="0" w:color="auto"/>
              <w:bottom w:val="single" w:sz="4" w:space="0" w:color="auto"/>
              <w:right w:val="single" w:sz="4" w:space="0" w:color="auto"/>
            </w:tcBorders>
          </w:tcPr>
          <w:p w14:paraId="4A83CF44" w14:textId="74533A46"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7D24CE5C" w14:textId="07522DF9"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AÕKS § 1</w:t>
            </w:r>
            <w:r w:rsidR="11B4A368" w:rsidRPr="003C1549">
              <w:rPr>
                <w:sz w:val="24"/>
                <w:szCs w:val="24"/>
              </w:rPr>
              <w:t>70</w:t>
            </w:r>
            <w:r w:rsidR="7E4E679E" w:rsidRPr="003C1549">
              <w:rPr>
                <w:sz w:val="24"/>
                <w:szCs w:val="24"/>
              </w:rPr>
              <w:t xml:space="preserve"> lg </w:t>
            </w:r>
            <w:r w:rsidR="054FF757" w:rsidRPr="003C1549">
              <w:rPr>
                <w:sz w:val="24"/>
                <w:szCs w:val="24"/>
              </w:rPr>
              <w:t>2</w:t>
            </w:r>
          </w:p>
          <w:p w14:paraId="5D0A4EC2" w14:textId="0705AAE1"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hideMark/>
          </w:tcPr>
          <w:p w14:paraId="23F43F46" w14:textId="0C03C3D2"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4EF7948B"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6E18EB71" w14:textId="4F59CBE9"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Artikli 1</w:t>
            </w:r>
            <w:r w:rsidR="2860AE31" w:rsidRPr="003C1549">
              <w:rPr>
                <w:sz w:val="24"/>
                <w:szCs w:val="24"/>
              </w:rPr>
              <w:t>6</w:t>
            </w:r>
            <w:r w:rsidRPr="003C1549">
              <w:rPr>
                <w:sz w:val="24"/>
                <w:szCs w:val="24"/>
              </w:rPr>
              <w:t xml:space="preserve"> lõige 3</w:t>
            </w:r>
          </w:p>
        </w:tc>
        <w:tc>
          <w:tcPr>
            <w:tcW w:w="1314" w:type="dxa"/>
            <w:tcBorders>
              <w:top w:val="single" w:sz="4" w:space="0" w:color="auto"/>
              <w:left w:val="single" w:sz="4" w:space="0" w:color="auto"/>
              <w:bottom w:val="single" w:sz="4" w:space="0" w:color="auto"/>
              <w:right w:val="single" w:sz="4" w:space="0" w:color="auto"/>
            </w:tcBorders>
          </w:tcPr>
          <w:p w14:paraId="20495538" w14:textId="74533A46"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70B15C1F" w14:textId="76BA68EB" w:rsidR="3F04E9C4" w:rsidRPr="003C1549" w:rsidRDefault="1BE8B69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AÕKS § 16</w:t>
            </w:r>
            <w:r w:rsidR="4990A80E" w:rsidRPr="003C1549">
              <w:rPr>
                <w:sz w:val="24"/>
                <w:szCs w:val="24"/>
              </w:rPr>
              <w:t>9</w:t>
            </w:r>
            <w:r w:rsidR="25C5BB57" w:rsidRPr="003C1549">
              <w:rPr>
                <w:sz w:val="24"/>
                <w:szCs w:val="24"/>
              </w:rPr>
              <w:t xml:space="preserve"> lg 1</w:t>
            </w:r>
          </w:p>
          <w:p w14:paraId="467077F4" w14:textId="0705AAE1"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hideMark/>
          </w:tcPr>
          <w:p w14:paraId="3D51BA8C" w14:textId="0C03C3D2"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42374CA2"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5DBC6420" w14:textId="168847A1"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Artikli 16 lõige 3</w:t>
            </w:r>
            <w:r w:rsidR="726ADF92" w:rsidRPr="003C1549">
              <w:rPr>
                <w:sz w:val="24"/>
                <w:szCs w:val="24"/>
              </w:rPr>
              <w:t>a</w:t>
            </w:r>
          </w:p>
        </w:tc>
        <w:tc>
          <w:tcPr>
            <w:tcW w:w="1314" w:type="dxa"/>
            <w:tcBorders>
              <w:top w:val="single" w:sz="4" w:space="0" w:color="auto"/>
              <w:left w:val="single" w:sz="4" w:space="0" w:color="auto"/>
              <w:bottom w:val="single" w:sz="4" w:space="0" w:color="auto"/>
              <w:right w:val="single" w:sz="4" w:space="0" w:color="auto"/>
            </w:tcBorders>
          </w:tcPr>
          <w:p w14:paraId="1D073CC1" w14:textId="74533A46"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2370A005" w14:textId="6857F9CD" w:rsidR="3F04E9C4" w:rsidRPr="003C1549" w:rsidRDefault="1BE8B69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AÕKS § 169</w:t>
            </w:r>
            <w:r w:rsidR="6EE9827C" w:rsidRPr="003C1549">
              <w:rPr>
                <w:sz w:val="24"/>
                <w:szCs w:val="24"/>
              </w:rPr>
              <w:t xml:space="preserve"> lg 1</w:t>
            </w:r>
          </w:p>
          <w:p w14:paraId="6F0B592F" w14:textId="0705AAE1"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hideMark/>
          </w:tcPr>
          <w:p w14:paraId="7590C9A4" w14:textId="0C03C3D2"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0007506" w:rsidRPr="003C1549" w14:paraId="3A2A85D9"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4C582285" w14:textId="08FADBA7"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 xml:space="preserve">Artikli 16 lõige </w:t>
            </w:r>
            <w:r w:rsidR="6601F8E7" w:rsidRPr="003C1549">
              <w:rPr>
                <w:sz w:val="24"/>
                <w:szCs w:val="24"/>
              </w:rPr>
              <w:t>11</w:t>
            </w:r>
            <w:r w:rsidRPr="003C1549">
              <w:rPr>
                <w:sz w:val="24"/>
                <w:szCs w:val="24"/>
              </w:rPr>
              <w:t>a</w:t>
            </w:r>
          </w:p>
        </w:tc>
        <w:tc>
          <w:tcPr>
            <w:tcW w:w="1314" w:type="dxa"/>
            <w:tcBorders>
              <w:top w:val="single" w:sz="4" w:space="0" w:color="auto"/>
              <w:left w:val="single" w:sz="4" w:space="0" w:color="auto"/>
              <w:bottom w:val="single" w:sz="4" w:space="0" w:color="auto"/>
              <w:right w:val="single" w:sz="4" w:space="0" w:color="auto"/>
            </w:tcBorders>
          </w:tcPr>
          <w:p w14:paraId="608C8A3A" w14:textId="74533A46"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777E67EF" w14:textId="25DD9959" w:rsidR="3F04E9C4" w:rsidRPr="003C1549" w:rsidRDefault="431C8C12"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AÕKS § 169</w:t>
            </w:r>
            <w:r w:rsidR="7D372B29" w:rsidRPr="003C1549">
              <w:rPr>
                <w:sz w:val="24"/>
                <w:szCs w:val="24"/>
              </w:rPr>
              <w:t xml:space="preserve"> lg</w:t>
            </w:r>
            <w:r w:rsidR="003F2D0C" w:rsidRPr="003C1549">
              <w:rPr>
                <w:sz w:val="24"/>
                <w:szCs w:val="24"/>
              </w:rPr>
              <w:t>-d</w:t>
            </w:r>
            <w:r w:rsidR="7D372B29" w:rsidRPr="003C1549">
              <w:rPr>
                <w:sz w:val="24"/>
                <w:szCs w:val="24"/>
              </w:rPr>
              <w:t xml:space="preserve"> 3</w:t>
            </w:r>
            <w:r w:rsidR="003F2D0C" w:rsidRPr="003C1549">
              <w:rPr>
                <w:sz w:val="24"/>
                <w:szCs w:val="24"/>
              </w:rPr>
              <w:t>–</w:t>
            </w:r>
            <w:r w:rsidR="632A0137" w:rsidRPr="003C1549">
              <w:rPr>
                <w:sz w:val="24"/>
                <w:szCs w:val="24"/>
              </w:rPr>
              <w:t>8</w:t>
            </w:r>
          </w:p>
          <w:p w14:paraId="4680D490" w14:textId="0705AAE1" w:rsidR="3F04E9C4" w:rsidRPr="003C1549" w:rsidRDefault="3F04E9C4"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120" w:type="dxa"/>
            <w:tcBorders>
              <w:top w:val="single" w:sz="4" w:space="0" w:color="auto"/>
              <w:left w:val="single" w:sz="4" w:space="0" w:color="auto"/>
              <w:bottom w:val="single" w:sz="4" w:space="0" w:color="auto"/>
              <w:right w:val="single" w:sz="4" w:space="0" w:color="auto"/>
            </w:tcBorders>
            <w:hideMark/>
          </w:tcPr>
          <w:p w14:paraId="30F4068F" w14:textId="0C03C3D2"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0A7FBF06"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7A0B2C4E" w14:textId="3A427B5F" w:rsidR="4D7F37EB" w:rsidRPr="003C1549" w:rsidRDefault="139B8859" w:rsidP="006B4EE5">
            <w:pPr>
              <w:jc w:val="both"/>
              <w:rPr>
                <w:sz w:val="24"/>
                <w:szCs w:val="24"/>
              </w:rPr>
            </w:pPr>
            <w:r w:rsidRPr="003C1549">
              <w:rPr>
                <w:sz w:val="24"/>
                <w:szCs w:val="24"/>
              </w:rPr>
              <w:t>Artik</w:t>
            </w:r>
            <w:r w:rsidR="003F2D0C" w:rsidRPr="003C1549">
              <w:rPr>
                <w:sz w:val="24"/>
                <w:szCs w:val="24"/>
              </w:rPr>
              <w:t>li</w:t>
            </w:r>
            <w:r w:rsidRPr="003C1549">
              <w:rPr>
                <w:sz w:val="24"/>
                <w:szCs w:val="24"/>
              </w:rPr>
              <w:t xml:space="preserve"> 30m lõige 3</w:t>
            </w:r>
          </w:p>
        </w:tc>
        <w:tc>
          <w:tcPr>
            <w:tcW w:w="1314" w:type="dxa"/>
            <w:tcBorders>
              <w:top w:val="single" w:sz="4" w:space="0" w:color="auto"/>
              <w:left w:val="single" w:sz="4" w:space="0" w:color="auto"/>
              <w:bottom w:val="single" w:sz="4" w:space="0" w:color="auto"/>
              <w:right w:val="single" w:sz="4" w:space="0" w:color="auto"/>
            </w:tcBorders>
          </w:tcPr>
          <w:p w14:paraId="7FD5D5EE" w14:textId="1553E22C"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45154121" w14:textId="6F4FA82A"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AÕKS § 16</w:t>
            </w:r>
            <w:r w:rsidR="4DA9A06F" w:rsidRPr="003C1549">
              <w:rPr>
                <w:sz w:val="24"/>
                <w:szCs w:val="24"/>
              </w:rPr>
              <w:t>1 lg 10</w:t>
            </w:r>
          </w:p>
        </w:tc>
        <w:tc>
          <w:tcPr>
            <w:tcW w:w="3120" w:type="dxa"/>
            <w:tcBorders>
              <w:top w:val="single" w:sz="4" w:space="0" w:color="auto"/>
              <w:left w:val="single" w:sz="4" w:space="0" w:color="auto"/>
              <w:bottom w:val="single" w:sz="4" w:space="0" w:color="auto"/>
              <w:right w:val="single" w:sz="4" w:space="0" w:color="auto"/>
            </w:tcBorders>
          </w:tcPr>
          <w:p w14:paraId="6F0E1561" w14:textId="7777777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3F04E9C4" w:rsidRPr="003C1549" w14:paraId="2B3B8B2B"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01282684" w14:textId="3E003510" w:rsidR="18117979" w:rsidRPr="003C1549" w:rsidRDefault="1D447702" w:rsidP="006B4EE5">
            <w:pPr>
              <w:jc w:val="both"/>
              <w:rPr>
                <w:sz w:val="24"/>
                <w:szCs w:val="24"/>
                <w:lang w:eastAsia="et-EE"/>
              </w:rPr>
            </w:pPr>
            <w:r w:rsidRPr="003C1549">
              <w:rPr>
                <w:sz w:val="24"/>
                <w:szCs w:val="24"/>
              </w:rPr>
              <w:t>I lisa tabel</w:t>
            </w:r>
            <w:r w:rsidR="54ED3557" w:rsidRPr="003C1549">
              <w:rPr>
                <w:sz w:val="24"/>
                <w:szCs w:val="24"/>
              </w:rPr>
              <w:t>, punkt 1</w:t>
            </w:r>
          </w:p>
        </w:tc>
        <w:tc>
          <w:tcPr>
            <w:tcW w:w="1314" w:type="dxa"/>
            <w:tcBorders>
              <w:top w:val="single" w:sz="4" w:space="0" w:color="auto"/>
              <w:left w:val="single" w:sz="4" w:space="0" w:color="auto"/>
              <w:bottom w:val="single" w:sz="4" w:space="0" w:color="auto"/>
              <w:right w:val="single" w:sz="4" w:space="0" w:color="auto"/>
            </w:tcBorders>
          </w:tcPr>
          <w:p w14:paraId="5D331BA7" w14:textId="5A5BC75A" w:rsidR="18117979" w:rsidRPr="003C1549" w:rsidRDefault="4A554B55" w:rsidP="006B4EE5">
            <w:pPr>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1E2F6F93" w14:textId="091C4826" w:rsidR="3F04E9C4" w:rsidRPr="003C1549" w:rsidRDefault="6DC226D7" w:rsidP="006B4EE5">
            <w:pPr>
              <w:jc w:val="both"/>
              <w:rPr>
                <w:sz w:val="24"/>
                <w:szCs w:val="24"/>
                <w:lang w:eastAsia="et-EE"/>
              </w:rPr>
            </w:pPr>
            <w:r w:rsidRPr="003C1549">
              <w:rPr>
                <w:sz w:val="24"/>
                <w:szCs w:val="24"/>
              </w:rPr>
              <w:t xml:space="preserve">Määrus nr 134 </w:t>
            </w:r>
          </w:p>
        </w:tc>
        <w:tc>
          <w:tcPr>
            <w:tcW w:w="3120" w:type="dxa"/>
            <w:tcBorders>
              <w:top w:val="single" w:sz="4" w:space="0" w:color="auto"/>
              <w:left w:val="single" w:sz="4" w:space="0" w:color="auto"/>
              <w:bottom w:val="single" w:sz="4" w:space="0" w:color="auto"/>
              <w:right w:val="single" w:sz="4" w:space="0" w:color="auto"/>
            </w:tcBorders>
          </w:tcPr>
          <w:p w14:paraId="0BF7F333" w14:textId="7C9307F8" w:rsidR="3F04E9C4" w:rsidRPr="003C1549" w:rsidRDefault="4E167A1E"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määrusega</w:t>
            </w:r>
          </w:p>
        </w:tc>
      </w:tr>
      <w:tr w:rsidR="6F799C9B" w:rsidRPr="003C1549" w14:paraId="54F1885C"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59B96D74" w14:textId="2A1D88D8" w:rsidR="6F799C9B" w:rsidRPr="003C1549" w:rsidRDefault="505EBC5E" w:rsidP="006B4EE5">
            <w:pPr>
              <w:jc w:val="both"/>
              <w:rPr>
                <w:sz w:val="24"/>
                <w:szCs w:val="24"/>
              </w:rPr>
            </w:pPr>
            <w:r w:rsidRPr="003C1549">
              <w:rPr>
                <w:sz w:val="24"/>
                <w:szCs w:val="24"/>
              </w:rPr>
              <w:t>I lisa tabel, punkt 3</w:t>
            </w:r>
          </w:p>
        </w:tc>
        <w:tc>
          <w:tcPr>
            <w:tcW w:w="1314" w:type="dxa"/>
            <w:tcBorders>
              <w:top w:val="single" w:sz="4" w:space="0" w:color="auto"/>
              <w:left w:val="single" w:sz="4" w:space="0" w:color="auto"/>
              <w:bottom w:val="single" w:sz="4" w:space="0" w:color="auto"/>
              <w:right w:val="single" w:sz="4" w:space="0" w:color="auto"/>
            </w:tcBorders>
          </w:tcPr>
          <w:p w14:paraId="2D85DC45" w14:textId="5A5BC75A" w:rsidR="6F799C9B" w:rsidRPr="003C1549" w:rsidRDefault="348DDF37" w:rsidP="006B4EE5">
            <w:pPr>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16590495" w14:textId="4EB131B9" w:rsidR="6F799C9B" w:rsidRPr="003C1549" w:rsidRDefault="348DDF37" w:rsidP="006B4EE5">
            <w:pPr>
              <w:jc w:val="both"/>
              <w:rPr>
                <w:sz w:val="24"/>
                <w:szCs w:val="24"/>
              </w:rPr>
            </w:pPr>
            <w:r w:rsidRPr="003C1549">
              <w:rPr>
                <w:sz w:val="24"/>
                <w:szCs w:val="24"/>
              </w:rPr>
              <w:t xml:space="preserve">Määrus nr 134 </w:t>
            </w:r>
          </w:p>
        </w:tc>
        <w:tc>
          <w:tcPr>
            <w:tcW w:w="3120" w:type="dxa"/>
            <w:tcBorders>
              <w:top w:val="single" w:sz="4" w:space="0" w:color="auto"/>
              <w:left w:val="single" w:sz="4" w:space="0" w:color="auto"/>
              <w:bottom w:val="single" w:sz="4" w:space="0" w:color="auto"/>
              <w:right w:val="single" w:sz="4" w:space="0" w:color="auto"/>
            </w:tcBorders>
          </w:tcPr>
          <w:p w14:paraId="7924AB62" w14:textId="7C9307F8" w:rsidR="6F799C9B" w:rsidRPr="003C1549" w:rsidRDefault="348DDF3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määrusega</w:t>
            </w:r>
          </w:p>
        </w:tc>
      </w:tr>
      <w:tr w:rsidR="6F799C9B" w:rsidRPr="003C1549" w14:paraId="405948DB" w14:textId="77777777" w:rsidTr="7EAE2237">
        <w:trPr>
          <w:trHeight w:val="300"/>
        </w:trPr>
        <w:tc>
          <w:tcPr>
            <w:tcW w:w="2055" w:type="dxa"/>
            <w:tcBorders>
              <w:top w:val="single" w:sz="4" w:space="0" w:color="auto"/>
              <w:left w:val="single" w:sz="4" w:space="0" w:color="auto"/>
              <w:bottom w:val="single" w:sz="4" w:space="0" w:color="auto"/>
              <w:right w:val="single" w:sz="4" w:space="0" w:color="auto"/>
            </w:tcBorders>
          </w:tcPr>
          <w:p w14:paraId="3C265613" w14:textId="7562C11B" w:rsidR="0CFDB04C" w:rsidRPr="003C1549" w:rsidRDefault="01BEB0E1" w:rsidP="006B4EE5">
            <w:pPr>
              <w:jc w:val="both"/>
              <w:rPr>
                <w:sz w:val="24"/>
                <w:szCs w:val="24"/>
              </w:rPr>
            </w:pPr>
            <w:r w:rsidRPr="003C1549">
              <w:rPr>
                <w:sz w:val="24"/>
                <w:szCs w:val="24"/>
              </w:rPr>
              <w:t>I lisa tabel, definitsioonid</w:t>
            </w:r>
          </w:p>
        </w:tc>
        <w:tc>
          <w:tcPr>
            <w:tcW w:w="1314" w:type="dxa"/>
            <w:tcBorders>
              <w:top w:val="single" w:sz="4" w:space="0" w:color="auto"/>
              <w:left w:val="single" w:sz="4" w:space="0" w:color="auto"/>
              <w:bottom w:val="single" w:sz="4" w:space="0" w:color="auto"/>
              <w:right w:val="single" w:sz="4" w:space="0" w:color="auto"/>
            </w:tcBorders>
          </w:tcPr>
          <w:p w14:paraId="5866C5CB" w14:textId="5A5BC75A" w:rsidR="6F799C9B" w:rsidRPr="003C1549" w:rsidRDefault="348DDF37" w:rsidP="006B4EE5">
            <w:pPr>
              <w:jc w:val="both"/>
              <w:rPr>
                <w:sz w:val="24"/>
                <w:szCs w:val="24"/>
                <w:lang w:eastAsia="et-EE"/>
              </w:rPr>
            </w:pPr>
            <w:r w:rsidRPr="003C1549">
              <w:rPr>
                <w:sz w:val="24"/>
                <w:szCs w:val="24"/>
              </w:rPr>
              <w:t>Jah</w:t>
            </w:r>
          </w:p>
        </w:tc>
        <w:tc>
          <w:tcPr>
            <w:tcW w:w="2693" w:type="dxa"/>
            <w:tcBorders>
              <w:top w:val="single" w:sz="4" w:space="0" w:color="auto"/>
              <w:left w:val="single" w:sz="4" w:space="0" w:color="auto"/>
              <w:bottom w:val="single" w:sz="4" w:space="0" w:color="auto"/>
              <w:right w:val="single" w:sz="4" w:space="0" w:color="auto"/>
            </w:tcBorders>
          </w:tcPr>
          <w:p w14:paraId="6B285138" w14:textId="2C9791BA" w:rsidR="6F799C9B" w:rsidRPr="003C1549" w:rsidRDefault="348DDF37" w:rsidP="006B4EE5">
            <w:pPr>
              <w:jc w:val="both"/>
              <w:rPr>
                <w:sz w:val="24"/>
                <w:szCs w:val="24"/>
              </w:rPr>
            </w:pPr>
            <w:r w:rsidRPr="003C1549">
              <w:rPr>
                <w:sz w:val="24"/>
                <w:szCs w:val="24"/>
              </w:rPr>
              <w:t xml:space="preserve">Määrus nr 134 </w:t>
            </w:r>
          </w:p>
        </w:tc>
        <w:tc>
          <w:tcPr>
            <w:tcW w:w="3120" w:type="dxa"/>
            <w:tcBorders>
              <w:top w:val="single" w:sz="4" w:space="0" w:color="auto"/>
              <w:left w:val="single" w:sz="4" w:space="0" w:color="auto"/>
              <w:bottom w:val="single" w:sz="4" w:space="0" w:color="auto"/>
              <w:right w:val="single" w:sz="4" w:space="0" w:color="auto"/>
            </w:tcBorders>
          </w:tcPr>
          <w:p w14:paraId="76D7B014" w14:textId="7C9307F8" w:rsidR="6F799C9B" w:rsidRPr="003C1549" w:rsidRDefault="348DDF3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määrusega</w:t>
            </w:r>
          </w:p>
        </w:tc>
      </w:tr>
    </w:tbl>
    <w:p w14:paraId="2C2CE4E6" w14:textId="3CAA80D0" w:rsidR="7EAE2237" w:rsidRPr="003C1549" w:rsidRDefault="7EAE2237" w:rsidP="005365A2">
      <w:pPr>
        <w:spacing w:after="0" w:line="240" w:lineRule="auto"/>
        <w:jc w:val="both"/>
        <w:rPr>
          <w:rFonts w:ascii="Times New Roman" w:hAnsi="Times New Roman" w:cs="Times New Roman"/>
          <w:b/>
          <w:bCs/>
          <w:sz w:val="24"/>
          <w:szCs w:val="24"/>
        </w:rPr>
      </w:pPr>
    </w:p>
    <w:p w14:paraId="698705CD" w14:textId="77777777" w:rsidR="00151B5A" w:rsidRPr="003C1549" w:rsidRDefault="00151B5A">
      <w:pPr>
        <w:rPr>
          <w:rFonts w:ascii="Times New Roman" w:hAnsi="Times New Roman" w:cs="Times New Roman"/>
          <w:b/>
          <w:bCs/>
          <w:sz w:val="24"/>
          <w:szCs w:val="24"/>
        </w:rPr>
      </w:pPr>
      <w:r w:rsidRPr="003C1549">
        <w:rPr>
          <w:rFonts w:ascii="Times New Roman" w:hAnsi="Times New Roman" w:cs="Times New Roman"/>
          <w:b/>
          <w:bCs/>
          <w:sz w:val="24"/>
          <w:szCs w:val="24"/>
        </w:rPr>
        <w:br w:type="page"/>
      </w:r>
    </w:p>
    <w:p w14:paraId="48315977" w14:textId="77777777" w:rsidR="00151B5A" w:rsidRPr="003C1549" w:rsidRDefault="00151B5A" w:rsidP="00151B5A">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lastRenderedPageBreak/>
        <w:t xml:space="preserve">Atmosfääriõhu kaitse seaduse ja teiste seaduste </w:t>
      </w:r>
    </w:p>
    <w:p w14:paraId="2841F66F" w14:textId="77777777" w:rsidR="00151B5A" w:rsidRPr="003C1549" w:rsidRDefault="00151B5A" w:rsidP="00151B5A">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muutmise seaduse eelnõu seletuskiri</w:t>
      </w:r>
    </w:p>
    <w:p w14:paraId="0597CFC1" w14:textId="5E959B8B" w:rsidR="00151B5A" w:rsidRPr="003C1549" w:rsidRDefault="00151B5A" w:rsidP="00151B5A">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Lisa 2</w:t>
      </w:r>
    </w:p>
    <w:p w14:paraId="234454FB" w14:textId="77777777" w:rsidR="00151B5A" w:rsidRPr="003C1549" w:rsidRDefault="00151B5A" w:rsidP="00155C0B">
      <w:pPr>
        <w:spacing w:after="0" w:line="240" w:lineRule="auto"/>
        <w:jc w:val="right"/>
        <w:rPr>
          <w:rFonts w:ascii="Times New Roman" w:hAnsi="Times New Roman" w:cs="Times New Roman"/>
          <w:b/>
          <w:bCs/>
          <w:sz w:val="24"/>
          <w:szCs w:val="24"/>
        </w:rPr>
      </w:pPr>
    </w:p>
    <w:p w14:paraId="4A96041A" w14:textId="77777777" w:rsidR="00151B5A" w:rsidRPr="003C1549" w:rsidRDefault="00151B5A" w:rsidP="005365A2">
      <w:pPr>
        <w:spacing w:after="0" w:line="240" w:lineRule="auto"/>
        <w:jc w:val="both"/>
        <w:rPr>
          <w:rFonts w:ascii="Times New Roman" w:hAnsi="Times New Roman" w:cs="Times New Roman"/>
          <w:b/>
          <w:bCs/>
          <w:sz w:val="24"/>
          <w:szCs w:val="24"/>
        </w:rPr>
      </w:pPr>
    </w:p>
    <w:p w14:paraId="6E42FB12" w14:textId="3361D0DA" w:rsidR="00007506" w:rsidRPr="003C1549" w:rsidRDefault="7A258C95" w:rsidP="005365A2">
      <w:pPr>
        <w:spacing w:after="0" w:line="240" w:lineRule="auto"/>
        <w:jc w:val="both"/>
        <w:rPr>
          <w:rFonts w:ascii="Times New Roman" w:hAnsi="Times New Roman" w:cs="Times New Roman"/>
          <w:b/>
          <w:bCs/>
          <w:sz w:val="24"/>
          <w:szCs w:val="24"/>
        </w:rPr>
      </w:pPr>
      <w:r w:rsidRPr="003C1549">
        <w:rPr>
          <w:rFonts w:ascii="Times New Roman" w:hAnsi="Times New Roman" w:cs="Times New Roman"/>
          <w:b/>
          <w:bCs/>
          <w:sz w:val="24"/>
          <w:szCs w:val="24"/>
        </w:rPr>
        <w:t>Euroopa Liidu direktiivi (EL) 2023/958 ja Eesti õigusakti vastavustabel</w:t>
      </w:r>
    </w:p>
    <w:p w14:paraId="14C51003" w14:textId="77777777" w:rsidR="00007506" w:rsidRPr="003C1549" w:rsidRDefault="00007506" w:rsidP="006B4EE5">
      <w:pPr>
        <w:pStyle w:val="Standard"/>
        <w:widowControl/>
        <w:tabs>
          <w:tab w:val="left" w:pos="720"/>
        </w:tabs>
        <w:jc w:val="both"/>
        <w:rPr>
          <w:rFonts w:eastAsia="Calibri, 'Century Gothic'" w:cs="Calibri, 'Century Gothic'"/>
          <w:b/>
          <w:bCs/>
        </w:rPr>
      </w:pPr>
    </w:p>
    <w:tbl>
      <w:tblPr>
        <w:tblStyle w:val="Kontuurtabel"/>
        <w:tblW w:w="9204" w:type="dxa"/>
        <w:tblLook w:val="04A0" w:firstRow="1" w:lastRow="0" w:firstColumn="1" w:lastColumn="0" w:noHBand="0" w:noVBand="1"/>
      </w:tblPr>
      <w:tblGrid>
        <w:gridCol w:w="1923"/>
        <w:gridCol w:w="1308"/>
        <w:gridCol w:w="2548"/>
        <w:gridCol w:w="3425"/>
      </w:tblGrid>
      <w:tr w:rsidR="02F6358D" w:rsidRPr="003C1549" w14:paraId="32D9C543" w14:textId="77777777" w:rsidTr="7EAE2237">
        <w:trPr>
          <w:trHeight w:val="300"/>
        </w:trPr>
        <w:tc>
          <w:tcPr>
            <w:tcW w:w="1923" w:type="dxa"/>
            <w:tcBorders>
              <w:top w:val="single" w:sz="4" w:space="0" w:color="auto"/>
              <w:left w:val="single" w:sz="4" w:space="0" w:color="auto"/>
              <w:bottom w:val="single" w:sz="4" w:space="0" w:color="auto"/>
              <w:right w:val="single" w:sz="4" w:space="0" w:color="auto"/>
            </w:tcBorders>
          </w:tcPr>
          <w:p w14:paraId="3658EC73" w14:textId="22CB867C"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ELi õigusakti norm</w:t>
            </w:r>
          </w:p>
        </w:tc>
        <w:tc>
          <w:tcPr>
            <w:tcW w:w="1308" w:type="dxa"/>
            <w:tcBorders>
              <w:top w:val="single" w:sz="4" w:space="0" w:color="auto"/>
              <w:left w:val="single" w:sz="4" w:space="0" w:color="auto"/>
              <w:bottom w:val="single" w:sz="4" w:space="0" w:color="auto"/>
              <w:right w:val="single" w:sz="4" w:space="0" w:color="auto"/>
            </w:tcBorders>
          </w:tcPr>
          <w:p w14:paraId="3B198A10" w14:textId="7777777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ELi õigusakti normi ülevõtmise kohustus</w:t>
            </w:r>
          </w:p>
        </w:tc>
        <w:tc>
          <w:tcPr>
            <w:tcW w:w="2548" w:type="dxa"/>
            <w:tcBorders>
              <w:top w:val="single" w:sz="4" w:space="0" w:color="auto"/>
              <w:left w:val="single" w:sz="4" w:space="0" w:color="auto"/>
              <w:bottom w:val="single" w:sz="4" w:space="0" w:color="auto"/>
              <w:right w:val="single" w:sz="4" w:space="0" w:color="auto"/>
            </w:tcBorders>
          </w:tcPr>
          <w:p w14:paraId="39EA4CE1" w14:textId="7777777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ELi õigusakti normi sisuliseks rakendamiseks kehtestatavad ja muudetavad riigisisesed normid</w:t>
            </w:r>
          </w:p>
        </w:tc>
        <w:tc>
          <w:tcPr>
            <w:tcW w:w="3425" w:type="dxa"/>
            <w:tcBorders>
              <w:top w:val="single" w:sz="4" w:space="0" w:color="auto"/>
              <w:left w:val="single" w:sz="4" w:space="0" w:color="auto"/>
              <w:bottom w:val="single" w:sz="4" w:space="0" w:color="auto"/>
              <w:right w:val="single" w:sz="4" w:space="0" w:color="auto"/>
            </w:tcBorders>
          </w:tcPr>
          <w:p w14:paraId="25CDFE46" w14:textId="7777777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Kommentaarid</w:t>
            </w:r>
          </w:p>
        </w:tc>
      </w:tr>
      <w:tr w:rsidR="02F6358D" w:rsidRPr="003C1549" w14:paraId="5F9A4BA2"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268E8907" w14:textId="6649E4E0" w:rsidR="02F6358D" w:rsidRPr="003C1549" w:rsidRDefault="27775000" w:rsidP="006B4EE5">
            <w:pPr>
              <w:jc w:val="both"/>
              <w:rPr>
                <w:sz w:val="24"/>
                <w:szCs w:val="24"/>
              </w:rPr>
            </w:pPr>
            <w:r w:rsidRPr="003C1549">
              <w:rPr>
                <w:sz w:val="24"/>
                <w:szCs w:val="24"/>
              </w:rPr>
              <w:t xml:space="preserve">Artikli </w:t>
            </w:r>
            <w:r w:rsidR="2AC104CB" w:rsidRPr="003C1549">
              <w:rPr>
                <w:sz w:val="24"/>
                <w:szCs w:val="24"/>
              </w:rPr>
              <w:t>3</w:t>
            </w:r>
            <w:r w:rsidRPr="003C1549">
              <w:rPr>
                <w:sz w:val="24"/>
                <w:szCs w:val="24"/>
              </w:rPr>
              <w:t xml:space="preserve"> </w:t>
            </w:r>
            <w:r w:rsidR="4304B49C" w:rsidRPr="003C1549">
              <w:rPr>
                <w:sz w:val="24"/>
                <w:szCs w:val="24"/>
              </w:rPr>
              <w:t>punkt v</w:t>
            </w:r>
          </w:p>
        </w:tc>
        <w:tc>
          <w:tcPr>
            <w:tcW w:w="1308" w:type="dxa"/>
            <w:tcBorders>
              <w:top w:val="single" w:sz="4" w:space="0" w:color="auto"/>
              <w:left w:val="single" w:sz="4" w:space="0" w:color="auto"/>
              <w:bottom w:val="single" w:sz="4" w:space="0" w:color="auto"/>
              <w:right w:val="single" w:sz="4" w:space="0" w:color="auto"/>
            </w:tcBorders>
          </w:tcPr>
          <w:p w14:paraId="3ECCBAE8" w14:textId="2F30D638" w:rsidR="02F6358D" w:rsidRPr="003C1549" w:rsidRDefault="27775000" w:rsidP="006B4EE5">
            <w:pPr>
              <w:jc w:val="both"/>
              <w:rPr>
                <w:sz w:val="24"/>
                <w:szCs w:val="24"/>
                <w:lang w:eastAsia="et-EE"/>
              </w:rPr>
            </w:pPr>
            <w:r w:rsidRPr="003C1549">
              <w:rPr>
                <w:sz w:val="24"/>
                <w:szCs w:val="24"/>
              </w:rPr>
              <w:t>Jah</w:t>
            </w:r>
          </w:p>
        </w:tc>
        <w:tc>
          <w:tcPr>
            <w:tcW w:w="2548" w:type="dxa"/>
            <w:tcBorders>
              <w:top w:val="single" w:sz="4" w:space="0" w:color="auto"/>
              <w:left w:val="single" w:sz="4" w:space="0" w:color="auto"/>
              <w:bottom w:val="single" w:sz="4" w:space="0" w:color="auto"/>
              <w:right w:val="single" w:sz="4" w:space="0" w:color="auto"/>
            </w:tcBorders>
          </w:tcPr>
          <w:p w14:paraId="39BE8448" w14:textId="4417F3B4" w:rsidR="0B781E6D" w:rsidRPr="003C1549" w:rsidRDefault="786282FC" w:rsidP="006B4EE5">
            <w:pPr>
              <w:jc w:val="both"/>
              <w:rPr>
                <w:sz w:val="24"/>
                <w:szCs w:val="24"/>
                <w:lang w:bidi="et-EE"/>
              </w:rPr>
            </w:pPr>
            <w:r w:rsidRPr="003C1549">
              <w:rPr>
                <w:sz w:val="24"/>
                <w:szCs w:val="24"/>
              </w:rPr>
              <w:t>AÕKS §</w:t>
            </w:r>
            <w:r w:rsidR="202BACD1" w:rsidRPr="003C1549">
              <w:rPr>
                <w:sz w:val="24"/>
                <w:szCs w:val="24"/>
              </w:rPr>
              <w:t xml:space="preserve"> 141 lg 5</w:t>
            </w:r>
          </w:p>
        </w:tc>
        <w:tc>
          <w:tcPr>
            <w:tcW w:w="3425" w:type="dxa"/>
            <w:tcBorders>
              <w:top w:val="single" w:sz="4" w:space="0" w:color="auto"/>
              <w:left w:val="single" w:sz="4" w:space="0" w:color="auto"/>
              <w:bottom w:val="single" w:sz="4" w:space="0" w:color="auto"/>
              <w:right w:val="single" w:sz="4" w:space="0" w:color="auto"/>
            </w:tcBorders>
          </w:tcPr>
          <w:p w14:paraId="32A5CB93" w14:textId="1F95079B"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w:t>
            </w:r>
            <w:r w:rsidR="6E70C176" w:rsidRPr="003C1549">
              <w:rPr>
                <w:sz w:val="24"/>
                <w:szCs w:val="24"/>
              </w:rPr>
              <w:t>ehtestatakse eelnõukohase seadusega</w:t>
            </w:r>
          </w:p>
        </w:tc>
      </w:tr>
      <w:tr w:rsidR="02F6358D" w:rsidRPr="003C1549" w14:paraId="06CFCD84"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1F105CFB" w14:textId="76537B04" w:rsidR="02F6358D" w:rsidRPr="003C1549" w:rsidRDefault="27775000" w:rsidP="006B4EE5">
            <w:pPr>
              <w:jc w:val="both"/>
              <w:rPr>
                <w:sz w:val="24"/>
                <w:szCs w:val="24"/>
              </w:rPr>
            </w:pPr>
            <w:r w:rsidRPr="003C1549">
              <w:rPr>
                <w:sz w:val="24"/>
                <w:szCs w:val="24"/>
              </w:rPr>
              <w:t>Artikli 3</w:t>
            </w:r>
            <w:r w:rsidR="6BC1D1C7" w:rsidRPr="003C1549">
              <w:rPr>
                <w:sz w:val="24"/>
                <w:szCs w:val="24"/>
              </w:rPr>
              <w:t>c punkt 6</w:t>
            </w:r>
          </w:p>
        </w:tc>
        <w:tc>
          <w:tcPr>
            <w:tcW w:w="1308" w:type="dxa"/>
            <w:tcBorders>
              <w:top w:val="single" w:sz="4" w:space="0" w:color="auto"/>
              <w:left w:val="single" w:sz="4" w:space="0" w:color="auto"/>
              <w:bottom w:val="single" w:sz="4" w:space="0" w:color="auto"/>
              <w:right w:val="single" w:sz="4" w:space="0" w:color="auto"/>
            </w:tcBorders>
          </w:tcPr>
          <w:p w14:paraId="471CD5A7" w14:textId="2A1AE7C2" w:rsidR="02F6358D" w:rsidRPr="003C1549" w:rsidRDefault="27775000" w:rsidP="006B4EE5">
            <w:pPr>
              <w:jc w:val="both"/>
              <w:rPr>
                <w:sz w:val="24"/>
                <w:szCs w:val="24"/>
                <w:lang w:eastAsia="et-EE"/>
              </w:rPr>
            </w:pPr>
            <w:r w:rsidRPr="003C1549">
              <w:rPr>
                <w:sz w:val="24"/>
                <w:szCs w:val="24"/>
              </w:rPr>
              <w:t>Jah</w:t>
            </w:r>
          </w:p>
          <w:p w14:paraId="0D670F26" w14:textId="1235CC10" w:rsidR="02F6358D" w:rsidRPr="003C1549" w:rsidRDefault="02F6358D" w:rsidP="006B4EE5">
            <w:pPr>
              <w:jc w:val="both"/>
              <w:rPr>
                <w:sz w:val="24"/>
                <w:szCs w:val="24"/>
                <w:lang w:eastAsia="et-EE"/>
              </w:rPr>
            </w:pPr>
          </w:p>
        </w:tc>
        <w:tc>
          <w:tcPr>
            <w:tcW w:w="2548" w:type="dxa"/>
            <w:tcBorders>
              <w:top w:val="single" w:sz="4" w:space="0" w:color="auto"/>
              <w:left w:val="single" w:sz="4" w:space="0" w:color="auto"/>
              <w:bottom w:val="single" w:sz="4" w:space="0" w:color="auto"/>
              <w:right w:val="single" w:sz="4" w:space="0" w:color="auto"/>
            </w:tcBorders>
          </w:tcPr>
          <w:p w14:paraId="38DB16B4" w14:textId="02A7409A"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AÕKS § </w:t>
            </w:r>
            <w:r w:rsidR="03BAF7B0" w:rsidRPr="003C1549">
              <w:rPr>
                <w:sz w:val="24"/>
                <w:szCs w:val="24"/>
              </w:rPr>
              <w:t>156’ lg</w:t>
            </w:r>
            <w:r w:rsidR="003F2D0C" w:rsidRPr="003C1549">
              <w:rPr>
                <w:sz w:val="24"/>
                <w:szCs w:val="24"/>
              </w:rPr>
              <w:t>-d</w:t>
            </w:r>
            <w:r w:rsidR="03BAF7B0" w:rsidRPr="003C1549">
              <w:rPr>
                <w:sz w:val="24"/>
                <w:szCs w:val="24"/>
              </w:rPr>
              <w:t xml:space="preserve"> 1</w:t>
            </w:r>
            <w:r w:rsidR="003F2D0C" w:rsidRPr="003C1549">
              <w:rPr>
                <w:sz w:val="24"/>
                <w:szCs w:val="24"/>
              </w:rPr>
              <w:t>–</w:t>
            </w:r>
            <w:r w:rsidR="6B055A4C" w:rsidRPr="003C1549">
              <w:rPr>
                <w:sz w:val="24"/>
                <w:szCs w:val="24"/>
              </w:rPr>
              <w:t>4</w:t>
            </w:r>
          </w:p>
          <w:p w14:paraId="288946BE" w14:textId="101B0694" w:rsidR="02F6358D" w:rsidRPr="003C1549" w:rsidRDefault="02F6358D" w:rsidP="006B4EE5">
            <w:pPr>
              <w:jc w:val="both"/>
              <w:rPr>
                <w:sz w:val="24"/>
                <w:szCs w:val="24"/>
                <w:lang w:eastAsia="et-EE"/>
              </w:rPr>
            </w:pPr>
          </w:p>
        </w:tc>
        <w:tc>
          <w:tcPr>
            <w:tcW w:w="3425" w:type="dxa"/>
            <w:tcBorders>
              <w:top w:val="single" w:sz="4" w:space="0" w:color="auto"/>
              <w:left w:val="single" w:sz="4" w:space="0" w:color="auto"/>
              <w:bottom w:val="single" w:sz="4" w:space="0" w:color="auto"/>
              <w:right w:val="single" w:sz="4" w:space="0" w:color="auto"/>
            </w:tcBorders>
          </w:tcPr>
          <w:p w14:paraId="52EE0185" w14:textId="7E629D74"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5BD7BD2D"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5A169FF3" w14:textId="0119EEAF" w:rsidR="02F6358D" w:rsidRPr="003C1549" w:rsidRDefault="27775000" w:rsidP="006B4EE5">
            <w:pPr>
              <w:jc w:val="both"/>
              <w:rPr>
                <w:sz w:val="24"/>
                <w:szCs w:val="24"/>
              </w:rPr>
            </w:pPr>
            <w:r w:rsidRPr="003C1549">
              <w:rPr>
                <w:sz w:val="24"/>
                <w:szCs w:val="24"/>
              </w:rPr>
              <w:t>Artikli 3</w:t>
            </w:r>
            <w:r w:rsidR="00F74D46" w:rsidRPr="003C1549">
              <w:rPr>
                <w:sz w:val="24"/>
                <w:szCs w:val="24"/>
              </w:rPr>
              <w:t>c punkt 8</w:t>
            </w:r>
          </w:p>
        </w:tc>
        <w:tc>
          <w:tcPr>
            <w:tcW w:w="1308" w:type="dxa"/>
            <w:tcBorders>
              <w:top w:val="single" w:sz="4" w:space="0" w:color="auto"/>
              <w:left w:val="single" w:sz="4" w:space="0" w:color="auto"/>
              <w:bottom w:val="single" w:sz="4" w:space="0" w:color="auto"/>
              <w:right w:val="single" w:sz="4" w:space="0" w:color="auto"/>
            </w:tcBorders>
          </w:tcPr>
          <w:p w14:paraId="5837785B" w14:textId="2A1AE7C2" w:rsidR="02F6358D" w:rsidRPr="003C1549" w:rsidRDefault="27775000" w:rsidP="006B4EE5">
            <w:pPr>
              <w:jc w:val="both"/>
              <w:rPr>
                <w:sz w:val="24"/>
                <w:szCs w:val="24"/>
                <w:lang w:eastAsia="et-EE"/>
              </w:rPr>
            </w:pPr>
            <w:r w:rsidRPr="003C1549">
              <w:rPr>
                <w:sz w:val="24"/>
                <w:szCs w:val="24"/>
              </w:rPr>
              <w:t>Jah</w:t>
            </w:r>
          </w:p>
        </w:tc>
        <w:tc>
          <w:tcPr>
            <w:tcW w:w="2548" w:type="dxa"/>
            <w:tcBorders>
              <w:top w:val="single" w:sz="4" w:space="0" w:color="auto"/>
              <w:left w:val="single" w:sz="4" w:space="0" w:color="auto"/>
              <w:bottom w:val="single" w:sz="4" w:space="0" w:color="auto"/>
              <w:right w:val="single" w:sz="4" w:space="0" w:color="auto"/>
            </w:tcBorders>
          </w:tcPr>
          <w:p w14:paraId="4BD67B8E" w14:textId="53002785"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AÕKS §</w:t>
            </w:r>
            <w:r w:rsidR="7DA37AD6" w:rsidRPr="003C1549">
              <w:rPr>
                <w:sz w:val="24"/>
                <w:szCs w:val="24"/>
              </w:rPr>
              <w:t xml:space="preserve"> </w:t>
            </w:r>
            <w:r w:rsidR="3960D30A" w:rsidRPr="003C1549">
              <w:rPr>
                <w:sz w:val="24"/>
                <w:szCs w:val="24"/>
              </w:rPr>
              <w:t>14</w:t>
            </w:r>
            <w:r w:rsidR="6C375479" w:rsidRPr="003C1549">
              <w:rPr>
                <w:sz w:val="24"/>
                <w:szCs w:val="24"/>
              </w:rPr>
              <w:t>1</w:t>
            </w:r>
            <w:r w:rsidR="3960D30A" w:rsidRPr="003C1549">
              <w:rPr>
                <w:sz w:val="24"/>
                <w:szCs w:val="24"/>
              </w:rPr>
              <w:t xml:space="preserve"> lg 4</w:t>
            </w:r>
          </w:p>
          <w:p w14:paraId="02B62CE6" w14:textId="3DA97237" w:rsidR="02F6358D" w:rsidRPr="003C1549" w:rsidRDefault="02F6358D" w:rsidP="006B4EE5">
            <w:pPr>
              <w:jc w:val="both"/>
              <w:rPr>
                <w:sz w:val="24"/>
                <w:szCs w:val="24"/>
                <w:lang w:eastAsia="et-EE"/>
              </w:rPr>
            </w:pPr>
          </w:p>
        </w:tc>
        <w:tc>
          <w:tcPr>
            <w:tcW w:w="3425" w:type="dxa"/>
            <w:tcBorders>
              <w:top w:val="single" w:sz="4" w:space="0" w:color="auto"/>
              <w:left w:val="single" w:sz="4" w:space="0" w:color="auto"/>
              <w:bottom w:val="single" w:sz="4" w:space="0" w:color="auto"/>
              <w:right w:val="single" w:sz="4" w:space="0" w:color="auto"/>
            </w:tcBorders>
          </w:tcPr>
          <w:p w14:paraId="62BD708C" w14:textId="6ABA8E5D"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6DF8BCEF" w14:textId="77777777" w:rsidTr="7EAE2237">
        <w:trPr>
          <w:trHeight w:val="525"/>
        </w:trPr>
        <w:tc>
          <w:tcPr>
            <w:tcW w:w="1923" w:type="dxa"/>
            <w:tcBorders>
              <w:top w:val="single" w:sz="4" w:space="0" w:color="auto"/>
              <w:left w:val="single" w:sz="4" w:space="0" w:color="auto"/>
              <w:bottom w:val="single" w:sz="4" w:space="0" w:color="auto"/>
              <w:right w:val="single" w:sz="4" w:space="0" w:color="auto"/>
            </w:tcBorders>
          </w:tcPr>
          <w:p w14:paraId="69E005C9" w14:textId="7565561E" w:rsidR="02F6358D" w:rsidRPr="003C1549" w:rsidRDefault="27775000" w:rsidP="006B4EE5">
            <w:pPr>
              <w:jc w:val="both"/>
              <w:rPr>
                <w:sz w:val="24"/>
                <w:szCs w:val="24"/>
              </w:rPr>
            </w:pPr>
            <w:r w:rsidRPr="003C1549">
              <w:rPr>
                <w:sz w:val="24"/>
                <w:szCs w:val="24"/>
              </w:rPr>
              <w:t>Artikli 3</w:t>
            </w:r>
            <w:r w:rsidR="434903C3" w:rsidRPr="003C1549">
              <w:rPr>
                <w:sz w:val="24"/>
                <w:szCs w:val="24"/>
              </w:rPr>
              <w:t>d punkt 1a</w:t>
            </w:r>
          </w:p>
        </w:tc>
        <w:tc>
          <w:tcPr>
            <w:tcW w:w="1308" w:type="dxa"/>
            <w:tcBorders>
              <w:top w:val="single" w:sz="4" w:space="0" w:color="auto"/>
              <w:left w:val="single" w:sz="4" w:space="0" w:color="auto"/>
              <w:bottom w:val="single" w:sz="4" w:space="0" w:color="auto"/>
              <w:right w:val="single" w:sz="4" w:space="0" w:color="auto"/>
            </w:tcBorders>
          </w:tcPr>
          <w:p w14:paraId="6BF171C5" w14:textId="2A1AE7C2" w:rsidR="02F6358D" w:rsidRPr="003C1549" w:rsidRDefault="27775000" w:rsidP="006B4EE5">
            <w:pPr>
              <w:jc w:val="both"/>
              <w:rPr>
                <w:sz w:val="24"/>
                <w:szCs w:val="24"/>
                <w:lang w:eastAsia="et-EE"/>
              </w:rPr>
            </w:pPr>
            <w:r w:rsidRPr="003C1549">
              <w:rPr>
                <w:sz w:val="24"/>
                <w:szCs w:val="24"/>
              </w:rPr>
              <w:t>Jah</w:t>
            </w:r>
          </w:p>
        </w:tc>
        <w:tc>
          <w:tcPr>
            <w:tcW w:w="2548" w:type="dxa"/>
            <w:tcBorders>
              <w:top w:val="single" w:sz="4" w:space="0" w:color="auto"/>
              <w:left w:val="single" w:sz="4" w:space="0" w:color="auto"/>
              <w:bottom w:val="single" w:sz="4" w:space="0" w:color="auto"/>
              <w:right w:val="single" w:sz="4" w:space="0" w:color="auto"/>
            </w:tcBorders>
          </w:tcPr>
          <w:p w14:paraId="1D4E4CC7" w14:textId="47F8FEB2" w:rsidR="02F6358D" w:rsidRPr="003C1549" w:rsidRDefault="27775000" w:rsidP="005365A2">
            <w:pPr>
              <w:jc w:val="both"/>
              <w:rPr>
                <w:sz w:val="24"/>
                <w:szCs w:val="24"/>
              </w:rPr>
            </w:pPr>
            <w:r w:rsidRPr="003C1549">
              <w:rPr>
                <w:sz w:val="24"/>
                <w:szCs w:val="24"/>
              </w:rPr>
              <w:t xml:space="preserve">AÕKS § </w:t>
            </w:r>
            <w:r w:rsidR="2074151C" w:rsidRPr="003C1549">
              <w:rPr>
                <w:sz w:val="24"/>
                <w:szCs w:val="24"/>
              </w:rPr>
              <w:t>156 lg 5</w:t>
            </w:r>
            <w:r w:rsidR="2074151C" w:rsidRPr="003C1549">
              <w:rPr>
                <w:sz w:val="24"/>
                <w:szCs w:val="24"/>
                <w:vertAlign w:val="superscript"/>
              </w:rPr>
              <w:t>2</w:t>
            </w:r>
          </w:p>
          <w:p w14:paraId="58E6D6D0" w14:textId="7AECFF77"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3425" w:type="dxa"/>
            <w:tcBorders>
              <w:top w:val="single" w:sz="4" w:space="0" w:color="auto"/>
              <w:left w:val="single" w:sz="4" w:space="0" w:color="auto"/>
              <w:bottom w:val="single" w:sz="4" w:space="0" w:color="auto"/>
              <w:right w:val="single" w:sz="4" w:space="0" w:color="auto"/>
            </w:tcBorders>
          </w:tcPr>
          <w:p w14:paraId="242D3FAB" w14:textId="6ABA8E5D"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6F09232B"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34A02489" w14:textId="71F34359" w:rsidR="02F6358D" w:rsidRPr="003C1549" w:rsidRDefault="3723CCA0" w:rsidP="006B4EE5">
            <w:pPr>
              <w:rPr>
                <w:sz w:val="24"/>
                <w:szCs w:val="24"/>
                <w:lang w:val="en-IE"/>
              </w:rPr>
            </w:pPr>
            <w:r w:rsidRPr="003C1549">
              <w:rPr>
                <w:sz w:val="24"/>
                <w:szCs w:val="24"/>
              </w:rPr>
              <w:t>Artikli</w:t>
            </w:r>
            <w:r w:rsidR="003F2D0C" w:rsidRPr="003C1549">
              <w:rPr>
                <w:sz w:val="24"/>
                <w:szCs w:val="24"/>
              </w:rPr>
              <w:t>d</w:t>
            </w:r>
            <w:r w:rsidRPr="003C1549">
              <w:rPr>
                <w:sz w:val="24"/>
                <w:szCs w:val="24"/>
              </w:rPr>
              <w:t xml:space="preserve"> 3</w:t>
            </w:r>
            <w:r w:rsidR="2B3D540D" w:rsidRPr="003C1549">
              <w:rPr>
                <w:sz w:val="24"/>
                <w:szCs w:val="24"/>
              </w:rPr>
              <w:t>e ja 3f</w:t>
            </w:r>
            <w:r w:rsidRPr="003C1549">
              <w:rPr>
                <w:sz w:val="24"/>
                <w:szCs w:val="24"/>
              </w:rPr>
              <w:t xml:space="preserve"> </w:t>
            </w:r>
          </w:p>
        </w:tc>
        <w:tc>
          <w:tcPr>
            <w:tcW w:w="1308" w:type="dxa"/>
            <w:tcBorders>
              <w:top w:val="single" w:sz="4" w:space="0" w:color="auto"/>
              <w:left w:val="single" w:sz="4" w:space="0" w:color="auto"/>
              <w:bottom w:val="single" w:sz="4" w:space="0" w:color="auto"/>
              <w:right w:val="single" w:sz="4" w:space="0" w:color="auto"/>
            </w:tcBorders>
          </w:tcPr>
          <w:p w14:paraId="43E7AC85" w14:textId="5FB0FCC9" w:rsidR="02F6358D" w:rsidRPr="003C1549" w:rsidRDefault="27775000" w:rsidP="006B4EE5">
            <w:pPr>
              <w:jc w:val="both"/>
              <w:rPr>
                <w:sz w:val="24"/>
                <w:szCs w:val="24"/>
                <w:lang w:eastAsia="et-EE"/>
              </w:rPr>
            </w:pPr>
            <w:r w:rsidRPr="003C1549">
              <w:rPr>
                <w:sz w:val="24"/>
                <w:szCs w:val="24"/>
              </w:rPr>
              <w:t>Jah</w:t>
            </w:r>
          </w:p>
          <w:p w14:paraId="6BB11238" w14:textId="21C4509C" w:rsidR="02F6358D" w:rsidRPr="003C1549" w:rsidRDefault="02F6358D" w:rsidP="006B4EE5">
            <w:pPr>
              <w:jc w:val="both"/>
              <w:rPr>
                <w:sz w:val="24"/>
                <w:szCs w:val="24"/>
                <w:lang w:eastAsia="et-EE"/>
              </w:rPr>
            </w:pPr>
          </w:p>
        </w:tc>
        <w:tc>
          <w:tcPr>
            <w:tcW w:w="2548" w:type="dxa"/>
            <w:tcBorders>
              <w:top w:val="single" w:sz="4" w:space="0" w:color="auto"/>
              <w:left w:val="single" w:sz="4" w:space="0" w:color="auto"/>
              <w:bottom w:val="single" w:sz="4" w:space="0" w:color="auto"/>
              <w:right w:val="single" w:sz="4" w:space="0" w:color="auto"/>
            </w:tcBorders>
          </w:tcPr>
          <w:p w14:paraId="6BE11EA7" w14:textId="35DFC1B9" w:rsidR="02F6358D" w:rsidRPr="003C1549" w:rsidRDefault="4722461C"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AÕKS m</w:t>
            </w:r>
            <w:r w:rsidR="0A9D6475" w:rsidRPr="003C1549">
              <w:rPr>
                <w:sz w:val="24"/>
                <w:szCs w:val="24"/>
              </w:rPr>
              <w:t xml:space="preserve">uudatus nr </w:t>
            </w:r>
            <w:r w:rsidR="00037EC2" w:rsidRPr="003C1549">
              <w:rPr>
                <w:sz w:val="24"/>
                <w:szCs w:val="24"/>
              </w:rPr>
              <w:t>24</w:t>
            </w:r>
          </w:p>
          <w:p w14:paraId="7B18FE60" w14:textId="47C3F981" w:rsidR="02F6358D" w:rsidRPr="003C1549" w:rsidRDefault="02F6358D" w:rsidP="006B4EE5">
            <w:pPr>
              <w:jc w:val="both"/>
              <w:rPr>
                <w:sz w:val="24"/>
                <w:szCs w:val="24"/>
                <w:lang w:eastAsia="et-EE"/>
              </w:rPr>
            </w:pPr>
          </w:p>
        </w:tc>
        <w:tc>
          <w:tcPr>
            <w:tcW w:w="3425" w:type="dxa"/>
            <w:tcBorders>
              <w:top w:val="single" w:sz="4" w:space="0" w:color="auto"/>
              <w:left w:val="single" w:sz="4" w:space="0" w:color="auto"/>
              <w:bottom w:val="single" w:sz="4" w:space="0" w:color="auto"/>
              <w:right w:val="single" w:sz="4" w:space="0" w:color="auto"/>
            </w:tcBorders>
          </w:tcPr>
          <w:p w14:paraId="1E64DB19" w14:textId="661581F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70F3E0B8"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1AC74A45" w14:textId="4FE0D022" w:rsidR="02F6358D" w:rsidRPr="003C1549" w:rsidRDefault="27775000" w:rsidP="006B4EE5">
            <w:pPr>
              <w:rPr>
                <w:sz w:val="24"/>
                <w:szCs w:val="24"/>
              </w:rPr>
            </w:pPr>
            <w:r w:rsidRPr="003C1549">
              <w:rPr>
                <w:sz w:val="24"/>
                <w:szCs w:val="24"/>
              </w:rPr>
              <w:t xml:space="preserve">Artikli </w:t>
            </w:r>
            <w:r w:rsidR="754619D7" w:rsidRPr="003C1549">
              <w:rPr>
                <w:sz w:val="24"/>
                <w:szCs w:val="24"/>
              </w:rPr>
              <w:t>12 punkt 6</w:t>
            </w:r>
          </w:p>
        </w:tc>
        <w:tc>
          <w:tcPr>
            <w:tcW w:w="1308" w:type="dxa"/>
            <w:tcBorders>
              <w:top w:val="single" w:sz="4" w:space="0" w:color="auto"/>
              <w:left w:val="single" w:sz="4" w:space="0" w:color="auto"/>
              <w:bottom w:val="single" w:sz="4" w:space="0" w:color="auto"/>
              <w:right w:val="single" w:sz="4" w:space="0" w:color="auto"/>
            </w:tcBorders>
          </w:tcPr>
          <w:p w14:paraId="3624E35F" w14:textId="5FB0FCC9" w:rsidR="02F6358D" w:rsidRPr="003C1549" w:rsidRDefault="27775000" w:rsidP="006B4EE5">
            <w:pPr>
              <w:jc w:val="both"/>
              <w:rPr>
                <w:sz w:val="24"/>
                <w:szCs w:val="24"/>
                <w:lang w:eastAsia="et-EE"/>
              </w:rPr>
            </w:pPr>
            <w:r w:rsidRPr="003C1549">
              <w:rPr>
                <w:sz w:val="24"/>
                <w:szCs w:val="24"/>
              </w:rPr>
              <w:t>Jah</w:t>
            </w:r>
          </w:p>
          <w:p w14:paraId="30950517" w14:textId="0E8ACBC7" w:rsidR="02F6358D" w:rsidRPr="003C1549" w:rsidRDefault="02F6358D" w:rsidP="006B4EE5">
            <w:pPr>
              <w:jc w:val="both"/>
              <w:rPr>
                <w:sz w:val="24"/>
                <w:szCs w:val="24"/>
                <w:lang w:eastAsia="et-EE"/>
              </w:rPr>
            </w:pPr>
          </w:p>
        </w:tc>
        <w:tc>
          <w:tcPr>
            <w:tcW w:w="2548" w:type="dxa"/>
            <w:tcBorders>
              <w:top w:val="single" w:sz="4" w:space="0" w:color="auto"/>
              <w:left w:val="single" w:sz="4" w:space="0" w:color="auto"/>
              <w:bottom w:val="single" w:sz="4" w:space="0" w:color="auto"/>
              <w:right w:val="single" w:sz="4" w:space="0" w:color="auto"/>
            </w:tcBorders>
          </w:tcPr>
          <w:p w14:paraId="1F0B8F7F" w14:textId="364FC34A"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AÕKS §</w:t>
            </w:r>
            <w:r w:rsidR="49461560" w:rsidRPr="003C1549">
              <w:rPr>
                <w:sz w:val="24"/>
                <w:szCs w:val="24"/>
              </w:rPr>
              <w:t xml:space="preserve"> 168</w:t>
            </w:r>
            <w:r w:rsidR="159F4DA9" w:rsidRPr="003C1549">
              <w:rPr>
                <w:sz w:val="24"/>
                <w:szCs w:val="24"/>
                <w:vertAlign w:val="superscript"/>
              </w:rPr>
              <w:t>1</w:t>
            </w:r>
            <w:r w:rsidRPr="003C1549">
              <w:rPr>
                <w:sz w:val="24"/>
                <w:szCs w:val="24"/>
              </w:rPr>
              <w:t xml:space="preserve"> </w:t>
            </w:r>
            <w:r w:rsidR="4D4A48C6" w:rsidRPr="003C1549">
              <w:rPr>
                <w:sz w:val="24"/>
                <w:szCs w:val="24"/>
              </w:rPr>
              <w:t>lg</w:t>
            </w:r>
            <w:r w:rsidR="718E2714" w:rsidRPr="003C1549">
              <w:rPr>
                <w:sz w:val="24"/>
                <w:szCs w:val="24"/>
              </w:rPr>
              <w:t xml:space="preserve"> 1-</w:t>
            </w:r>
            <w:r w:rsidR="40EBC378" w:rsidRPr="003C1549">
              <w:rPr>
                <w:sz w:val="24"/>
                <w:szCs w:val="24"/>
              </w:rPr>
              <w:t>3</w:t>
            </w:r>
          </w:p>
          <w:p w14:paraId="63165873" w14:textId="392EC46C" w:rsidR="02F6358D" w:rsidRPr="003C1549" w:rsidRDefault="02F6358D" w:rsidP="006B4EE5">
            <w:pPr>
              <w:jc w:val="both"/>
              <w:rPr>
                <w:sz w:val="24"/>
                <w:szCs w:val="24"/>
                <w:lang w:eastAsia="et-EE"/>
              </w:rPr>
            </w:pPr>
          </w:p>
        </w:tc>
        <w:tc>
          <w:tcPr>
            <w:tcW w:w="3425" w:type="dxa"/>
            <w:tcBorders>
              <w:top w:val="single" w:sz="4" w:space="0" w:color="auto"/>
              <w:left w:val="single" w:sz="4" w:space="0" w:color="auto"/>
              <w:bottom w:val="single" w:sz="4" w:space="0" w:color="auto"/>
              <w:right w:val="single" w:sz="4" w:space="0" w:color="auto"/>
            </w:tcBorders>
          </w:tcPr>
          <w:p w14:paraId="0D27D1F3" w14:textId="000C89E0"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7C387DAD"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6AD0827A" w14:textId="25857D91" w:rsidR="02F6358D" w:rsidRPr="003C1549" w:rsidRDefault="27775000" w:rsidP="006B4EE5">
            <w:pPr>
              <w:rPr>
                <w:sz w:val="24"/>
                <w:szCs w:val="24"/>
              </w:rPr>
            </w:pPr>
            <w:r w:rsidRPr="003C1549">
              <w:rPr>
                <w:sz w:val="24"/>
                <w:szCs w:val="24"/>
              </w:rPr>
              <w:t xml:space="preserve">Artikli </w:t>
            </w:r>
            <w:r w:rsidR="6102F005" w:rsidRPr="003C1549">
              <w:rPr>
                <w:sz w:val="24"/>
                <w:szCs w:val="24"/>
              </w:rPr>
              <w:t>12 punkt 9</w:t>
            </w:r>
          </w:p>
        </w:tc>
        <w:tc>
          <w:tcPr>
            <w:tcW w:w="1308" w:type="dxa"/>
            <w:tcBorders>
              <w:top w:val="single" w:sz="4" w:space="0" w:color="auto"/>
              <w:left w:val="single" w:sz="4" w:space="0" w:color="auto"/>
              <w:bottom w:val="single" w:sz="4" w:space="0" w:color="auto"/>
              <w:right w:val="single" w:sz="4" w:space="0" w:color="auto"/>
            </w:tcBorders>
          </w:tcPr>
          <w:p w14:paraId="15455C48" w14:textId="5FB0FCC9" w:rsidR="02F6358D" w:rsidRPr="003C1549" w:rsidRDefault="27775000" w:rsidP="006B4EE5">
            <w:pPr>
              <w:jc w:val="both"/>
              <w:rPr>
                <w:sz w:val="24"/>
                <w:szCs w:val="24"/>
                <w:lang w:eastAsia="et-EE"/>
              </w:rPr>
            </w:pPr>
            <w:r w:rsidRPr="003C1549">
              <w:rPr>
                <w:sz w:val="24"/>
                <w:szCs w:val="24"/>
              </w:rPr>
              <w:t>Jah</w:t>
            </w:r>
          </w:p>
          <w:p w14:paraId="3842614B" w14:textId="0E8ACBC7" w:rsidR="02F6358D" w:rsidRPr="003C1549" w:rsidRDefault="02F6358D" w:rsidP="006B4EE5">
            <w:pPr>
              <w:jc w:val="both"/>
              <w:rPr>
                <w:sz w:val="24"/>
                <w:szCs w:val="24"/>
                <w:lang w:eastAsia="et-EE"/>
              </w:rPr>
            </w:pPr>
          </w:p>
        </w:tc>
        <w:tc>
          <w:tcPr>
            <w:tcW w:w="2548" w:type="dxa"/>
            <w:tcBorders>
              <w:top w:val="single" w:sz="4" w:space="0" w:color="auto"/>
              <w:left w:val="single" w:sz="4" w:space="0" w:color="auto"/>
              <w:bottom w:val="single" w:sz="4" w:space="0" w:color="auto"/>
              <w:right w:val="single" w:sz="4" w:space="0" w:color="auto"/>
            </w:tcBorders>
          </w:tcPr>
          <w:p w14:paraId="34DF9A45" w14:textId="2D03B272" w:rsidR="02F6358D" w:rsidRPr="003C1549" w:rsidRDefault="52A8D327"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 AÕKS § 168</w:t>
            </w:r>
            <w:r w:rsidRPr="003C1549">
              <w:rPr>
                <w:sz w:val="24"/>
                <w:szCs w:val="24"/>
                <w:vertAlign w:val="superscript"/>
              </w:rPr>
              <w:t>1</w:t>
            </w:r>
            <w:r w:rsidRPr="003C1549">
              <w:rPr>
                <w:sz w:val="24"/>
                <w:szCs w:val="24"/>
              </w:rPr>
              <w:t xml:space="preserve"> lg 4</w:t>
            </w:r>
          </w:p>
          <w:p w14:paraId="7CBCF6DD" w14:textId="123E2B14"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vertAlign w:val="superscript"/>
              </w:rPr>
            </w:pPr>
          </w:p>
        </w:tc>
        <w:tc>
          <w:tcPr>
            <w:tcW w:w="3425" w:type="dxa"/>
            <w:tcBorders>
              <w:top w:val="single" w:sz="4" w:space="0" w:color="auto"/>
              <w:left w:val="single" w:sz="4" w:space="0" w:color="auto"/>
              <w:bottom w:val="single" w:sz="4" w:space="0" w:color="auto"/>
              <w:right w:val="single" w:sz="4" w:space="0" w:color="auto"/>
            </w:tcBorders>
          </w:tcPr>
          <w:p w14:paraId="606EFCB0" w14:textId="000C89E0"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2EF61AFC"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14445526" w14:textId="7C7B2C8B" w:rsidR="02F6358D" w:rsidRPr="003C1549" w:rsidRDefault="27775000" w:rsidP="006B4EE5">
            <w:pPr>
              <w:rPr>
                <w:sz w:val="24"/>
                <w:szCs w:val="24"/>
              </w:rPr>
            </w:pPr>
            <w:r w:rsidRPr="003C1549">
              <w:rPr>
                <w:sz w:val="24"/>
                <w:szCs w:val="24"/>
              </w:rPr>
              <w:t xml:space="preserve">Artikli </w:t>
            </w:r>
            <w:r w:rsidR="0ABF191F" w:rsidRPr="003C1549">
              <w:rPr>
                <w:sz w:val="24"/>
                <w:szCs w:val="24"/>
              </w:rPr>
              <w:t>14</w:t>
            </w:r>
            <w:r w:rsidRPr="003C1549">
              <w:rPr>
                <w:sz w:val="24"/>
                <w:szCs w:val="24"/>
              </w:rPr>
              <w:t xml:space="preserve"> punkt</w:t>
            </w:r>
            <w:r w:rsidR="57299A8E" w:rsidRPr="003C1549">
              <w:rPr>
                <w:sz w:val="24"/>
                <w:szCs w:val="24"/>
              </w:rPr>
              <w:t xml:space="preserve"> 5</w:t>
            </w:r>
          </w:p>
        </w:tc>
        <w:tc>
          <w:tcPr>
            <w:tcW w:w="1308" w:type="dxa"/>
            <w:tcBorders>
              <w:top w:val="single" w:sz="4" w:space="0" w:color="auto"/>
              <w:left w:val="single" w:sz="4" w:space="0" w:color="auto"/>
              <w:bottom w:val="single" w:sz="4" w:space="0" w:color="auto"/>
              <w:right w:val="single" w:sz="4" w:space="0" w:color="auto"/>
            </w:tcBorders>
          </w:tcPr>
          <w:p w14:paraId="7CB2176A" w14:textId="5FB0FCC9" w:rsidR="02F6358D" w:rsidRPr="003C1549" w:rsidRDefault="27775000" w:rsidP="006B4EE5">
            <w:pPr>
              <w:jc w:val="both"/>
              <w:rPr>
                <w:sz w:val="24"/>
                <w:szCs w:val="24"/>
                <w:lang w:eastAsia="et-EE"/>
              </w:rPr>
            </w:pPr>
            <w:r w:rsidRPr="003C1549">
              <w:rPr>
                <w:sz w:val="24"/>
                <w:szCs w:val="24"/>
              </w:rPr>
              <w:t>Jah</w:t>
            </w:r>
          </w:p>
          <w:p w14:paraId="47E8C404" w14:textId="0E8ACBC7" w:rsidR="02F6358D" w:rsidRPr="003C1549" w:rsidRDefault="02F6358D" w:rsidP="006B4EE5">
            <w:pPr>
              <w:jc w:val="both"/>
              <w:rPr>
                <w:sz w:val="24"/>
                <w:szCs w:val="24"/>
                <w:lang w:eastAsia="et-EE"/>
              </w:rPr>
            </w:pPr>
          </w:p>
        </w:tc>
        <w:tc>
          <w:tcPr>
            <w:tcW w:w="2548" w:type="dxa"/>
            <w:tcBorders>
              <w:top w:val="single" w:sz="4" w:space="0" w:color="auto"/>
              <w:left w:val="single" w:sz="4" w:space="0" w:color="auto"/>
              <w:bottom w:val="single" w:sz="4" w:space="0" w:color="auto"/>
              <w:right w:val="single" w:sz="4" w:space="0" w:color="auto"/>
            </w:tcBorders>
          </w:tcPr>
          <w:p w14:paraId="72580C49" w14:textId="01E17A9D"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AÕKS § </w:t>
            </w:r>
            <w:r w:rsidR="6622DA1A" w:rsidRPr="003C1549">
              <w:rPr>
                <w:sz w:val="24"/>
                <w:szCs w:val="24"/>
              </w:rPr>
              <w:t>166 lg 9</w:t>
            </w:r>
          </w:p>
          <w:p w14:paraId="1ADBDA93" w14:textId="392EC46C" w:rsidR="02F6358D" w:rsidRPr="003C1549" w:rsidRDefault="02F6358D" w:rsidP="006B4EE5">
            <w:pPr>
              <w:jc w:val="both"/>
              <w:rPr>
                <w:sz w:val="24"/>
                <w:szCs w:val="24"/>
                <w:lang w:eastAsia="et-EE"/>
              </w:rPr>
            </w:pPr>
          </w:p>
        </w:tc>
        <w:tc>
          <w:tcPr>
            <w:tcW w:w="3425" w:type="dxa"/>
            <w:tcBorders>
              <w:top w:val="single" w:sz="4" w:space="0" w:color="auto"/>
              <w:left w:val="single" w:sz="4" w:space="0" w:color="auto"/>
              <w:bottom w:val="single" w:sz="4" w:space="0" w:color="auto"/>
              <w:right w:val="single" w:sz="4" w:space="0" w:color="auto"/>
            </w:tcBorders>
          </w:tcPr>
          <w:p w14:paraId="59BC68C2" w14:textId="000C89E0"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4CE87CB4"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387EE2A5" w14:textId="58B0305B" w:rsidR="02F6358D" w:rsidRPr="003C1549" w:rsidRDefault="27775000" w:rsidP="006B4EE5">
            <w:pPr>
              <w:jc w:val="both"/>
              <w:rPr>
                <w:sz w:val="24"/>
                <w:szCs w:val="24"/>
              </w:rPr>
            </w:pPr>
            <w:r w:rsidRPr="003C1549">
              <w:rPr>
                <w:sz w:val="24"/>
                <w:szCs w:val="24"/>
              </w:rPr>
              <w:t xml:space="preserve">Artikli </w:t>
            </w:r>
            <w:r w:rsidR="264E6649" w:rsidRPr="003C1549">
              <w:rPr>
                <w:sz w:val="24"/>
                <w:szCs w:val="24"/>
              </w:rPr>
              <w:t>14</w:t>
            </w:r>
            <w:r w:rsidRPr="003C1549">
              <w:rPr>
                <w:sz w:val="24"/>
                <w:szCs w:val="24"/>
              </w:rPr>
              <w:t xml:space="preserve"> punkt </w:t>
            </w:r>
            <w:r w:rsidR="726D5EA8" w:rsidRPr="003C1549">
              <w:rPr>
                <w:sz w:val="24"/>
                <w:szCs w:val="24"/>
              </w:rPr>
              <w:t>6</w:t>
            </w:r>
          </w:p>
        </w:tc>
        <w:tc>
          <w:tcPr>
            <w:tcW w:w="1308" w:type="dxa"/>
            <w:tcBorders>
              <w:top w:val="single" w:sz="4" w:space="0" w:color="auto"/>
              <w:left w:val="single" w:sz="4" w:space="0" w:color="auto"/>
              <w:bottom w:val="single" w:sz="4" w:space="0" w:color="auto"/>
              <w:right w:val="single" w:sz="4" w:space="0" w:color="auto"/>
            </w:tcBorders>
          </w:tcPr>
          <w:p w14:paraId="21306DE0" w14:textId="1E27082A" w:rsidR="02F6358D" w:rsidRPr="003C1549" w:rsidRDefault="27775000" w:rsidP="006B4EE5">
            <w:pPr>
              <w:jc w:val="both"/>
              <w:rPr>
                <w:sz w:val="24"/>
                <w:szCs w:val="24"/>
                <w:lang w:eastAsia="et-EE"/>
              </w:rPr>
            </w:pPr>
            <w:r w:rsidRPr="003C1549">
              <w:rPr>
                <w:sz w:val="24"/>
                <w:szCs w:val="24"/>
              </w:rPr>
              <w:t>Jah</w:t>
            </w:r>
          </w:p>
        </w:tc>
        <w:tc>
          <w:tcPr>
            <w:tcW w:w="2548" w:type="dxa"/>
            <w:tcBorders>
              <w:top w:val="single" w:sz="4" w:space="0" w:color="auto"/>
              <w:left w:val="single" w:sz="4" w:space="0" w:color="auto"/>
              <w:bottom w:val="single" w:sz="4" w:space="0" w:color="auto"/>
              <w:right w:val="single" w:sz="4" w:space="0" w:color="auto"/>
            </w:tcBorders>
          </w:tcPr>
          <w:p w14:paraId="465B3F00" w14:textId="4229792E"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AÕKS § </w:t>
            </w:r>
            <w:r w:rsidR="06C2A85E" w:rsidRPr="003C1549">
              <w:rPr>
                <w:sz w:val="24"/>
                <w:szCs w:val="24"/>
              </w:rPr>
              <w:t>166 lg 10</w:t>
            </w:r>
          </w:p>
          <w:p w14:paraId="63D52CD8" w14:textId="700F9620"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p>
        </w:tc>
        <w:tc>
          <w:tcPr>
            <w:tcW w:w="3425" w:type="dxa"/>
            <w:tcBorders>
              <w:top w:val="single" w:sz="4" w:space="0" w:color="auto"/>
              <w:left w:val="single" w:sz="4" w:space="0" w:color="auto"/>
              <w:bottom w:val="single" w:sz="4" w:space="0" w:color="auto"/>
              <w:right w:val="single" w:sz="4" w:space="0" w:color="auto"/>
            </w:tcBorders>
          </w:tcPr>
          <w:p w14:paraId="5F635436" w14:textId="1E52B195"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44DB3BE8"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463BE691" w14:textId="2BB633A1" w:rsidR="02F6358D" w:rsidRPr="003C1549" w:rsidRDefault="27775000" w:rsidP="006B4EE5">
            <w:pPr>
              <w:jc w:val="both"/>
              <w:rPr>
                <w:sz w:val="24"/>
                <w:szCs w:val="24"/>
              </w:rPr>
            </w:pPr>
            <w:r w:rsidRPr="003C1549">
              <w:rPr>
                <w:sz w:val="24"/>
                <w:szCs w:val="24"/>
              </w:rPr>
              <w:t xml:space="preserve">Artikli </w:t>
            </w:r>
            <w:r w:rsidR="0AAE3587" w:rsidRPr="003C1549">
              <w:rPr>
                <w:sz w:val="24"/>
                <w:szCs w:val="24"/>
              </w:rPr>
              <w:t>25a</w:t>
            </w:r>
            <w:r w:rsidRPr="003C1549">
              <w:rPr>
                <w:sz w:val="24"/>
                <w:szCs w:val="24"/>
              </w:rPr>
              <w:t xml:space="preserve"> punkt </w:t>
            </w:r>
            <w:r w:rsidR="70DD7AAF" w:rsidRPr="003C1549">
              <w:rPr>
                <w:sz w:val="24"/>
                <w:szCs w:val="24"/>
              </w:rPr>
              <w:t>4</w:t>
            </w:r>
          </w:p>
        </w:tc>
        <w:tc>
          <w:tcPr>
            <w:tcW w:w="1308" w:type="dxa"/>
            <w:tcBorders>
              <w:top w:val="single" w:sz="4" w:space="0" w:color="auto"/>
              <w:left w:val="single" w:sz="4" w:space="0" w:color="auto"/>
              <w:bottom w:val="single" w:sz="4" w:space="0" w:color="auto"/>
              <w:right w:val="single" w:sz="4" w:space="0" w:color="auto"/>
            </w:tcBorders>
          </w:tcPr>
          <w:p w14:paraId="2A1CCD66" w14:textId="1E27082A" w:rsidR="02F6358D" w:rsidRPr="003C1549" w:rsidRDefault="27775000" w:rsidP="006B4EE5">
            <w:pPr>
              <w:jc w:val="both"/>
              <w:rPr>
                <w:sz w:val="24"/>
                <w:szCs w:val="24"/>
                <w:lang w:eastAsia="et-EE"/>
              </w:rPr>
            </w:pPr>
            <w:r w:rsidRPr="003C1549">
              <w:rPr>
                <w:sz w:val="24"/>
                <w:szCs w:val="24"/>
              </w:rPr>
              <w:t>Jah</w:t>
            </w:r>
          </w:p>
        </w:tc>
        <w:tc>
          <w:tcPr>
            <w:tcW w:w="2548" w:type="dxa"/>
            <w:tcBorders>
              <w:top w:val="single" w:sz="4" w:space="0" w:color="auto"/>
              <w:left w:val="single" w:sz="4" w:space="0" w:color="auto"/>
              <w:bottom w:val="single" w:sz="4" w:space="0" w:color="auto"/>
              <w:right w:val="single" w:sz="4" w:space="0" w:color="auto"/>
            </w:tcBorders>
          </w:tcPr>
          <w:p w14:paraId="4418F5C2" w14:textId="4C1AB0A1"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AÕKS § </w:t>
            </w:r>
            <w:r w:rsidR="4F471C35" w:rsidRPr="003C1549">
              <w:rPr>
                <w:sz w:val="24"/>
                <w:szCs w:val="24"/>
              </w:rPr>
              <w:t>168</w:t>
            </w:r>
            <w:r w:rsidR="4F471C35" w:rsidRPr="003C1549">
              <w:rPr>
                <w:sz w:val="24"/>
                <w:szCs w:val="24"/>
                <w:vertAlign w:val="superscript"/>
              </w:rPr>
              <w:t>1</w:t>
            </w:r>
            <w:r w:rsidR="4F471C35" w:rsidRPr="003C1549">
              <w:rPr>
                <w:sz w:val="24"/>
                <w:szCs w:val="24"/>
              </w:rPr>
              <w:t xml:space="preserve"> lg 5</w:t>
            </w:r>
          </w:p>
          <w:p w14:paraId="58380917" w14:textId="72B9CAB2" w:rsidR="02F6358D" w:rsidRPr="003C1549" w:rsidRDefault="02F6358D" w:rsidP="006B4EE5">
            <w:pPr>
              <w:jc w:val="both"/>
              <w:rPr>
                <w:sz w:val="24"/>
                <w:szCs w:val="24"/>
              </w:rPr>
            </w:pPr>
          </w:p>
        </w:tc>
        <w:tc>
          <w:tcPr>
            <w:tcW w:w="3425" w:type="dxa"/>
            <w:tcBorders>
              <w:top w:val="single" w:sz="4" w:space="0" w:color="auto"/>
              <w:left w:val="single" w:sz="4" w:space="0" w:color="auto"/>
              <w:bottom w:val="single" w:sz="4" w:space="0" w:color="auto"/>
              <w:right w:val="single" w:sz="4" w:space="0" w:color="auto"/>
            </w:tcBorders>
          </w:tcPr>
          <w:p w14:paraId="709F07D7" w14:textId="1E52B195"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1A0C7FAD" w14:textId="77777777" w:rsidTr="7EAE2237">
        <w:trPr>
          <w:trHeight w:val="586"/>
        </w:trPr>
        <w:tc>
          <w:tcPr>
            <w:tcW w:w="1923" w:type="dxa"/>
            <w:tcBorders>
              <w:top w:val="single" w:sz="4" w:space="0" w:color="auto"/>
              <w:left w:val="single" w:sz="4" w:space="0" w:color="auto"/>
              <w:bottom w:val="single" w:sz="4" w:space="0" w:color="auto"/>
              <w:right w:val="single" w:sz="4" w:space="0" w:color="auto"/>
            </w:tcBorders>
          </w:tcPr>
          <w:p w14:paraId="636A3181" w14:textId="12B6699B" w:rsidR="02F6358D" w:rsidRPr="003C1549" w:rsidRDefault="63DEFB0E" w:rsidP="006B4EE5">
            <w:pPr>
              <w:jc w:val="both"/>
              <w:rPr>
                <w:sz w:val="24"/>
                <w:szCs w:val="24"/>
              </w:rPr>
            </w:pPr>
            <w:r w:rsidRPr="003C1549">
              <w:rPr>
                <w:sz w:val="24"/>
                <w:szCs w:val="24"/>
              </w:rPr>
              <w:t xml:space="preserve">Artikli 25a punkt </w:t>
            </w:r>
            <w:r w:rsidR="00929422" w:rsidRPr="003C1549">
              <w:rPr>
                <w:sz w:val="24"/>
                <w:szCs w:val="24"/>
              </w:rPr>
              <w:t>5</w:t>
            </w:r>
          </w:p>
        </w:tc>
        <w:tc>
          <w:tcPr>
            <w:tcW w:w="1308" w:type="dxa"/>
            <w:tcBorders>
              <w:top w:val="single" w:sz="4" w:space="0" w:color="auto"/>
              <w:left w:val="single" w:sz="4" w:space="0" w:color="auto"/>
              <w:bottom w:val="single" w:sz="4" w:space="0" w:color="auto"/>
              <w:right w:val="single" w:sz="4" w:space="0" w:color="auto"/>
            </w:tcBorders>
          </w:tcPr>
          <w:p w14:paraId="63153E5E" w14:textId="1E27082A" w:rsidR="02F6358D" w:rsidRPr="003C1549" w:rsidRDefault="27775000" w:rsidP="006B4EE5">
            <w:pPr>
              <w:jc w:val="both"/>
              <w:rPr>
                <w:sz w:val="24"/>
                <w:szCs w:val="24"/>
                <w:lang w:eastAsia="et-EE"/>
              </w:rPr>
            </w:pPr>
            <w:r w:rsidRPr="003C1549">
              <w:rPr>
                <w:sz w:val="24"/>
                <w:szCs w:val="24"/>
              </w:rPr>
              <w:t>Jah</w:t>
            </w:r>
          </w:p>
        </w:tc>
        <w:tc>
          <w:tcPr>
            <w:tcW w:w="2548" w:type="dxa"/>
            <w:tcBorders>
              <w:top w:val="single" w:sz="4" w:space="0" w:color="auto"/>
              <w:left w:val="single" w:sz="4" w:space="0" w:color="auto"/>
              <w:bottom w:val="single" w:sz="4" w:space="0" w:color="auto"/>
              <w:right w:val="single" w:sz="4" w:space="0" w:color="auto"/>
            </w:tcBorders>
          </w:tcPr>
          <w:p w14:paraId="1AA3CA40" w14:textId="36F6F5F1"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AÕKS § </w:t>
            </w:r>
            <w:r w:rsidR="5C43DD39" w:rsidRPr="003C1549">
              <w:rPr>
                <w:sz w:val="24"/>
                <w:szCs w:val="24"/>
              </w:rPr>
              <w:t>168</w:t>
            </w:r>
            <w:r w:rsidR="5C43DD39" w:rsidRPr="003C1549">
              <w:rPr>
                <w:sz w:val="24"/>
                <w:szCs w:val="24"/>
                <w:vertAlign w:val="superscript"/>
              </w:rPr>
              <w:t>1</w:t>
            </w:r>
            <w:r w:rsidR="5C43DD39" w:rsidRPr="003C1549">
              <w:rPr>
                <w:sz w:val="24"/>
                <w:szCs w:val="24"/>
              </w:rPr>
              <w:t xml:space="preserve"> lg </w:t>
            </w:r>
            <w:r w:rsidR="5B384DFB" w:rsidRPr="003C1549">
              <w:rPr>
                <w:sz w:val="24"/>
                <w:szCs w:val="24"/>
              </w:rPr>
              <w:t>5</w:t>
            </w:r>
          </w:p>
          <w:p w14:paraId="32DB59F1" w14:textId="1921C206" w:rsidR="02F6358D" w:rsidRPr="003C1549" w:rsidRDefault="02F6358D" w:rsidP="006B4EE5">
            <w:pPr>
              <w:jc w:val="both"/>
              <w:rPr>
                <w:sz w:val="24"/>
                <w:szCs w:val="24"/>
              </w:rPr>
            </w:pPr>
          </w:p>
        </w:tc>
        <w:tc>
          <w:tcPr>
            <w:tcW w:w="3425" w:type="dxa"/>
            <w:tcBorders>
              <w:top w:val="single" w:sz="4" w:space="0" w:color="auto"/>
              <w:left w:val="single" w:sz="4" w:space="0" w:color="auto"/>
              <w:bottom w:val="single" w:sz="4" w:space="0" w:color="auto"/>
              <w:right w:val="single" w:sz="4" w:space="0" w:color="auto"/>
            </w:tcBorders>
          </w:tcPr>
          <w:p w14:paraId="769B7657" w14:textId="1E52B195"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282B84A1" w14:textId="77777777" w:rsidTr="7EAE2237">
        <w:trPr>
          <w:trHeight w:val="600"/>
        </w:trPr>
        <w:tc>
          <w:tcPr>
            <w:tcW w:w="1923" w:type="dxa"/>
            <w:tcBorders>
              <w:top w:val="single" w:sz="4" w:space="0" w:color="auto"/>
              <w:left w:val="single" w:sz="4" w:space="0" w:color="auto"/>
              <w:bottom w:val="single" w:sz="4" w:space="0" w:color="auto"/>
              <w:right w:val="single" w:sz="4" w:space="0" w:color="auto"/>
            </w:tcBorders>
          </w:tcPr>
          <w:p w14:paraId="1AEB5C73" w14:textId="2BFD5683" w:rsidR="02F6358D" w:rsidRPr="003C1549" w:rsidRDefault="4683D451" w:rsidP="006B4EE5">
            <w:pPr>
              <w:jc w:val="both"/>
              <w:rPr>
                <w:sz w:val="24"/>
                <w:szCs w:val="24"/>
              </w:rPr>
            </w:pPr>
            <w:r w:rsidRPr="003C1549">
              <w:rPr>
                <w:sz w:val="24"/>
                <w:szCs w:val="24"/>
              </w:rPr>
              <w:t xml:space="preserve">Artikli 25a punkt </w:t>
            </w:r>
            <w:r w:rsidR="3523C22D" w:rsidRPr="003C1549">
              <w:rPr>
                <w:sz w:val="24"/>
                <w:szCs w:val="24"/>
              </w:rPr>
              <w:t>6</w:t>
            </w:r>
          </w:p>
        </w:tc>
        <w:tc>
          <w:tcPr>
            <w:tcW w:w="1308" w:type="dxa"/>
            <w:tcBorders>
              <w:top w:val="single" w:sz="4" w:space="0" w:color="auto"/>
              <w:left w:val="single" w:sz="4" w:space="0" w:color="auto"/>
              <w:bottom w:val="single" w:sz="4" w:space="0" w:color="auto"/>
              <w:right w:val="single" w:sz="4" w:space="0" w:color="auto"/>
            </w:tcBorders>
          </w:tcPr>
          <w:p w14:paraId="4948E1D8" w14:textId="0CA6D8F6"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tc>
        <w:tc>
          <w:tcPr>
            <w:tcW w:w="2548" w:type="dxa"/>
            <w:tcBorders>
              <w:top w:val="single" w:sz="4" w:space="0" w:color="auto"/>
              <w:left w:val="single" w:sz="4" w:space="0" w:color="auto"/>
              <w:bottom w:val="single" w:sz="4" w:space="0" w:color="auto"/>
              <w:right w:val="single" w:sz="4" w:space="0" w:color="auto"/>
            </w:tcBorders>
          </w:tcPr>
          <w:p w14:paraId="60972655" w14:textId="6651B4CF" w:rsidR="02F6358D" w:rsidRPr="003C1549" w:rsidRDefault="3723CCA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r w:rsidRPr="003C1549">
              <w:rPr>
                <w:sz w:val="24"/>
                <w:szCs w:val="24"/>
              </w:rPr>
              <w:t xml:space="preserve">AÕKS § </w:t>
            </w:r>
            <w:r w:rsidR="320583D9" w:rsidRPr="003C1549">
              <w:rPr>
                <w:sz w:val="24"/>
                <w:szCs w:val="24"/>
              </w:rPr>
              <w:t>168</w:t>
            </w:r>
            <w:r w:rsidR="320583D9" w:rsidRPr="003C1549">
              <w:rPr>
                <w:sz w:val="24"/>
                <w:szCs w:val="24"/>
                <w:vertAlign w:val="superscript"/>
              </w:rPr>
              <w:t>1</w:t>
            </w:r>
            <w:r w:rsidR="320583D9" w:rsidRPr="003C1549">
              <w:rPr>
                <w:sz w:val="24"/>
                <w:szCs w:val="24"/>
              </w:rPr>
              <w:t xml:space="preserve"> lg 6</w:t>
            </w:r>
          </w:p>
          <w:p w14:paraId="46070708" w14:textId="0DC3236D"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p>
        </w:tc>
        <w:tc>
          <w:tcPr>
            <w:tcW w:w="3425" w:type="dxa"/>
            <w:tcBorders>
              <w:top w:val="single" w:sz="4" w:space="0" w:color="auto"/>
              <w:left w:val="single" w:sz="4" w:space="0" w:color="auto"/>
              <w:bottom w:val="single" w:sz="4" w:space="0" w:color="auto"/>
              <w:right w:val="single" w:sz="4" w:space="0" w:color="auto"/>
            </w:tcBorders>
          </w:tcPr>
          <w:p w14:paraId="4E635A43" w14:textId="7777777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seadusega</w:t>
            </w:r>
          </w:p>
        </w:tc>
      </w:tr>
      <w:tr w:rsidR="02F6358D" w:rsidRPr="003C1549" w14:paraId="52793D0D" w14:textId="77777777" w:rsidTr="7EAE2237">
        <w:trPr>
          <w:trHeight w:val="600"/>
        </w:trPr>
        <w:tc>
          <w:tcPr>
            <w:tcW w:w="1923" w:type="dxa"/>
            <w:tcBorders>
              <w:top w:val="single" w:sz="4" w:space="0" w:color="auto"/>
              <w:left w:val="single" w:sz="4" w:space="0" w:color="auto"/>
              <w:bottom w:val="single" w:sz="4" w:space="0" w:color="auto"/>
              <w:right w:val="single" w:sz="4" w:space="0" w:color="auto"/>
            </w:tcBorders>
          </w:tcPr>
          <w:p w14:paraId="600C569E" w14:textId="17839DF3" w:rsidR="64A10905" w:rsidRPr="003C1549" w:rsidRDefault="70F470AD" w:rsidP="006B4EE5">
            <w:pPr>
              <w:jc w:val="both"/>
              <w:rPr>
                <w:sz w:val="24"/>
                <w:szCs w:val="24"/>
              </w:rPr>
            </w:pPr>
            <w:r w:rsidRPr="003C1549">
              <w:rPr>
                <w:sz w:val="24"/>
                <w:szCs w:val="24"/>
              </w:rPr>
              <w:t>Artikli 28a</w:t>
            </w:r>
          </w:p>
          <w:p w14:paraId="1D4C640E" w14:textId="164D87D8"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p>
        </w:tc>
        <w:tc>
          <w:tcPr>
            <w:tcW w:w="1308" w:type="dxa"/>
            <w:tcBorders>
              <w:top w:val="single" w:sz="4" w:space="0" w:color="auto"/>
              <w:left w:val="single" w:sz="4" w:space="0" w:color="auto"/>
              <w:bottom w:val="single" w:sz="4" w:space="0" w:color="auto"/>
              <w:right w:val="single" w:sz="4" w:space="0" w:color="auto"/>
            </w:tcBorders>
          </w:tcPr>
          <w:p w14:paraId="15AFF84B" w14:textId="77777777"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Jah</w:t>
            </w:r>
          </w:p>
          <w:p w14:paraId="1EB406FF" w14:textId="3B29F55B"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p>
        </w:tc>
        <w:tc>
          <w:tcPr>
            <w:tcW w:w="2548" w:type="dxa"/>
            <w:tcBorders>
              <w:top w:val="single" w:sz="4" w:space="0" w:color="auto"/>
              <w:left w:val="single" w:sz="4" w:space="0" w:color="auto"/>
              <w:bottom w:val="single" w:sz="4" w:space="0" w:color="auto"/>
              <w:right w:val="single" w:sz="4" w:space="0" w:color="auto"/>
            </w:tcBorders>
          </w:tcPr>
          <w:p w14:paraId="1B66ED98" w14:textId="0D6EC08D" w:rsidR="02F6358D" w:rsidRPr="003C1549" w:rsidRDefault="5B9F6E02" w:rsidP="006B4EE5">
            <w:pPr>
              <w:jc w:val="both"/>
              <w:rPr>
                <w:sz w:val="24"/>
                <w:szCs w:val="24"/>
              </w:rPr>
            </w:pPr>
            <w:r w:rsidRPr="003C1549">
              <w:rPr>
                <w:sz w:val="24"/>
                <w:szCs w:val="24"/>
              </w:rPr>
              <w:t>Määrus nr 134</w:t>
            </w:r>
          </w:p>
          <w:p w14:paraId="0B5D0822" w14:textId="2A43F3D2" w:rsidR="02F6358D" w:rsidRPr="003C1549" w:rsidRDefault="02F6358D"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rPr>
            </w:pPr>
          </w:p>
        </w:tc>
        <w:tc>
          <w:tcPr>
            <w:tcW w:w="3425" w:type="dxa"/>
            <w:tcBorders>
              <w:top w:val="single" w:sz="4" w:space="0" w:color="auto"/>
              <w:left w:val="single" w:sz="4" w:space="0" w:color="auto"/>
              <w:bottom w:val="single" w:sz="4" w:space="0" w:color="auto"/>
              <w:right w:val="single" w:sz="4" w:space="0" w:color="auto"/>
            </w:tcBorders>
          </w:tcPr>
          <w:p w14:paraId="1D4B13D7" w14:textId="74204894" w:rsidR="02F6358D" w:rsidRPr="003C1549" w:rsidRDefault="50E81C4A"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määrusega</w:t>
            </w:r>
          </w:p>
        </w:tc>
      </w:tr>
      <w:tr w:rsidR="02F6358D" w:rsidRPr="003C1549" w14:paraId="025BF2A1" w14:textId="77777777" w:rsidTr="7EAE2237">
        <w:trPr>
          <w:trHeight w:val="600"/>
        </w:trPr>
        <w:tc>
          <w:tcPr>
            <w:tcW w:w="1923" w:type="dxa"/>
            <w:tcBorders>
              <w:top w:val="single" w:sz="4" w:space="0" w:color="auto"/>
              <w:left w:val="single" w:sz="4" w:space="0" w:color="auto"/>
              <w:bottom w:val="single" w:sz="4" w:space="0" w:color="auto"/>
              <w:right w:val="single" w:sz="4" w:space="0" w:color="auto"/>
            </w:tcBorders>
          </w:tcPr>
          <w:p w14:paraId="15CA5808" w14:textId="760B87AF" w:rsidR="02F6358D" w:rsidRPr="003C1549" w:rsidRDefault="27775000" w:rsidP="006B4EE5">
            <w:pPr>
              <w:jc w:val="both"/>
              <w:rPr>
                <w:sz w:val="24"/>
                <w:szCs w:val="24"/>
                <w:lang w:eastAsia="et-EE"/>
              </w:rPr>
            </w:pPr>
            <w:r w:rsidRPr="003C1549">
              <w:rPr>
                <w:sz w:val="24"/>
                <w:szCs w:val="24"/>
              </w:rPr>
              <w:t>I lisa tabel</w:t>
            </w:r>
          </w:p>
        </w:tc>
        <w:tc>
          <w:tcPr>
            <w:tcW w:w="1308" w:type="dxa"/>
            <w:tcBorders>
              <w:top w:val="single" w:sz="4" w:space="0" w:color="auto"/>
              <w:left w:val="single" w:sz="4" w:space="0" w:color="auto"/>
              <w:bottom w:val="single" w:sz="4" w:space="0" w:color="auto"/>
              <w:right w:val="single" w:sz="4" w:space="0" w:color="auto"/>
            </w:tcBorders>
          </w:tcPr>
          <w:p w14:paraId="4D87275F" w14:textId="5A5BC75A" w:rsidR="02F6358D" w:rsidRPr="003C1549" w:rsidRDefault="27775000" w:rsidP="006B4EE5">
            <w:pPr>
              <w:jc w:val="both"/>
              <w:rPr>
                <w:sz w:val="24"/>
                <w:szCs w:val="24"/>
                <w:lang w:eastAsia="et-EE"/>
              </w:rPr>
            </w:pPr>
            <w:r w:rsidRPr="003C1549">
              <w:rPr>
                <w:sz w:val="24"/>
                <w:szCs w:val="24"/>
              </w:rPr>
              <w:t>Jah</w:t>
            </w:r>
          </w:p>
        </w:tc>
        <w:tc>
          <w:tcPr>
            <w:tcW w:w="2548" w:type="dxa"/>
            <w:tcBorders>
              <w:top w:val="single" w:sz="4" w:space="0" w:color="auto"/>
              <w:left w:val="single" w:sz="4" w:space="0" w:color="auto"/>
              <w:bottom w:val="single" w:sz="4" w:space="0" w:color="auto"/>
              <w:right w:val="single" w:sz="4" w:space="0" w:color="auto"/>
            </w:tcBorders>
          </w:tcPr>
          <w:p w14:paraId="3A543A61" w14:textId="223D6C8C" w:rsidR="02F6358D" w:rsidRPr="003C1549" w:rsidRDefault="27775000" w:rsidP="006B4EE5">
            <w:pPr>
              <w:jc w:val="both"/>
              <w:rPr>
                <w:sz w:val="24"/>
                <w:szCs w:val="24"/>
              </w:rPr>
            </w:pPr>
            <w:r w:rsidRPr="003C1549">
              <w:rPr>
                <w:sz w:val="24"/>
                <w:szCs w:val="24"/>
              </w:rPr>
              <w:t xml:space="preserve">Määrus nr 134 </w:t>
            </w:r>
          </w:p>
        </w:tc>
        <w:tc>
          <w:tcPr>
            <w:tcW w:w="3425" w:type="dxa"/>
            <w:tcBorders>
              <w:top w:val="single" w:sz="4" w:space="0" w:color="auto"/>
              <w:left w:val="single" w:sz="4" w:space="0" w:color="auto"/>
              <w:bottom w:val="single" w:sz="4" w:space="0" w:color="auto"/>
              <w:right w:val="single" w:sz="4" w:space="0" w:color="auto"/>
            </w:tcBorders>
          </w:tcPr>
          <w:p w14:paraId="7F1631FE" w14:textId="7C9307F8" w:rsidR="02F6358D" w:rsidRPr="003C1549" w:rsidRDefault="27775000" w:rsidP="006B4EE5">
            <w:pPr>
              <w:tabs>
                <w:tab w:val="left" w:pos="268"/>
                <w:tab w:val="left" w:pos="720"/>
                <w:tab w:val="left" w:pos="988"/>
                <w:tab w:val="left" w:pos="1440"/>
                <w:tab w:val="left" w:pos="1708"/>
                <w:tab w:val="left" w:pos="2160"/>
                <w:tab w:val="left" w:pos="2428"/>
                <w:tab w:val="left" w:pos="2880"/>
                <w:tab w:val="left" w:pos="3148"/>
                <w:tab w:val="left" w:pos="3600"/>
                <w:tab w:val="left" w:pos="3868"/>
                <w:tab w:val="left" w:pos="4320"/>
                <w:tab w:val="left" w:pos="4588"/>
                <w:tab w:val="left" w:pos="5040"/>
                <w:tab w:val="left" w:pos="5308"/>
                <w:tab w:val="left" w:pos="5760"/>
                <w:tab w:val="left" w:pos="6028"/>
                <w:tab w:val="left" w:pos="6480"/>
                <w:tab w:val="left" w:pos="6748"/>
                <w:tab w:val="left" w:pos="7200"/>
                <w:tab w:val="left" w:pos="7468"/>
                <w:tab w:val="left" w:pos="7920"/>
                <w:tab w:val="left" w:pos="8188"/>
                <w:tab w:val="left" w:pos="8472"/>
              </w:tabs>
              <w:jc w:val="both"/>
              <w:rPr>
                <w:sz w:val="24"/>
                <w:szCs w:val="24"/>
                <w:lang w:eastAsia="et-EE"/>
              </w:rPr>
            </w:pPr>
            <w:r w:rsidRPr="003C1549">
              <w:rPr>
                <w:sz w:val="24"/>
                <w:szCs w:val="24"/>
              </w:rPr>
              <w:t>Kehtestatakse eelnõukohase määrusega</w:t>
            </w:r>
          </w:p>
        </w:tc>
      </w:tr>
    </w:tbl>
    <w:p w14:paraId="2948399F" w14:textId="77777777" w:rsidR="00555031" w:rsidRPr="003C1549" w:rsidRDefault="00555031" w:rsidP="005365A2">
      <w:pPr>
        <w:spacing w:after="0" w:line="240" w:lineRule="auto"/>
        <w:rPr>
          <w:rFonts w:ascii="Times New Roman" w:hAnsi="Times New Roman" w:cs="Times New Roman"/>
          <w:sz w:val="23"/>
          <w:szCs w:val="23"/>
        </w:rPr>
        <w:sectPr w:rsidR="00555031" w:rsidRPr="003C1549" w:rsidSect="00AF637D">
          <w:headerReference w:type="default" r:id="rId19"/>
          <w:footerReference w:type="default" r:id="rId20"/>
          <w:pgSz w:w="11906" w:h="16838"/>
          <w:pgMar w:top="1417" w:right="1133" w:bottom="1417" w:left="1701" w:header="708" w:footer="708" w:gutter="0"/>
          <w:cols w:space="708"/>
          <w:docGrid w:linePitch="360"/>
        </w:sectPr>
      </w:pPr>
    </w:p>
    <w:p w14:paraId="5A6CBE8F" w14:textId="4EE0C4A9" w:rsidR="00007506" w:rsidRPr="003C1549" w:rsidRDefault="1DD69F80"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lastRenderedPageBreak/>
        <w:t xml:space="preserve">Atmosfääriõhu kaitse seaduse </w:t>
      </w:r>
      <w:r w:rsidR="15572ACB" w:rsidRPr="003C1549">
        <w:rPr>
          <w:rFonts w:ascii="Times New Roman" w:hAnsi="Times New Roman" w:cs="Times New Roman"/>
          <w:sz w:val="24"/>
          <w:szCs w:val="24"/>
        </w:rPr>
        <w:t>ja teiste seaduste</w:t>
      </w:r>
    </w:p>
    <w:p w14:paraId="70123763" w14:textId="23ACA059" w:rsidR="00007506" w:rsidRPr="003C1549" w:rsidRDefault="7ACF777B"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muutmise seaduse eelnõu seletuskir</w:t>
      </w:r>
      <w:r w:rsidR="00655F88" w:rsidRPr="003C1549">
        <w:rPr>
          <w:rFonts w:ascii="Times New Roman" w:hAnsi="Times New Roman" w:cs="Times New Roman"/>
          <w:sz w:val="24"/>
          <w:szCs w:val="24"/>
        </w:rPr>
        <w:t>i</w:t>
      </w:r>
    </w:p>
    <w:p w14:paraId="05E3CE8C" w14:textId="5E7A6064" w:rsidR="00007506" w:rsidRPr="003C1549" w:rsidRDefault="00655F88"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L</w:t>
      </w:r>
      <w:r w:rsidR="00007506" w:rsidRPr="003C1549">
        <w:rPr>
          <w:rFonts w:ascii="Times New Roman" w:hAnsi="Times New Roman" w:cs="Times New Roman"/>
          <w:sz w:val="24"/>
          <w:szCs w:val="24"/>
        </w:rPr>
        <w:t xml:space="preserve">isa </w:t>
      </w:r>
      <w:r w:rsidR="00151B5A" w:rsidRPr="003C1549">
        <w:rPr>
          <w:rFonts w:ascii="Times New Roman" w:hAnsi="Times New Roman" w:cs="Times New Roman"/>
          <w:sz w:val="24"/>
          <w:szCs w:val="24"/>
        </w:rPr>
        <w:t>3</w:t>
      </w:r>
    </w:p>
    <w:p w14:paraId="0F7794D3" w14:textId="77777777" w:rsidR="00007506" w:rsidRPr="003C1549" w:rsidRDefault="00007506" w:rsidP="006B4EE5">
      <w:pPr>
        <w:pStyle w:val="a"/>
        <w:widowControl/>
        <w:jc w:val="right"/>
      </w:pPr>
    </w:p>
    <w:p w14:paraId="79950C76" w14:textId="77777777" w:rsidR="00007506" w:rsidRPr="003C1549" w:rsidRDefault="00007506" w:rsidP="006B4EE5">
      <w:pPr>
        <w:pStyle w:val="a"/>
        <w:widowControl/>
        <w:jc w:val="right"/>
      </w:pPr>
      <w:bookmarkStart w:id="46" w:name="_Hlk166752555"/>
      <w:r w:rsidRPr="003C1549">
        <w:t>KAVAND</w:t>
      </w:r>
    </w:p>
    <w:p w14:paraId="660BF257" w14:textId="4E8A0A49" w:rsidR="00007506" w:rsidRPr="003C1549" w:rsidRDefault="00B80D3A" w:rsidP="006B4EE5">
      <w:pPr>
        <w:pStyle w:val="a"/>
        <w:widowControl/>
        <w:jc w:val="right"/>
      </w:pPr>
      <w:r w:rsidRPr="003C1549">
        <w:t>16</w:t>
      </w:r>
      <w:r w:rsidR="000614ED" w:rsidRPr="003C1549">
        <w:t>.</w:t>
      </w:r>
      <w:r w:rsidRPr="003C1549">
        <w:t>05</w:t>
      </w:r>
      <w:r w:rsidR="000614ED" w:rsidRPr="003C1549">
        <w:t>.2024</w:t>
      </w:r>
    </w:p>
    <w:bookmarkEnd w:id="46"/>
    <w:p w14:paraId="735CEDF6" w14:textId="77777777" w:rsidR="00007506" w:rsidRPr="003C1549" w:rsidRDefault="00007506" w:rsidP="006B4EE5">
      <w:pPr>
        <w:pStyle w:val="a"/>
        <w:widowControl/>
        <w:jc w:val="both"/>
        <w:rPr>
          <w:sz w:val="23"/>
          <w:szCs w:val="23"/>
        </w:rPr>
      </w:pPr>
    </w:p>
    <w:p w14:paraId="4F21E7F5" w14:textId="686354CA" w:rsidR="00007506" w:rsidRPr="003C1549" w:rsidRDefault="00B80D3A" w:rsidP="006B4EE5">
      <w:pPr>
        <w:pStyle w:val="a"/>
        <w:widowControl/>
        <w:jc w:val="both"/>
        <w:rPr>
          <w:sz w:val="23"/>
          <w:szCs w:val="23"/>
        </w:rPr>
      </w:pPr>
      <w:r w:rsidRPr="003C1549">
        <w:rPr>
          <w:b/>
          <w:bCs/>
          <w:sz w:val="23"/>
          <w:szCs w:val="23"/>
        </w:rPr>
        <w:t>KLIIMAMINISTER</w:t>
      </w:r>
    </w:p>
    <w:p w14:paraId="62CC89ED" w14:textId="77777777" w:rsidR="00007506" w:rsidRPr="003C1549" w:rsidRDefault="00007506" w:rsidP="006B4EE5">
      <w:pPr>
        <w:pStyle w:val="a"/>
        <w:widowControl/>
        <w:jc w:val="both"/>
        <w:rPr>
          <w:sz w:val="23"/>
          <w:szCs w:val="23"/>
        </w:rPr>
      </w:pPr>
    </w:p>
    <w:p w14:paraId="5BD446D3" w14:textId="77777777" w:rsidR="00007506" w:rsidRPr="003C1549" w:rsidRDefault="00007506" w:rsidP="006B4EE5">
      <w:pPr>
        <w:pStyle w:val="a"/>
        <w:widowControl/>
        <w:jc w:val="both"/>
        <w:rPr>
          <w:sz w:val="23"/>
          <w:szCs w:val="23"/>
        </w:rPr>
      </w:pPr>
      <w:r w:rsidRPr="003C1549">
        <w:rPr>
          <w:b/>
          <w:bCs/>
          <w:sz w:val="23"/>
          <w:szCs w:val="23"/>
        </w:rPr>
        <w:t>MÄÄRUS</w:t>
      </w:r>
    </w:p>
    <w:p w14:paraId="79AE04E9" w14:textId="77777777" w:rsidR="00007506" w:rsidRPr="003C1549" w:rsidRDefault="00007506" w:rsidP="006B4EE5">
      <w:pPr>
        <w:pStyle w:val="a"/>
        <w:widowControl/>
        <w:jc w:val="both"/>
        <w:rPr>
          <w:sz w:val="23"/>
          <w:szCs w:val="23"/>
        </w:rPr>
      </w:pPr>
    </w:p>
    <w:p w14:paraId="23FF4CF1" w14:textId="77777777" w:rsidR="00007506" w:rsidRPr="003C1549" w:rsidRDefault="00007506" w:rsidP="006B4EE5">
      <w:pPr>
        <w:pStyle w:val="a"/>
        <w:widowControl/>
        <w:jc w:val="both"/>
        <w:rPr>
          <w:sz w:val="23"/>
          <w:szCs w:val="23"/>
        </w:rPr>
      </w:pPr>
    </w:p>
    <w:p w14:paraId="14377B6A" w14:textId="77777777" w:rsidR="00007506" w:rsidRPr="003C1549" w:rsidRDefault="00007506" w:rsidP="006B4EE5">
      <w:pPr>
        <w:pStyle w:val="a"/>
        <w:widowControl/>
        <w:tabs>
          <w:tab w:val="left" w:pos="6237"/>
        </w:tabs>
        <w:jc w:val="both"/>
      </w:pPr>
      <w:r w:rsidRPr="003C1549">
        <w:t>Tallinn</w:t>
      </w:r>
      <w:r w:rsidRPr="003C1549">
        <w:tab/>
        <w:t>………………. nr …..</w:t>
      </w:r>
    </w:p>
    <w:p w14:paraId="50DFBD60" w14:textId="77777777" w:rsidR="00007506" w:rsidRPr="003C1549" w:rsidRDefault="00007506" w:rsidP="006B4EE5">
      <w:pPr>
        <w:pStyle w:val="Vahedeta"/>
        <w:jc w:val="both"/>
        <w:rPr>
          <w:rFonts w:ascii="Times New Roman" w:hAnsi="Times New Roman"/>
          <w:b/>
          <w:bCs/>
          <w:sz w:val="24"/>
          <w:szCs w:val="24"/>
        </w:rPr>
      </w:pPr>
    </w:p>
    <w:p w14:paraId="1B2CE1E3" w14:textId="77777777" w:rsidR="00655F88" w:rsidRPr="003C1549" w:rsidRDefault="00007506" w:rsidP="006B4EE5">
      <w:pPr>
        <w:pStyle w:val="a"/>
        <w:widowControl/>
        <w:jc w:val="both"/>
        <w:rPr>
          <w:rFonts w:eastAsia="Lucida Sans Unicode"/>
          <w:b/>
          <w:bCs/>
          <w:kern w:val="3"/>
          <w:lang w:eastAsia="et-EE" w:bidi="et-EE"/>
        </w:rPr>
      </w:pPr>
      <w:r w:rsidRPr="003C1549">
        <w:rPr>
          <w:rFonts w:eastAsia="Lucida Sans Unicode"/>
          <w:b/>
          <w:bCs/>
          <w:kern w:val="3"/>
          <w:lang w:eastAsia="et-EE" w:bidi="et-EE"/>
        </w:rPr>
        <w:t xml:space="preserve">Keskkonnaministri 7. detsembri 2016. a </w:t>
      </w:r>
    </w:p>
    <w:p w14:paraId="53FCC1C1" w14:textId="0188633F" w:rsidR="00655F88" w:rsidRPr="003C1549" w:rsidRDefault="00007506" w:rsidP="006B4EE5">
      <w:pPr>
        <w:pStyle w:val="a"/>
        <w:widowControl/>
        <w:jc w:val="both"/>
        <w:rPr>
          <w:rFonts w:eastAsia="Lucida Sans Unicode"/>
          <w:b/>
          <w:bCs/>
          <w:kern w:val="3"/>
          <w:lang w:eastAsia="et-EE" w:bidi="et-EE"/>
        </w:rPr>
      </w:pPr>
      <w:r w:rsidRPr="003C1549">
        <w:rPr>
          <w:rFonts w:eastAsia="Lucida Sans Unicode"/>
          <w:b/>
          <w:bCs/>
          <w:kern w:val="3"/>
          <w:lang w:eastAsia="et-EE" w:bidi="et-EE"/>
        </w:rPr>
        <w:t xml:space="preserve">määruse nr 64 „Kasvuhoonegaaside heitkoguse </w:t>
      </w:r>
    </w:p>
    <w:p w14:paraId="3373A943" w14:textId="7A60D7CB" w:rsidR="00007506" w:rsidRPr="003C1549" w:rsidRDefault="00007506" w:rsidP="006B4EE5">
      <w:pPr>
        <w:pStyle w:val="a"/>
        <w:widowControl/>
        <w:jc w:val="both"/>
        <w:rPr>
          <w:rFonts w:eastAsia="Lucida Sans Unicode"/>
          <w:b/>
          <w:bCs/>
          <w:kern w:val="3"/>
          <w:lang w:eastAsia="et-EE" w:bidi="et-EE"/>
        </w:rPr>
      </w:pPr>
      <w:r w:rsidRPr="003C1549">
        <w:rPr>
          <w:rFonts w:eastAsia="Lucida Sans Unicode"/>
          <w:b/>
          <w:bCs/>
          <w:kern w:val="3"/>
          <w:lang w:eastAsia="et-EE" w:bidi="et-EE"/>
        </w:rPr>
        <w:t>ühikutega kauplemise kord“ muutmine</w:t>
      </w:r>
    </w:p>
    <w:p w14:paraId="77313685" w14:textId="77777777" w:rsidR="00007506" w:rsidRPr="003C1549" w:rsidRDefault="00007506" w:rsidP="006B4EE5">
      <w:pPr>
        <w:pStyle w:val="a"/>
        <w:widowControl/>
        <w:jc w:val="both"/>
      </w:pPr>
    </w:p>
    <w:p w14:paraId="36057B96" w14:textId="77777777" w:rsidR="00007506" w:rsidRPr="003C1549" w:rsidRDefault="00007506" w:rsidP="005365A2">
      <w:pPr>
        <w:pStyle w:val="Normaallaadveeb"/>
        <w:spacing w:beforeAutospacing="0" w:after="0" w:afterAutospacing="0" w:line="240" w:lineRule="auto"/>
        <w:jc w:val="both"/>
      </w:pPr>
      <w:r w:rsidRPr="003C1549">
        <w:t>Määrus kehtestatakse atmosfääriõhu kaitse seaduse § 155 lõike 2 alusel.</w:t>
      </w:r>
    </w:p>
    <w:p w14:paraId="0B62F94B" w14:textId="77777777" w:rsidR="00007506" w:rsidRPr="003C1549" w:rsidRDefault="00007506" w:rsidP="005365A2">
      <w:pPr>
        <w:pStyle w:val="Normaallaadveeb"/>
        <w:spacing w:beforeAutospacing="0" w:after="0" w:afterAutospacing="0" w:line="240" w:lineRule="auto"/>
        <w:jc w:val="both"/>
      </w:pPr>
    </w:p>
    <w:p w14:paraId="6F0276E1" w14:textId="77777777" w:rsidR="00007506" w:rsidRPr="003C1549" w:rsidRDefault="00007506" w:rsidP="006B4EE5">
      <w:pPr>
        <w:pStyle w:val="a"/>
        <w:widowControl/>
        <w:jc w:val="both"/>
        <w:rPr>
          <w:b/>
          <w:bCs/>
        </w:rPr>
      </w:pPr>
      <w:r w:rsidRPr="003C1549">
        <w:rPr>
          <w:b/>
          <w:bCs/>
        </w:rPr>
        <w:t>§ 1. Määruse muutmine</w:t>
      </w:r>
    </w:p>
    <w:p w14:paraId="4C977E43" w14:textId="77777777" w:rsidR="00007506" w:rsidRPr="003C1549" w:rsidRDefault="00007506" w:rsidP="006B4EE5">
      <w:pPr>
        <w:pStyle w:val="a"/>
        <w:widowControl/>
        <w:jc w:val="both"/>
      </w:pPr>
    </w:p>
    <w:p w14:paraId="6AD3B92A" w14:textId="77777777" w:rsidR="00007506" w:rsidRPr="003C1549" w:rsidRDefault="00007506" w:rsidP="006B4EE5">
      <w:pPr>
        <w:pStyle w:val="a"/>
        <w:widowControl/>
        <w:jc w:val="both"/>
      </w:pPr>
      <w:r w:rsidRPr="003C1549">
        <w:t>Keskkonnaministri 7. detsembri 2016. a määruses nr 64 „Kasvuhoonegaaside heitkoguse ühikutega kauplemise kord“ tehakse järgmised muudatused:</w:t>
      </w:r>
    </w:p>
    <w:p w14:paraId="57735E84" w14:textId="77777777" w:rsidR="00007506" w:rsidRPr="003C1549" w:rsidRDefault="00007506" w:rsidP="006B4EE5">
      <w:pPr>
        <w:pStyle w:val="a"/>
        <w:widowControl/>
        <w:jc w:val="both"/>
      </w:pPr>
    </w:p>
    <w:p w14:paraId="4D5DC622" w14:textId="5529F813" w:rsidR="002C4412" w:rsidRPr="003C1549" w:rsidRDefault="00007506" w:rsidP="006B4EE5">
      <w:pPr>
        <w:pStyle w:val="a"/>
        <w:widowControl/>
        <w:jc w:val="both"/>
      </w:pPr>
      <w:r w:rsidRPr="003C1549">
        <w:t xml:space="preserve">1) </w:t>
      </w:r>
      <w:r w:rsidR="002C4412" w:rsidRPr="003C1549">
        <w:t xml:space="preserve">paragrahv </w:t>
      </w:r>
      <w:r w:rsidR="00D8508F" w:rsidRPr="003C1549">
        <w:t>6</w:t>
      </w:r>
      <w:r w:rsidR="002C4412" w:rsidRPr="003C1549">
        <w:t xml:space="preserve"> sõnastatakse järgmiselt:</w:t>
      </w:r>
    </w:p>
    <w:p w14:paraId="61AA0395" w14:textId="572988C3" w:rsidR="00D8508F" w:rsidRPr="003C1549" w:rsidRDefault="00655F88" w:rsidP="006B4EE5">
      <w:pPr>
        <w:pStyle w:val="a"/>
        <w:widowControl/>
        <w:jc w:val="both"/>
      </w:pPr>
      <w:r w:rsidRPr="003C1549">
        <w:t>„</w:t>
      </w:r>
      <w:r w:rsidR="0B6A2C2F" w:rsidRPr="003C1549">
        <w:t>(1) Paikse heiteallika või õhusõiduki käitaja</w:t>
      </w:r>
      <w:r w:rsidR="00771EBB" w:rsidRPr="003C1549">
        <w:t xml:space="preserve"> ja</w:t>
      </w:r>
      <w:r w:rsidR="0B6A2C2F" w:rsidRPr="003C1549">
        <w:t xml:space="preserve"> laeva</w:t>
      </w:r>
      <w:r w:rsidR="036998E0" w:rsidRPr="003C1549">
        <w:t>ndus</w:t>
      </w:r>
      <w:r w:rsidR="0B6A2C2F" w:rsidRPr="003C1549">
        <w:t>ettevõt</w:t>
      </w:r>
      <w:r w:rsidR="257D3D56" w:rsidRPr="003C1549">
        <w:t>ja</w:t>
      </w:r>
      <w:r w:rsidR="0B6A2C2F" w:rsidRPr="003C1549">
        <w:t xml:space="preserve"> koostab seirekava alusel tehtud seire põhjal heitkoguse aruande.</w:t>
      </w:r>
    </w:p>
    <w:p w14:paraId="5258560D" w14:textId="77777777" w:rsidR="00D8508F" w:rsidRPr="003C1549" w:rsidRDefault="00D8508F" w:rsidP="006B4EE5">
      <w:pPr>
        <w:pStyle w:val="a"/>
        <w:widowControl/>
        <w:jc w:val="both"/>
      </w:pPr>
    </w:p>
    <w:p w14:paraId="21EA1248" w14:textId="6457711C" w:rsidR="00D8508F" w:rsidRPr="003C1549" w:rsidRDefault="0B6A2C2F" w:rsidP="006B4EE5">
      <w:pPr>
        <w:pStyle w:val="a"/>
        <w:widowControl/>
        <w:jc w:val="both"/>
      </w:pPr>
      <w:r w:rsidRPr="003C1549">
        <w:t xml:space="preserve">(2) Paikse heiteallika heitkoguse aruande vorm on avaldatud Keskkonnaameti veebilehel. </w:t>
      </w:r>
      <w:r w:rsidR="68C4819D" w:rsidRPr="003C1549">
        <w:t xml:space="preserve">Laevandusettevõtja heitkoguse aruande vorm on avaldatud Thetis MRV süsteemis. </w:t>
      </w:r>
      <w:r w:rsidRPr="003C1549">
        <w:t xml:space="preserve">Õhusõiduki käitaja heitkoguse aruande vorm on avaldatud Euroopa Komisjoni veebilehel. </w:t>
      </w:r>
    </w:p>
    <w:p w14:paraId="2BCC1AAA" w14:textId="77777777" w:rsidR="00D8508F" w:rsidRPr="003C1549" w:rsidRDefault="00D8508F" w:rsidP="006B4EE5">
      <w:pPr>
        <w:pStyle w:val="a"/>
        <w:widowControl/>
        <w:jc w:val="both"/>
      </w:pPr>
    </w:p>
    <w:p w14:paraId="614A60DF" w14:textId="3741F9FF" w:rsidR="000D6F7D" w:rsidRPr="003C1549" w:rsidRDefault="0B6A2C2F" w:rsidP="006B4EE5">
      <w:pPr>
        <w:pStyle w:val="a"/>
        <w:widowControl/>
        <w:jc w:val="both"/>
      </w:pPr>
      <w:r w:rsidRPr="003C1549">
        <w:t>(3) Paikse heiteallika</w:t>
      </w:r>
      <w:r w:rsidR="00DD3CF2" w:rsidRPr="003C1549">
        <w:t xml:space="preserve"> käitaja</w:t>
      </w:r>
      <w:r w:rsidRPr="003C1549">
        <w:t xml:space="preserve"> või õhusõiduki käitaja</w:t>
      </w:r>
      <w:r w:rsidR="00771EBB" w:rsidRPr="003C1549">
        <w:t xml:space="preserve"> ja</w:t>
      </w:r>
      <w:r w:rsidRPr="003C1549">
        <w:t xml:space="preserve"> laeva</w:t>
      </w:r>
      <w:r w:rsidR="036998E0" w:rsidRPr="003C1549">
        <w:t>ndus</w:t>
      </w:r>
      <w:r w:rsidRPr="003C1549">
        <w:t>ettevõ</w:t>
      </w:r>
      <w:r w:rsidR="12041E59" w:rsidRPr="003C1549">
        <w:t>t</w:t>
      </w:r>
      <w:r w:rsidR="7327733C" w:rsidRPr="003C1549">
        <w:t>ja</w:t>
      </w:r>
      <w:r w:rsidRPr="003C1549">
        <w:t xml:space="preserve"> esitab heitkoguse aruande tõendajale mõistliku ajavaruga, et tagada tõendamistoimingu õigeaegsus.</w:t>
      </w:r>
      <w:r w:rsidR="00655F88" w:rsidRPr="003C1549">
        <w:t>“;</w:t>
      </w:r>
    </w:p>
    <w:p w14:paraId="74475748" w14:textId="77777777" w:rsidR="000D6F7D" w:rsidRPr="003C1549" w:rsidRDefault="000D6F7D" w:rsidP="006B4EE5">
      <w:pPr>
        <w:pStyle w:val="a"/>
        <w:widowControl/>
        <w:jc w:val="both"/>
      </w:pPr>
    </w:p>
    <w:p w14:paraId="6FEC655B" w14:textId="5CE151BC" w:rsidR="000D6F7D" w:rsidRPr="003C1549" w:rsidRDefault="12041E59" w:rsidP="006B4EE5">
      <w:pPr>
        <w:pStyle w:val="a"/>
        <w:widowControl/>
        <w:jc w:val="both"/>
      </w:pPr>
      <w:r w:rsidRPr="003C1549">
        <w:t xml:space="preserve">2) paragrahvi 8 lõiked </w:t>
      </w:r>
      <w:r w:rsidR="258F29F7" w:rsidRPr="003C1549">
        <w:t xml:space="preserve">2, </w:t>
      </w:r>
      <w:r w:rsidRPr="003C1549">
        <w:t>8</w:t>
      </w:r>
      <w:r w:rsidR="7AD9B98D" w:rsidRPr="003C1549">
        <w:t xml:space="preserve"> ja</w:t>
      </w:r>
      <w:r w:rsidR="5FA71B7F" w:rsidRPr="003C1549">
        <w:t xml:space="preserve"> </w:t>
      </w:r>
      <w:r w:rsidRPr="003C1549">
        <w:t>9 sõnastatakse järgmiselt:</w:t>
      </w:r>
    </w:p>
    <w:p w14:paraId="34FC8255" w14:textId="6459E110" w:rsidR="65409529" w:rsidRPr="003C1549" w:rsidRDefault="00655F88" w:rsidP="006B4EE5">
      <w:pPr>
        <w:pStyle w:val="a"/>
        <w:widowControl/>
        <w:jc w:val="both"/>
      </w:pPr>
      <w:r w:rsidRPr="003C1549">
        <w:t>„</w:t>
      </w:r>
      <w:r w:rsidR="646D5AE9" w:rsidRPr="003C1549">
        <w:t xml:space="preserve">(2) </w:t>
      </w:r>
      <w:r w:rsidR="4C8D3848" w:rsidRPr="003C1549">
        <w:t xml:space="preserve">Esimese kauplemissüsteemi paiksete </w:t>
      </w:r>
      <w:r w:rsidR="00DB1206" w:rsidRPr="003C1549">
        <w:t xml:space="preserve">heiteallikate </w:t>
      </w:r>
      <w:r w:rsidR="4C8D3848" w:rsidRPr="003C1549">
        <w:t>käitajate ja õhusõidukite käitajate h</w:t>
      </w:r>
      <w:r w:rsidR="646D5AE9" w:rsidRPr="003C1549">
        <w:t>eitkoguse tõendamine toimub Euroopa Komisjoni rakendusmääruse (EL) nr 2018/2067</w:t>
      </w:r>
      <w:r w:rsidRPr="003C1549">
        <w:t xml:space="preserve"> kohaselt</w:t>
      </w:r>
      <w:r w:rsidR="4B7E6EAF" w:rsidRPr="003C1549">
        <w:t xml:space="preserve"> ja </w:t>
      </w:r>
      <w:r w:rsidR="15BDC304" w:rsidRPr="003C1549">
        <w:t xml:space="preserve">esimese kauplemissüsteemi laevandusettevõtjate heitkoguse tõendamine </w:t>
      </w:r>
      <w:r w:rsidR="4B7E6EAF" w:rsidRPr="003C1549">
        <w:rPr>
          <w:color w:val="000000" w:themeColor="text1"/>
        </w:rPr>
        <w:t>Euroopa Parlamendi ja nõukogu määruse (EL) nr 2015/757</w:t>
      </w:r>
      <w:r w:rsidRPr="003C1549">
        <w:rPr>
          <w:color w:val="000000" w:themeColor="text1"/>
        </w:rPr>
        <w:t xml:space="preserve"> kohaselt</w:t>
      </w:r>
      <w:r w:rsidR="646D5AE9" w:rsidRPr="003C1549">
        <w:t>.</w:t>
      </w:r>
    </w:p>
    <w:p w14:paraId="5AF94C2B" w14:textId="77777777" w:rsidR="000D6F7D" w:rsidRPr="003C1549" w:rsidRDefault="000D6F7D" w:rsidP="006B4EE5">
      <w:pPr>
        <w:pStyle w:val="a"/>
        <w:widowControl/>
        <w:jc w:val="both"/>
      </w:pPr>
    </w:p>
    <w:p w14:paraId="28EBEE0E" w14:textId="736888DF" w:rsidR="000D6F7D" w:rsidRPr="003C1549" w:rsidRDefault="12041E59" w:rsidP="006B4EE5">
      <w:pPr>
        <w:pStyle w:val="a"/>
        <w:widowControl/>
        <w:jc w:val="both"/>
      </w:pPr>
      <w:r w:rsidRPr="003C1549">
        <w:t>(8) Paikse heiteallika või õhusõiduki käitaja</w:t>
      </w:r>
      <w:r w:rsidR="00771EBB" w:rsidRPr="003C1549">
        <w:t xml:space="preserve"> ja</w:t>
      </w:r>
      <w:r w:rsidRPr="003C1549">
        <w:t xml:space="preserve"> laevandusettevõt</w:t>
      </w:r>
      <w:r w:rsidR="1781F8DD" w:rsidRPr="003C1549">
        <w:t>ja</w:t>
      </w:r>
      <w:r w:rsidR="3AA18EE0" w:rsidRPr="003C1549">
        <w:t xml:space="preserve"> </w:t>
      </w:r>
      <w:r w:rsidRPr="003C1549">
        <w:t>pea</w:t>
      </w:r>
      <w:r w:rsidR="00655F88" w:rsidRPr="003C1549">
        <w:t>vad</w:t>
      </w:r>
      <w:r w:rsidRPr="003C1549">
        <w:t xml:space="preserve"> tagama tõendaja juurdepääsu kõigile tõendamise subjektiga seotud tegevuskohtadele ja kogu teabele.</w:t>
      </w:r>
    </w:p>
    <w:p w14:paraId="11B562D8" w14:textId="3F6FF0CD" w:rsidR="102AA7C9" w:rsidRPr="003C1549" w:rsidRDefault="102AA7C9" w:rsidP="006B4EE5">
      <w:pPr>
        <w:pStyle w:val="a"/>
        <w:widowControl/>
        <w:jc w:val="both"/>
      </w:pPr>
    </w:p>
    <w:p w14:paraId="48D1E6CB" w14:textId="72F979EC" w:rsidR="00007506" w:rsidRPr="003C1549" w:rsidRDefault="240CC9F5" w:rsidP="006B4EE5">
      <w:pPr>
        <w:pStyle w:val="a"/>
        <w:widowControl/>
        <w:jc w:val="both"/>
      </w:pPr>
      <w:r w:rsidRPr="003C1549">
        <w:t>(9) Tõendaja koostab paikse heiteallika</w:t>
      </w:r>
      <w:r w:rsidR="001473C7" w:rsidRPr="003C1549">
        <w:t xml:space="preserve"> käitaja</w:t>
      </w:r>
      <w:r w:rsidR="5870EF0A" w:rsidRPr="003C1549">
        <w:t>,</w:t>
      </w:r>
      <w:r w:rsidRPr="003C1549">
        <w:t xml:space="preserve"> õhusõiduki käitaja</w:t>
      </w:r>
      <w:r w:rsidR="00771EBB" w:rsidRPr="003C1549">
        <w:t xml:space="preserve"> ning </w:t>
      </w:r>
      <w:r w:rsidR="1ABE1B69" w:rsidRPr="003C1549">
        <w:t>laevandusettevõtja</w:t>
      </w:r>
      <w:r w:rsidRPr="003C1549">
        <w:t xml:space="preserve"> kasvuhoonegaaside heitkoguse tõendamise aruande.</w:t>
      </w:r>
      <w:r w:rsidR="00655F88" w:rsidRPr="003C1549">
        <w:t>“;</w:t>
      </w:r>
    </w:p>
    <w:p w14:paraId="175D4EE8" w14:textId="77777777" w:rsidR="000D6F7D" w:rsidRPr="003C1549" w:rsidRDefault="000D6F7D" w:rsidP="006B4EE5">
      <w:pPr>
        <w:pStyle w:val="a"/>
        <w:widowControl/>
        <w:jc w:val="both"/>
      </w:pPr>
    </w:p>
    <w:p w14:paraId="378FD5FC" w14:textId="42A77CCB" w:rsidR="00007506" w:rsidRPr="003C1549" w:rsidRDefault="000D6F7D" w:rsidP="006B4EE5">
      <w:pPr>
        <w:pStyle w:val="a"/>
        <w:widowControl/>
        <w:jc w:val="both"/>
      </w:pPr>
      <w:r w:rsidRPr="003C1549">
        <w:t>3</w:t>
      </w:r>
      <w:r w:rsidR="00007506" w:rsidRPr="003C1549">
        <w:t xml:space="preserve">) paragrahv </w:t>
      </w:r>
      <w:r w:rsidR="003F4B0B" w:rsidRPr="003C1549">
        <w:t>9 sõnastatakse järgmiselt:</w:t>
      </w:r>
    </w:p>
    <w:p w14:paraId="1F759405" w14:textId="1B97E6CD" w:rsidR="00007506" w:rsidRPr="003C1549" w:rsidRDefault="00655F88" w:rsidP="006B4EE5">
      <w:pPr>
        <w:pStyle w:val="a"/>
        <w:widowControl/>
        <w:jc w:val="both"/>
      </w:pPr>
      <w:r w:rsidRPr="003C1549">
        <w:t>„</w:t>
      </w:r>
      <w:r w:rsidR="78E7C7BE" w:rsidRPr="003C1549">
        <w:t xml:space="preserve">(1) </w:t>
      </w:r>
      <w:r w:rsidR="7954731E" w:rsidRPr="003C1549">
        <w:t>Paikse heiteallika või õhusõiduki käitaja</w:t>
      </w:r>
      <w:r w:rsidR="12041E59" w:rsidRPr="003C1549">
        <w:t xml:space="preserve"> ning</w:t>
      </w:r>
      <w:r w:rsidR="7954731E" w:rsidRPr="003C1549">
        <w:t xml:space="preserve"> laeva</w:t>
      </w:r>
      <w:r w:rsidR="036998E0" w:rsidRPr="003C1549">
        <w:t>ndus</w:t>
      </w:r>
      <w:r w:rsidR="7954731E" w:rsidRPr="003C1549">
        <w:t>ettevõ</w:t>
      </w:r>
      <w:r w:rsidR="12041E59" w:rsidRPr="003C1549">
        <w:t>t</w:t>
      </w:r>
      <w:r w:rsidR="1485AE4E" w:rsidRPr="003C1549">
        <w:t>ja</w:t>
      </w:r>
      <w:r w:rsidR="7954731E" w:rsidRPr="003C1549">
        <w:t xml:space="preserve"> esita</w:t>
      </w:r>
      <w:r w:rsidRPr="003C1549">
        <w:t>vad</w:t>
      </w:r>
      <w:r w:rsidR="7954731E" w:rsidRPr="003C1549">
        <w:t xml:space="preserve"> eelneva kalendriaasta heitkoguse aruande koos tõendaja koostatud tõendamise aruandega Keskkonnaametile iga aasta 25. märtsiks.</w:t>
      </w:r>
    </w:p>
    <w:p w14:paraId="1BF63249" w14:textId="77777777" w:rsidR="00655F88" w:rsidRPr="003C1549" w:rsidRDefault="00655F88" w:rsidP="00655F88">
      <w:pPr>
        <w:pStyle w:val="Pealkiri3"/>
        <w:spacing w:before="0" w:line="240" w:lineRule="auto"/>
        <w:jc w:val="both"/>
        <w:rPr>
          <w:rFonts w:ascii="Times New Roman" w:eastAsia="Arial" w:hAnsi="Times New Roman" w:cs="Times New Roman"/>
          <w:color w:val="202020"/>
        </w:rPr>
      </w:pPr>
    </w:p>
    <w:p w14:paraId="3B3FA555" w14:textId="3569E94A" w:rsidR="000D6F7D" w:rsidRPr="003C1549" w:rsidRDefault="00655F88" w:rsidP="005365A2">
      <w:pPr>
        <w:pStyle w:val="Pealkiri3"/>
        <w:spacing w:before="0" w:line="240" w:lineRule="auto"/>
        <w:jc w:val="both"/>
        <w:rPr>
          <w:rFonts w:ascii="Times New Roman" w:eastAsia="Arial" w:hAnsi="Times New Roman" w:cs="Times New Roman"/>
          <w:color w:val="202020"/>
        </w:rPr>
      </w:pPr>
      <w:r w:rsidRPr="003C1549">
        <w:rPr>
          <w:rFonts w:ascii="Times New Roman" w:eastAsia="Arial" w:hAnsi="Times New Roman" w:cs="Times New Roman"/>
          <w:color w:val="202020"/>
        </w:rPr>
        <w:t>“;</w:t>
      </w:r>
    </w:p>
    <w:p w14:paraId="48B5CD66" w14:textId="77777777" w:rsidR="003F4B0B" w:rsidRPr="003C1549" w:rsidRDefault="003F4B0B" w:rsidP="006B4EE5">
      <w:pPr>
        <w:pStyle w:val="a"/>
        <w:widowControl/>
        <w:jc w:val="both"/>
      </w:pPr>
    </w:p>
    <w:p w14:paraId="7CBC51F7" w14:textId="7D6DF9C0" w:rsidR="00007506" w:rsidRPr="003C1549" w:rsidRDefault="000D6F7D" w:rsidP="006B4EE5">
      <w:pPr>
        <w:pStyle w:val="a"/>
        <w:widowControl/>
        <w:jc w:val="both"/>
      </w:pPr>
      <w:bookmarkStart w:id="47" w:name="_Hlk155385782"/>
      <w:r w:rsidRPr="003C1549">
        <w:t>4</w:t>
      </w:r>
      <w:r w:rsidR="00007506" w:rsidRPr="003C1549">
        <w:t>) paragrahv</w:t>
      </w:r>
      <w:r w:rsidR="00655F88" w:rsidRPr="003C1549">
        <w:t>i</w:t>
      </w:r>
      <w:r w:rsidR="00007506" w:rsidRPr="003C1549">
        <w:t xml:space="preserve"> </w:t>
      </w:r>
      <w:r w:rsidR="00921003" w:rsidRPr="003C1549">
        <w:t>11</w:t>
      </w:r>
      <w:r w:rsidR="00007506" w:rsidRPr="003C1549">
        <w:t xml:space="preserve"> </w:t>
      </w:r>
      <w:r w:rsidR="00921003" w:rsidRPr="003C1549">
        <w:t xml:space="preserve">punkt 2 </w:t>
      </w:r>
      <w:r w:rsidR="00007506" w:rsidRPr="003C1549">
        <w:t>sõnastatakse järgmiselt:</w:t>
      </w:r>
    </w:p>
    <w:bookmarkEnd w:id="47"/>
    <w:p w14:paraId="402186C0" w14:textId="05F5FA02" w:rsidR="00935509" w:rsidRPr="003C1549" w:rsidRDefault="00655F88" w:rsidP="006B4EE5">
      <w:pPr>
        <w:pStyle w:val="a"/>
        <w:widowControl/>
        <w:jc w:val="both"/>
      </w:pPr>
      <w:r w:rsidRPr="003C1549">
        <w:rPr>
          <w:rFonts w:eastAsia="Arial"/>
          <w:color w:val="202020"/>
        </w:rPr>
        <w:t>„</w:t>
      </w:r>
      <w:r w:rsidR="12041E59" w:rsidRPr="003C1549">
        <w:rPr>
          <w:rFonts w:eastAsia="Arial"/>
          <w:color w:val="202020"/>
        </w:rPr>
        <w:t>2) Lubatud heitkoguste ühikud tagastab kauplemis</w:t>
      </w:r>
      <w:r w:rsidR="067355A1" w:rsidRPr="003C1549">
        <w:rPr>
          <w:rFonts w:eastAsia="Arial"/>
          <w:color w:val="202020"/>
        </w:rPr>
        <w:t xml:space="preserve">e </w:t>
      </w:r>
      <w:r w:rsidR="12041E59" w:rsidRPr="003C1549">
        <w:rPr>
          <w:rFonts w:eastAsia="Arial"/>
          <w:color w:val="202020"/>
        </w:rPr>
        <w:t>registris käitaja arvelduskonto, õhusõiduki käitaja arvelduskonto</w:t>
      </w:r>
      <w:r w:rsidRPr="003C1549">
        <w:rPr>
          <w:rFonts w:eastAsia="Arial"/>
          <w:color w:val="202020"/>
        </w:rPr>
        <w:t xml:space="preserve"> ja</w:t>
      </w:r>
      <w:r w:rsidR="0F68B432" w:rsidRPr="003C1549">
        <w:rPr>
          <w:rFonts w:eastAsia="Arial"/>
          <w:color w:val="202020"/>
        </w:rPr>
        <w:t xml:space="preserve"> laevandusettevõtja arvelduskonto</w:t>
      </w:r>
      <w:r w:rsidR="12041E59" w:rsidRPr="003C1549">
        <w:rPr>
          <w:rFonts w:eastAsia="Arial"/>
          <w:color w:val="202020"/>
        </w:rPr>
        <w:t xml:space="preserve"> volitatud esindaja.</w:t>
      </w:r>
      <w:r w:rsidRPr="003C1549">
        <w:rPr>
          <w:rFonts w:eastAsia="Arial"/>
          <w:color w:val="202020"/>
        </w:rPr>
        <w:t>“;</w:t>
      </w:r>
    </w:p>
    <w:p w14:paraId="7DD1BADE" w14:textId="77777777" w:rsidR="00921003" w:rsidRPr="003C1549" w:rsidRDefault="00921003" w:rsidP="006B4EE5">
      <w:pPr>
        <w:pStyle w:val="a"/>
        <w:widowControl/>
        <w:jc w:val="both"/>
      </w:pPr>
    </w:p>
    <w:p w14:paraId="719E7ABD" w14:textId="3C94ECAD" w:rsidR="00921003" w:rsidRPr="003C1549" w:rsidRDefault="000D6F7D" w:rsidP="006B4EE5">
      <w:pPr>
        <w:pStyle w:val="a"/>
        <w:widowControl/>
        <w:jc w:val="both"/>
      </w:pPr>
      <w:r w:rsidRPr="003C1549">
        <w:t>5</w:t>
      </w:r>
      <w:r w:rsidR="00921003" w:rsidRPr="003C1549">
        <w:t>) paragrahv</w:t>
      </w:r>
      <w:r w:rsidR="00655F88" w:rsidRPr="003C1549">
        <w:t>i</w:t>
      </w:r>
      <w:r w:rsidR="00921003" w:rsidRPr="003C1549">
        <w:t xml:space="preserve"> 12 pealkir</w:t>
      </w:r>
      <w:r w:rsidR="00655F88" w:rsidRPr="003C1549">
        <w:t>i</w:t>
      </w:r>
      <w:r w:rsidR="00921003" w:rsidRPr="003C1549">
        <w:t xml:space="preserve"> ja </w:t>
      </w:r>
      <w:r w:rsidR="00C20DC7" w:rsidRPr="003C1549">
        <w:t>lõiked</w:t>
      </w:r>
      <w:r w:rsidR="00921003" w:rsidRPr="003C1549">
        <w:t xml:space="preserve"> sõnastatakse järgmiselt:</w:t>
      </w:r>
    </w:p>
    <w:p w14:paraId="0BE1F20D" w14:textId="37E5D701" w:rsidR="00921003" w:rsidRPr="003C1549" w:rsidRDefault="00655F88" w:rsidP="00726E19">
      <w:pPr>
        <w:pStyle w:val="a"/>
        <w:widowControl/>
        <w:jc w:val="both"/>
        <w:rPr>
          <w:b/>
          <w:bCs/>
          <w:color w:val="000000"/>
          <w:lang w:eastAsia="et-EE"/>
        </w:rPr>
      </w:pPr>
      <w:r w:rsidRPr="003C1549">
        <w:t>„</w:t>
      </w:r>
      <w:r w:rsidR="036998E0" w:rsidRPr="003C1549">
        <w:rPr>
          <w:b/>
          <w:bCs/>
          <w:color w:val="000000"/>
          <w:bdr w:val="none" w:sz="0" w:space="0" w:color="auto" w:frame="1"/>
          <w:lang w:eastAsia="et-EE"/>
        </w:rPr>
        <w:t>§ 12. </w:t>
      </w:r>
      <w:r w:rsidR="036998E0" w:rsidRPr="003C1549">
        <w:rPr>
          <w:b/>
          <w:bCs/>
          <w:color w:val="000000"/>
          <w:lang w:eastAsia="et-EE"/>
        </w:rPr>
        <w:t>Käitise, õhusõiduki käitaja</w:t>
      </w:r>
      <w:r w:rsidRPr="003C1549">
        <w:rPr>
          <w:b/>
          <w:bCs/>
          <w:color w:val="000000"/>
          <w:lang w:eastAsia="et-EE"/>
        </w:rPr>
        <w:t xml:space="preserve"> ja</w:t>
      </w:r>
      <w:r w:rsidR="036998E0" w:rsidRPr="003C1549">
        <w:rPr>
          <w:b/>
          <w:bCs/>
          <w:color w:val="000000"/>
          <w:lang w:eastAsia="et-EE"/>
        </w:rPr>
        <w:t xml:space="preserve"> laevandusettevõt</w:t>
      </w:r>
      <w:r w:rsidR="09D722E6" w:rsidRPr="003C1549">
        <w:rPr>
          <w:b/>
          <w:bCs/>
          <w:color w:val="000000"/>
          <w:lang w:eastAsia="et-EE"/>
        </w:rPr>
        <w:t>ja</w:t>
      </w:r>
      <w:r w:rsidR="036998E0" w:rsidRPr="003C1549">
        <w:t xml:space="preserve"> </w:t>
      </w:r>
      <w:r w:rsidR="036998E0" w:rsidRPr="003C1549">
        <w:rPr>
          <w:b/>
          <w:bCs/>
          <w:color w:val="000000"/>
          <w:lang w:eastAsia="et-EE"/>
        </w:rPr>
        <w:t>kauplemissüsteemist väljaarvamine</w:t>
      </w:r>
    </w:p>
    <w:p w14:paraId="37BD0A2A" w14:textId="77777777" w:rsidR="00921003" w:rsidRPr="003C1549" w:rsidRDefault="00921003" w:rsidP="006B4EE5">
      <w:pPr>
        <w:shd w:val="clear" w:color="auto" w:fill="FFFFFF" w:themeFill="background1"/>
        <w:spacing w:after="0" w:line="240" w:lineRule="auto"/>
        <w:outlineLvl w:val="2"/>
        <w:rPr>
          <w:rFonts w:ascii="Times New Roman" w:eastAsia="Times New Roman" w:hAnsi="Times New Roman" w:cs="Times New Roman"/>
          <w:b/>
          <w:bCs/>
          <w:color w:val="000000"/>
          <w:sz w:val="24"/>
          <w:szCs w:val="24"/>
          <w:lang w:eastAsia="et-EE"/>
        </w:rPr>
      </w:pPr>
    </w:p>
    <w:p w14:paraId="760F9CEF" w14:textId="2FF39ECF" w:rsidR="00921003" w:rsidRPr="003C1549" w:rsidRDefault="036998E0" w:rsidP="006B4EE5">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3C1549">
        <w:rPr>
          <w:rFonts w:ascii="Times New Roman" w:eastAsia="Times New Roman" w:hAnsi="Times New Roman" w:cs="Times New Roman"/>
          <w:color w:val="202020"/>
          <w:sz w:val="24"/>
          <w:szCs w:val="24"/>
          <w:lang w:eastAsia="et-EE"/>
        </w:rPr>
        <w:t>(1) Käitaja</w:t>
      </w:r>
      <w:r w:rsidR="0030229C" w:rsidRPr="003C1549">
        <w:rPr>
          <w:rFonts w:ascii="Times New Roman" w:eastAsia="Times New Roman" w:hAnsi="Times New Roman" w:cs="Times New Roman"/>
          <w:color w:val="202020"/>
          <w:sz w:val="24"/>
          <w:szCs w:val="24"/>
          <w:lang w:eastAsia="et-EE"/>
        </w:rPr>
        <w:t xml:space="preserve"> või </w:t>
      </w:r>
      <w:r w:rsidR="489FE869" w:rsidRPr="003C1549">
        <w:rPr>
          <w:rFonts w:ascii="Times New Roman" w:eastAsia="Times New Roman" w:hAnsi="Times New Roman" w:cs="Times New Roman"/>
          <w:color w:val="202020"/>
          <w:sz w:val="24"/>
          <w:szCs w:val="24"/>
          <w:lang w:eastAsia="et-EE"/>
        </w:rPr>
        <w:t>laevandusettevõtja</w:t>
      </w:r>
      <w:r w:rsidRPr="003C1549">
        <w:rPr>
          <w:rFonts w:ascii="Times New Roman" w:eastAsia="Times New Roman" w:hAnsi="Times New Roman" w:cs="Times New Roman"/>
          <w:color w:val="202020"/>
          <w:sz w:val="24"/>
          <w:szCs w:val="24"/>
          <w:lang w:eastAsia="et-EE"/>
        </w:rPr>
        <w:t xml:space="preserve"> võib taotleda käitise</w:t>
      </w:r>
      <w:r w:rsidR="489FE869" w:rsidRPr="003C1549">
        <w:rPr>
          <w:rFonts w:ascii="Times New Roman" w:eastAsia="Times New Roman" w:hAnsi="Times New Roman" w:cs="Times New Roman"/>
          <w:color w:val="202020"/>
          <w:sz w:val="24"/>
          <w:szCs w:val="24"/>
          <w:lang w:eastAsia="et-EE"/>
        </w:rPr>
        <w:t xml:space="preserve">, </w:t>
      </w:r>
      <w:r w:rsidRPr="003C1549">
        <w:rPr>
          <w:rFonts w:ascii="Times New Roman" w:eastAsia="Times New Roman" w:hAnsi="Times New Roman" w:cs="Times New Roman"/>
          <w:color w:val="202020"/>
          <w:sz w:val="24"/>
          <w:szCs w:val="24"/>
          <w:lang w:eastAsia="et-EE"/>
        </w:rPr>
        <w:t>õhusõiduki käitaja</w:t>
      </w:r>
      <w:r w:rsidR="489FE869" w:rsidRPr="003C1549">
        <w:rPr>
          <w:rFonts w:ascii="Times New Roman" w:eastAsia="Times New Roman" w:hAnsi="Times New Roman" w:cs="Times New Roman"/>
          <w:color w:val="202020"/>
          <w:sz w:val="24"/>
          <w:szCs w:val="24"/>
          <w:lang w:eastAsia="et-EE"/>
        </w:rPr>
        <w:t xml:space="preserve">, </w:t>
      </w:r>
      <w:bookmarkStart w:id="48" w:name="_Hlk155386057"/>
      <w:r w:rsidR="489FE869" w:rsidRPr="003C1549">
        <w:rPr>
          <w:rFonts w:ascii="Times New Roman" w:eastAsia="Times New Roman" w:hAnsi="Times New Roman" w:cs="Times New Roman"/>
          <w:color w:val="202020"/>
          <w:sz w:val="24"/>
          <w:szCs w:val="24"/>
          <w:lang w:eastAsia="et-EE"/>
        </w:rPr>
        <w:t xml:space="preserve">laevandusettevõtte </w:t>
      </w:r>
      <w:bookmarkEnd w:id="48"/>
      <w:r w:rsidRPr="003C1549">
        <w:rPr>
          <w:rFonts w:ascii="Times New Roman" w:eastAsia="Times New Roman" w:hAnsi="Times New Roman" w:cs="Times New Roman"/>
          <w:color w:val="202020"/>
          <w:sz w:val="24"/>
          <w:szCs w:val="24"/>
          <w:lang w:eastAsia="et-EE"/>
        </w:rPr>
        <w:t>väljaarvamist kauplemissüsteemist, kui käitise või õhusõiduki käitaja tegevus ei vasta enam kauplemissüsteemi kuulumise nõuetele</w:t>
      </w:r>
      <w:r w:rsidR="00655F88" w:rsidRPr="003C1549">
        <w:rPr>
          <w:rFonts w:ascii="Times New Roman" w:eastAsia="Times New Roman" w:hAnsi="Times New Roman" w:cs="Times New Roman"/>
          <w:color w:val="202020"/>
          <w:sz w:val="24"/>
          <w:szCs w:val="24"/>
          <w:lang w:eastAsia="et-EE"/>
        </w:rPr>
        <w:t>,</w:t>
      </w:r>
      <w:r w:rsidRPr="003C1549">
        <w:rPr>
          <w:rFonts w:ascii="Times New Roman" w:eastAsia="Times New Roman" w:hAnsi="Times New Roman" w:cs="Times New Roman"/>
          <w:color w:val="202020"/>
          <w:sz w:val="24"/>
          <w:szCs w:val="24"/>
          <w:lang w:eastAsia="et-EE"/>
        </w:rPr>
        <w:t xml:space="preserve"> või kui käitis</w:t>
      </w:r>
      <w:r w:rsidR="489FE869" w:rsidRPr="003C1549">
        <w:rPr>
          <w:rFonts w:ascii="Times New Roman" w:eastAsia="Times New Roman" w:hAnsi="Times New Roman" w:cs="Times New Roman"/>
          <w:color w:val="202020"/>
          <w:sz w:val="24"/>
          <w:szCs w:val="24"/>
          <w:lang w:eastAsia="et-EE"/>
        </w:rPr>
        <w:t>,</w:t>
      </w:r>
      <w:r w:rsidRPr="003C1549">
        <w:rPr>
          <w:rFonts w:ascii="Times New Roman" w:eastAsia="Times New Roman" w:hAnsi="Times New Roman" w:cs="Times New Roman"/>
          <w:color w:val="202020"/>
          <w:sz w:val="24"/>
          <w:szCs w:val="24"/>
          <w:lang w:eastAsia="et-EE"/>
        </w:rPr>
        <w:t xml:space="preserve"> õhusõiduki käitaja</w:t>
      </w:r>
      <w:r w:rsidR="489FE869" w:rsidRPr="003C1549">
        <w:rPr>
          <w:rFonts w:ascii="Times New Roman" w:eastAsia="Times New Roman" w:hAnsi="Times New Roman" w:cs="Times New Roman"/>
          <w:color w:val="202020"/>
          <w:sz w:val="24"/>
          <w:szCs w:val="24"/>
          <w:lang w:eastAsia="et-EE"/>
        </w:rPr>
        <w:t xml:space="preserve">, laevandusettevõtja </w:t>
      </w:r>
      <w:r w:rsidRPr="003C1549">
        <w:rPr>
          <w:rFonts w:ascii="Times New Roman" w:eastAsia="Times New Roman" w:hAnsi="Times New Roman" w:cs="Times New Roman"/>
          <w:color w:val="202020"/>
          <w:sz w:val="24"/>
          <w:szCs w:val="24"/>
          <w:lang w:eastAsia="et-EE"/>
        </w:rPr>
        <w:t>lõpetab tegevuse.</w:t>
      </w:r>
    </w:p>
    <w:p w14:paraId="62883A3E" w14:textId="77777777" w:rsidR="00921003" w:rsidRPr="003C1549" w:rsidRDefault="00921003" w:rsidP="006B4EE5">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50047037" w14:textId="53BF6105" w:rsidR="00921003" w:rsidRPr="003C1549" w:rsidRDefault="11C090B3" w:rsidP="006B4EE5">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3C1549">
        <w:rPr>
          <w:rFonts w:ascii="Times New Roman" w:eastAsia="Times New Roman" w:hAnsi="Times New Roman" w:cs="Times New Roman"/>
          <w:color w:val="202020"/>
          <w:sz w:val="24"/>
          <w:szCs w:val="24"/>
          <w:lang w:eastAsia="et-EE"/>
        </w:rPr>
        <w:t>(2) Paikse heiteallika</w:t>
      </w:r>
      <w:r w:rsidR="5598C3D6" w:rsidRPr="003C1549">
        <w:rPr>
          <w:rFonts w:ascii="Times New Roman" w:eastAsia="Times New Roman" w:hAnsi="Times New Roman" w:cs="Times New Roman"/>
          <w:color w:val="202020"/>
          <w:sz w:val="24"/>
          <w:szCs w:val="24"/>
          <w:lang w:eastAsia="et-EE"/>
        </w:rPr>
        <w:t>,</w:t>
      </w:r>
      <w:r w:rsidRPr="003C1549">
        <w:rPr>
          <w:rFonts w:ascii="Times New Roman" w:eastAsia="Times New Roman" w:hAnsi="Times New Roman" w:cs="Times New Roman"/>
          <w:color w:val="202020"/>
          <w:sz w:val="24"/>
          <w:szCs w:val="24"/>
          <w:lang w:eastAsia="et-EE"/>
        </w:rPr>
        <w:t xml:space="preserve"> õhusõiduki käitaja</w:t>
      </w:r>
      <w:r w:rsidR="0030229C" w:rsidRPr="003C1549">
        <w:rPr>
          <w:rFonts w:ascii="Times New Roman" w:eastAsia="Times New Roman" w:hAnsi="Times New Roman" w:cs="Times New Roman"/>
          <w:color w:val="202020"/>
          <w:sz w:val="24"/>
          <w:szCs w:val="24"/>
          <w:lang w:eastAsia="et-EE"/>
        </w:rPr>
        <w:t xml:space="preserve"> ja</w:t>
      </w:r>
      <w:r w:rsidR="5598C3D6" w:rsidRPr="003C1549">
        <w:rPr>
          <w:rFonts w:ascii="Times New Roman" w:eastAsia="Times New Roman" w:hAnsi="Times New Roman" w:cs="Times New Roman"/>
          <w:color w:val="202020"/>
          <w:sz w:val="24"/>
          <w:szCs w:val="24"/>
          <w:lang w:eastAsia="et-EE"/>
        </w:rPr>
        <w:t xml:space="preserve"> laevandusettevõtja </w:t>
      </w:r>
      <w:r w:rsidRPr="003C1549">
        <w:rPr>
          <w:rFonts w:ascii="Times New Roman" w:eastAsia="Times New Roman" w:hAnsi="Times New Roman" w:cs="Times New Roman"/>
          <w:color w:val="202020"/>
          <w:sz w:val="24"/>
          <w:szCs w:val="24"/>
          <w:lang w:eastAsia="et-EE"/>
        </w:rPr>
        <w:t>esitab kauplemissüsteemist väljaarvamise taotluse (edaspidi </w:t>
      </w:r>
      <w:r w:rsidRPr="003C1549">
        <w:rPr>
          <w:rFonts w:ascii="Times New Roman" w:eastAsia="Times New Roman" w:hAnsi="Times New Roman" w:cs="Times New Roman"/>
          <w:i/>
          <w:iCs/>
          <w:color w:val="202020"/>
          <w:sz w:val="24"/>
          <w:szCs w:val="24"/>
          <w:bdr w:val="none" w:sz="0" w:space="0" w:color="auto" w:frame="1"/>
          <w:lang w:eastAsia="et-EE"/>
        </w:rPr>
        <w:t>väljaarvamise taotlus</w:t>
      </w:r>
      <w:r w:rsidRPr="003C1549">
        <w:rPr>
          <w:rFonts w:ascii="Times New Roman" w:eastAsia="Times New Roman" w:hAnsi="Times New Roman" w:cs="Times New Roman"/>
          <w:color w:val="202020"/>
          <w:sz w:val="24"/>
          <w:szCs w:val="24"/>
          <w:lang w:eastAsia="et-EE"/>
        </w:rPr>
        <w:t>) Keskkonnaametile vähemalt neli kuud enne tegevuse kavandatavat lõpetamist või kauplemissüsteemist väljaarvamist põhjustavat tegevuse muudatust. Kui ettenägematute asjaolude tõttu ei ole väljaarvamise taotluse esitamine nimetatud ajavaruga võimalik, esitab paikse heiteallika</w:t>
      </w:r>
      <w:r w:rsidR="5598C3D6" w:rsidRPr="003C1549">
        <w:rPr>
          <w:rFonts w:ascii="Times New Roman" w:eastAsia="Times New Roman" w:hAnsi="Times New Roman" w:cs="Times New Roman"/>
          <w:color w:val="202020"/>
          <w:sz w:val="24"/>
          <w:szCs w:val="24"/>
          <w:lang w:eastAsia="et-EE"/>
        </w:rPr>
        <w:t>,</w:t>
      </w:r>
      <w:r w:rsidRPr="003C1549">
        <w:rPr>
          <w:rFonts w:ascii="Times New Roman" w:eastAsia="Times New Roman" w:hAnsi="Times New Roman" w:cs="Times New Roman"/>
          <w:color w:val="202020"/>
          <w:sz w:val="24"/>
          <w:szCs w:val="24"/>
          <w:lang w:eastAsia="et-EE"/>
        </w:rPr>
        <w:t xml:space="preserve"> õhusõiduki käitaja</w:t>
      </w:r>
      <w:r w:rsidR="0030229C" w:rsidRPr="003C1549">
        <w:rPr>
          <w:rFonts w:ascii="Times New Roman" w:eastAsia="Times New Roman" w:hAnsi="Times New Roman" w:cs="Times New Roman"/>
          <w:color w:val="202020"/>
          <w:sz w:val="24"/>
          <w:szCs w:val="24"/>
          <w:lang w:eastAsia="et-EE"/>
        </w:rPr>
        <w:t xml:space="preserve"> või </w:t>
      </w:r>
      <w:r w:rsidR="5598C3D6" w:rsidRPr="003C1549">
        <w:rPr>
          <w:rFonts w:ascii="Times New Roman" w:eastAsia="Times New Roman" w:hAnsi="Times New Roman" w:cs="Times New Roman"/>
          <w:color w:val="202020"/>
          <w:sz w:val="24"/>
          <w:szCs w:val="24"/>
          <w:lang w:eastAsia="et-EE"/>
        </w:rPr>
        <w:t xml:space="preserve">laevandusettevõtja </w:t>
      </w:r>
      <w:r w:rsidRPr="003C1549">
        <w:rPr>
          <w:rFonts w:ascii="Times New Roman" w:eastAsia="Times New Roman" w:hAnsi="Times New Roman" w:cs="Times New Roman"/>
          <w:color w:val="202020"/>
          <w:sz w:val="24"/>
          <w:szCs w:val="24"/>
          <w:lang w:eastAsia="et-EE"/>
        </w:rPr>
        <w:t>väljaarvamise taotluse niipea kui võimalik.</w:t>
      </w:r>
    </w:p>
    <w:p w14:paraId="195B3750" w14:textId="77777777" w:rsidR="005E0C40" w:rsidRPr="003C1549" w:rsidRDefault="005E0C40" w:rsidP="006B4EE5">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5551BD54" w14:textId="6F8A88CD" w:rsidR="00921003" w:rsidRPr="003C1549" w:rsidRDefault="036998E0" w:rsidP="006B4EE5">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bookmarkStart w:id="49" w:name="_Hlk155386171"/>
      <w:r w:rsidRPr="003C1549">
        <w:rPr>
          <w:rFonts w:ascii="Times New Roman" w:eastAsia="Times New Roman" w:hAnsi="Times New Roman" w:cs="Times New Roman"/>
          <w:color w:val="202020"/>
          <w:sz w:val="24"/>
          <w:szCs w:val="24"/>
          <w:lang w:eastAsia="et-EE"/>
        </w:rPr>
        <w:t>(3) Käitise väljaarvamise taotlus peab sisaldama vähemalt järgmisi andmeid:</w:t>
      </w:r>
      <w:bookmarkEnd w:id="49"/>
      <w:r w:rsidR="00921003" w:rsidRPr="003C1549">
        <w:rPr>
          <w:rFonts w:ascii="Times New Roman" w:eastAsia="Times New Roman" w:hAnsi="Times New Roman" w:cs="Times New Roman"/>
          <w:color w:val="202020"/>
          <w:sz w:val="24"/>
          <w:szCs w:val="24"/>
          <w:lang w:eastAsia="et-EE"/>
        </w:rPr>
        <w:br/>
      </w:r>
      <w:r w:rsidRPr="003C1549">
        <w:rPr>
          <w:rFonts w:ascii="Times New Roman" w:eastAsia="Times New Roman" w:hAnsi="Times New Roman" w:cs="Times New Roman"/>
          <w:color w:val="202020"/>
          <w:sz w:val="24"/>
          <w:szCs w:val="24"/>
          <w:lang w:eastAsia="et-EE"/>
        </w:rPr>
        <w:t>1) käitaja nimi, registrikood, asukoht, tegevusala, kontaktandmed;</w:t>
      </w:r>
      <w:r w:rsidR="00921003" w:rsidRPr="003C1549">
        <w:rPr>
          <w:rFonts w:ascii="Times New Roman" w:eastAsia="Times New Roman" w:hAnsi="Times New Roman" w:cs="Times New Roman"/>
          <w:color w:val="202020"/>
          <w:sz w:val="24"/>
          <w:szCs w:val="24"/>
          <w:lang w:eastAsia="et-EE"/>
        </w:rPr>
        <w:br/>
      </w:r>
      <w:r w:rsidRPr="003C1549">
        <w:rPr>
          <w:rFonts w:ascii="Times New Roman" w:eastAsia="Times New Roman" w:hAnsi="Times New Roman" w:cs="Times New Roman"/>
          <w:color w:val="202020"/>
          <w:sz w:val="24"/>
          <w:szCs w:val="24"/>
          <w:lang w:eastAsia="et-EE"/>
        </w:rPr>
        <w:t>2) käitise nimetus ja asukoht;</w:t>
      </w:r>
      <w:r w:rsidR="00921003" w:rsidRPr="003C1549">
        <w:rPr>
          <w:rFonts w:ascii="Times New Roman" w:eastAsia="Times New Roman" w:hAnsi="Times New Roman" w:cs="Times New Roman"/>
          <w:color w:val="202020"/>
          <w:sz w:val="24"/>
          <w:szCs w:val="24"/>
          <w:lang w:eastAsia="et-EE"/>
        </w:rPr>
        <w:br/>
      </w:r>
      <w:r w:rsidRPr="003C1549">
        <w:rPr>
          <w:rFonts w:ascii="Times New Roman" w:eastAsia="Times New Roman" w:hAnsi="Times New Roman" w:cs="Times New Roman"/>
          <w:color w:val="202020"/>
          <w:sz w:val="24"/>
          <w:szCs w:val="24"/>
          <w:lang w:eastAsia="et-EE"/>
        </w:rPr>
        <w:t>3) kauplemissüsteemist väljaarvamise päev;</w:t>
      </w:r>
      <w:r w:rsidR="00921003" w:rsidRPr="003C1549">
        <w:rPr>
          <w:rFonts w:ascii="Times New Roman" w:eastAsia="Times New Roman" w:hAnsi="Times New Roman" w:cs="Times New Roman"/>
          <w:color w:val="202020"/>
          <w:sz w:val="24"/>
          <w:szCs w:val="24"/>
          <w:lang w:eastAsia="et-EE"/>
        </w:rPr>
        <w:br/>
      </w:r>
      <w:r w:rsidRPr="003C1549">
        <w:rPr>
          <w:rFonts w:ascii="Times New Roman" w:eastAsia="Times New Roman" w:hAnsi="Times New Roman" w:cs="Times New Roman"/>
          <w:color w:val="202020"/>
          <w:sz w:val="24"/>
          <w:szCs w:val="24"/>
          <w:lang w:eastAsia="et-EE"/>
        </w:rPr>
        <w:t>4) käitise tärktunnus kauplemis</w:t>
      </w:r>
      <w:r w:rsidR="78BAFAC5" w:rsidRPr="003C1549">
        <w:rPr>
          <w:rFonts w:ascii="Times New Roman" w:eastAsia="Times New Roman" w:hAnsi="Times New Roman" w:cs="Times New Roman"/>
          <w:color w:val="202020"/>
          <w:sz w:val="24"/>
          <w:szCs w:val="24"/>
          <w:lang w:eastAsia="et-EE"/>
        </w:rPr>
        <w:t xml:space="preserve">e </w:t>
      </w:r>
      <w:r w:rsidRPr="003C1549">
        <w:rPr>
          <w:rFonts w:ascii="Times New Roman" w:eastAsia="Times New Roman" w:hAnsi="Times New Roman" w:cs="Times New Roman"/>
          <w:color w:val="202020"/>
          <w:sz w:val="24"/>
          <w:szCs w:val="24"/>
          <w:lang w:eastAsia="et-EE"/>
        </w:rPr>
        <w:t>registris;</w:t>
      </w:r>
      <w:r w:rsidR="00921003" w:rsidRPr="003C1549">
        <w:rPr>
          <w:rFonts w:ascii="Times New Roman" w:eastAsia="Times New Roman" w:hAnsi="Times New Roman" w:cs="Times New Roman"/>
          <w:color w:val="202020"/>
          <w:sz w:val="24"/>
          <w:szCs w:val="24"/>
          <w:lang w:eastAsia="et-EE"/>
        </w:rPr>
        <w:br/>
      </w:r>
      <w:r w:rsidRPr="003C1549">
        <w:rPr>
          <w:rFonts w:ascii="Times New Roman" w:eastAsia="Times New Roman" w:hAnsi="Times New Roman" w:cs="Times New Roman"/>
          <w:color w:val="202020"/>
          <w:sz w:val="24"/>
          <w:szCs w:val="24"/>
          <w:lang w:eastAsia="et-EE"/>
        </w:rPr>
        <w:t>5) väljaarvamise põhjus.</w:t>
      </w:r>
    </w:p>
    <w:p w14:paraId="583950A1" w14:textId="77777777" w:rsidR="00555031" w:rsidRPr="003C1549" w:rsidRDefault="00555031" w:rsidP="006B4EE5">
      <w:pPr>
        <w:shd w:val="clear" w:color="auto" w:fill="FFFFFF" w:themeFill="background1"/>
        <w:spacing w:after="0" w:line="240" w:lineRule="auto"/>
        <w:rPr>
          <w:rFonts w:ascii="Times New Roman" w:eastAsia="Times New Roman" w:hAnsi="Times New Roman" w:cs="Times New Roman"/>
          <w:color w:val="0061AA"/>
          <w:sz w:val="24"/>
          <w:szCs w:val="24"/>
          <w:bdr w:val="none" w:sz="0" w:space="0" w:color="auto" w:frame="1"/>
          <w:lang w:eastAsia="et-EE"/>
        </w:rPr>
      </w:pPr>
      <w:bookmarkStart w:id="50" w:name="para12lg4"/>
    </w:p>
    <w:bookmarkEnd w:id="50"/>
    <w:p w14:paraId="7099DBDC" w14:textId="77777777" w:rsidR="00F128D1" w:rsidRPr="003C1549" w:rsidRDefault="00921003" w:rsidP="006B4EE5">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r w:rsidRPr="003C1549">
        <w:rPr>
          <w:rFonts w:ascii="Times New Roman" w:eastAsia="Times New Roman" w:hAnsi="Times New Roman" w:cs="Times New Roman"/>
          <w:color w:val="202020"/>
          <w:sz w:val="24"/>
          <w:szCs w:val="24"/>
          <w:lang w:eastAsia="et-EE"/>
        </w:rPr>
        <w:t xml:space="preserve">(4) </w:t>
      </w:r>
      <w:r w:rsidR="005E0C40" w:rsidRPr="003C1549">
        <w:rPr>
          <w:rFonts w:ascii="Times New Roman" w:eastAsia="Times New Roman" w:hAnsi="Times New Roman" w:cs="Times New Roman"/>
          <w:color w:val="202020"/>
          <w:sz w:val="24"/>
          <w:szCs w:val="24"/>
          <w:lang w:eastAsia="et-EE"/>
        </w:rPr>
        <w:t>Õhusõiduki käitaja</w:t>
      </w:r>
      <w:r w:rsidRPr="003C1549">
        <w:rPr>
          <w:rFonts w:ascii="Times New Roman" w:eastAsia="Times New Roman" w:hAnsi="Times New Roman" w:cs="Times New Roman"/>
          <w:color w:val="202020"/>
          <w:sz w:val="24"/>
          <w:szCs w:val="24"/>
          <w:lang w:eastAsia="et-EE"/>
        </w:rPr>
        <w:t xml:space="preserve"> väljaarvamise taotlus peab sisaldama vähemalt järgmisi andmeid:</w:t>
      </w:r>
      <w:r w:rsidRPr="003C1549">
        <w:rPr>
          <w:rFonts w:ascii="Times New Roman" w:eastAsia="Times New Roman" w:hAnsi="Times New Roman" w:cs="Times New Roman"/>
          <w:color w:val="202020"/>
          <w:sz w:val="24"/>
          <w:szCs w:val="24"/>
          <w:lang w:eastAsia="et-EE"/>
        </w:rPr>
        <w:br/>
        <w:t>1) käitaja nimi, registrikood, asukoht, tegevusala, kontaktandmed;</w:t>
      </w:r>
      <w:r w:rsidRPr="003C1549">
        <w:rPr>
          <w:rFonts w:ascii="Times New Roman" w:eastAsia="Times New Roman" w:hAnsi="Times New Roman" w:cs="Times New Roman"/>
          <w:color w:val="202020"/>
          <w:sz w:val="24"/>
          <w:szCs w:val="24"/>
          <w:lang w:eastAsia="et-EE"/>
        </w:rPr>
        <w:br/>
        <w:t>2) kauplemissüsteemist väljaarvamise päev;</w:t>
      </w:r>
    </w:p>
    <w:p w14:paraId="3BD92711" w14:textId="67F26DE4" w:rsidR="00921003" w:rsidRPr="003C1549" w:rsidRDefault="00F128D1" w:rsidP="006B4EE5">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r w:rsidRPr="003C1549">
        <w:rPr>
          <w:rFonts w:ascii="Times New Roman" w:eastAsia="Times New Roman" w:hAnsi="Times New Roman" w:cs="Times New Roman"/>
          <w:color w:val="202020"/>
          <w:sz w:val="24"/>
          <w:szCs w:val="24"/>
          <w:lang w:eastAsia="et-EE"/>
        </w:rPr>
        <w:t>3) käitise tärktunnus kauplemise registris;</w:t>
      </w:r>
      <w:r w:rsidR="00921003" w:rsidRPr="003C1549">
        <w:rPr>
          <w:rFonts w:ascii="Times New Roman" w:eastAsia="Times New Roman" w:hAnsi="Times New Roman" w:cs="Times New Roman"/>
          <w:color w:val="202020"/>
          <w:sz w:val="24"/>
          <w:szCs w:val="24"/>
          <w:lang w:eastAsia="et-EE"/>
        </w:rPr>
        <w:br/>
      </w:r>
      <w:r w:rsidRPr="003C1549">
        <w:rPr>
          <w:rFonts w:ascii="Times New Roman" w:eastAsia="Times New Roman" w:hAnsi="Times New Roman" w:cs="Times New Roman"/>
          <w:color w:val="202020"/>
          <w:sz w:val="24"/>
          <w:szCs w:val="24"/>
          <w:lang w:eastAsia="et-EE"/>
        </w:rPr>
        <w:t>4</w:t>
      </w:r>
      <w:r w:rsidR="00921003" w:rsidRPr="003C1549">
        <w:rPr>
          <w:rFonts w:ascii="Times New Roman" w:eastAsia="Times New Roman" w:hAnsi="Times New Roman" w:cs="Times New Roman"/>
          <w:color w:val="202020"/>
          <w:sz w:val="24"/>
          <w:szCs w:val="24"/>
          <w:lang w:eastAsia="et-EE"/>
        </w:rPr>
        <w:t>) väljaarvamise põhjus.</w:t>
      </w:r>
    </w:p>
    <w:p w14:paraId="61FC0F60" w14:textId="77777777" w:rsidR="00555031" w:rsidRPr="003C1549" w:rsidRDefault="00555031" w:rsidP="006B4EE5">
      <w:pPr>
        <w:shd w:val="clear" w:color="auto" w:fill="FFFFFF" w:themeFill="background1"/>
        <w:spacing w:after="0" w:line="240" w:lineRule="auto"/>
        <w:rPr>
          <w:rFonts w:ascii="Times New Roman" w:eastAsia="Times New Roman" w:hAnsi="Times New Roman" w:cs="Times New Roman"/>
          <w:color w:val="202020"/>
          <w:sz w:val="24"/>
          <w:szCs w:val="24"/>
        </w:rPr>
      </w:pPr>
    </w:p>
    <w:p w14:paraId="57669068" w14:textId="2076D148" w:rsidR="005E0C40" w:rsidRPr="003C1549" w:rsidRDefault="005E0C40" w:rsidP="006B4EE5">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r w:rsidRPr="003C1549">
        <w:rPr>
          <w:rFonts w:ascii="Times New Roman" w:eastAsia="Times New Roman" w:hAnsi="Times New Roman" w:cs="Times New Roman"/>
          <w:color w:val="202020"/>
          <w:sz w:val="24"/>
          <w:szCs w:val="24"/>
        </w:rPr>
        <w:t>(5) Laevandusettevõtja väljaarvamise taotlus peab sisaldama vähemalt järgmisi andmeid:</w:t>
      </w:r>
    </w:p>
    <w:p w14:paraId="64A2CCC0" w14:textId="77777777" w:rsidR="00F128D1" w:rsidRPr="003C1549" w:rsidRDefault="5598C3D6" w:rsidP="006B4EE5">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r w:rsidRPr="003C1549">
        <w:rPr>
          <w:rFonts w:ascii="Times New Roman" w:eastAsia="Times New Roman" w:hAnsi="Times New Roman" w:cs="Times New Roman"/>
          <w:color w:val="202020"/>
          <w:sz w:val="24"/>
          <w:szCs w:val="24"/>
          <w:lang w:eastAsia="et-EE"/>
        </w:rPr>
        <w:t>1) laevandusettevõtte nimi, registrikood, asukoht, tegevusala, kontaktandmed;</w:t>
      </w:r>
      <w:r w:rsidR="005E0C40" w:rsidRPr="003C1549">
        <w:rPr>
          <w:rFonts w:ascii="Times New Roman" w:eastAsia="Times New Roman" w:hAnsi="Times New Roman" w:cs="Times New Roman"/>
          <w:color w:val="202020"/>
          <w:sz w:val="24"/>
          <w:szCs w:val="24"/>
          <w:lang w:eastAsia="et-EE"/>
        </w:rPr>
        <w:br/>
      </w:r>
      <w:r w:rsidRPr="003C1549">
        <w:rPr>
          <w:rFonts w:ascii="Times New Roman" w:eastAsia="Times New Roman" w:hAnsi="Times New Roman" w:cs="Times New Roman"/>
          <w:color w:val="202020"/>
          <w:sz w:val="24"/>
          <w:szCs w:val="24"/>
          <w:lang w:eastAsia="et-EE"/>
        </w:rPr>
        <w:t>2) kauplemissüsteemist väljaarvamise päev;</w:t>
      </w:r>
    </w:p>
    <w:p w14:paraId="220C7666" w14:textId="481D7DB6" w:rsidR="005E0C40" w:rsidRPr="003C1549" w:rsidRDefault="00F128D1" w:rsidP="006B4EE5">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r w:rsidRPr="003C1549">
        <w:rPr>
          <w:rFonts w:ascii="Times New Roman" w:eastAsia="Times New Roman" w:hAnsi="Times New Roman" w:cs="Times New Roman"/>
          <w:color w:val="202020"/>
          <w:sz w:val="24"/>
          <w:szCs w:val="24"/>
          <w:lang w:eastAsia="et-EE"/>
        </w:rPr>
        <w:t>3) tärktunnus kauplemise registris;</w:t>
      </w:r>
      <w:r w:rsidR="005E0C40" w:rsidRPr="003C1549">
        <w:rPr>
          <w:rFonts w:ascii="Times New Roman" w:eastAsia="Times New Roman" w:hAnsi="Times New Roman" w:cs="Times New Roman"/>
          <w:color w:val="202020"/>
          <w:sz w:val="24"/>
          <w:szCs w:val="24"/>
          <w:lang w:eastAsia="et-EE"/>
        </w:rPr>
        <w:br/>
      </w:r>
      <w:r w:rsidRPr="003C1549">
        <w:rPr>
          <w:rFonts w:ascii="Times New Roman" w:eastAsia="Times New Roman" w:hAnsi="Times New Roman" w:cs="Times New Roman"/>
          <w:color w:val="202020"/>
          <w:sz w:val="24"/>
          <w:szCs w:val="24"/>
          <w:lang w:eastAsia="et-EE"/>
        </w:rPr>
        <w:t>4</w:t>
      </w:r>
      <w:r w:rsidR="5598C3D6" w:rsidRPr="003C1549">
        <w:rPr>
          <w:rFonts w:ascii="Times New Roman" w:eastAsia="Times New Roman" w:hAnsi="Times New Roman" w:cs="Times New Roman"/>
          <w:color w:val="202020"/>
          <w:sz w:val="24"/>
          <w:szCs w:val="24"/>
          <w:lang w:eastAsia="et-EE"/>
        </w:rPr>
        <w:t>) väljaarvamise põhjus.</w:t>
      </w:r>
    </w:p>
    <w:p w14:paraId="6AF70808" w14:textId="48BAE3D6" w:rsidR="102AA7C9" w:rsidRPr="003C1549" w:rsidRDefault="102AA7C9" w:rsidP="006B4EE5">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14BC9211" w14:textId="1CD88DF2" w:rsidR="00921003" w:rsidRPr="003C1549" w:rsidRDefault="11C090B3" w:rsidP="006B4EE5">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r w:rsidRPr="003C1549">
        <w:rPr>
          <w:rFonts w:ascii="Times New Roman" w:eastAsia="Times New Roman" w:hAnsi="Times New Roman" w:cs="Times New Roman"/>
          <w:color w:val="202020"/>
          <w:sz w:val="24"/>
          <w:szCs w:val="24"/>
          <w:lang w:eastAsia="et-EE"/>
        </w:rPr>
        <w:t>(</w:t>
      </w:r>
      <w:r w:rsidR="5598C3D6" w:rsidRPr="003C1549">
        <w:rPr>
          <w:rFonts w:ascii="Times New Roman" w:eastAsia="Times New Roman" w:hAnsi="Times New Roman" w:cs="Times New Roman"/>
          <w:color w:val="202020"/>
          <w:sz w:val="24"/>
          <w:szCs w:val="24"/>
          <w:lang w:eastAsia="et-EE"/>
        </w:rPr>
        <w:t>7</w:t>
      </w:r>
      <w:r w:rsidRPr="003C1549">
        <w:rPr>
          <w:rFonts w:ascii="Times New Roman" w:eastAsia="Times New Roman" w:hAnsi="Times New Roman" w:cs="Times New Roman"/>
          <w:color w:val="202020"/>
          <w:sz w:val="24"/>
          <w:szCs w:val="24"/>
          <w:lang w:eastAsia="et-EE"/>
        </w:rPr>
        <w:t>) Paikse heiteallika</w:t>
      </w:r>
      <w:r w:rsidR="5598C3D6" w:rsidRPr="003C1549">
        <w:rPr>
          <w:rFonts w:ascii="Times New Roman" w:eastAsia="Times New Roman" w:hAnsi="Times New Roman" w:cs="Times New Roman"/>
          <w:color w:val="202020"/>
          <w:sz w:val="24"/>
          <w:szCs w:val="24"/>
          <w:lang w:eastAsia="et-EE"/>
        </w:rPr>
        <w:t>,</w:t>
      </w:r>
      <w:r w:rsidRPr="003C1549">
        <w:rPr>
          <w:rFonts w:ascii="Times New Roman" w:eastAsia="Times New Roman" w:hAnsi="Times New Roman" w:cs="Times New Roman"/>
          <w:color w:val="202020"/>
          <w:sz w:val="24"/>
          <w:szCs w:val="24"/>
          <w:lang w:eastAsia="et-EE"/>
        </w:rPr>
        <w:t xml:space="preserve"> õhusõiduki käitaja</w:t>
      </w:r>
      <w:r w:rsidR="0030229C" w:rsidRPr="003C1549">
        <w:rPr>
          <w:rFonts w:ascii="Times New Roman" w:eastAsia="Times New Roman" w:hAnsi="Times New Roman" w:cs="Times New Roman"/>
          <w:color w:val="202020"/>
          <w:sz w:val="24"/>
          <w:szCs w:val="24"/>
          <w:lang w:eastAsia="et-EE"/>
        </w:rPr>
        <w:t xml:space="preserve"> ning </w:t>
      </w:r>
      <w:r w:rsidR="5598C3D6" w:rsidRPr="003C1549">
        <w:rPr>
          <w:rFonts w:ascii="Times New Roman" w:eastAsia="Times New Roman" w:hAnsi="Times New Roman" w:cs="Times New Roman"/>
          <w:color w:val="202020"/>
          <w:sz w:val="24"/>
          <w:szCs w:val="24"/>
          <w:lang w:eastAsia="et-EE"/>
        </w:rPr>
        <w:t xml:space="preserve">laevandusettevõtja </w:t>
      </w:r>
      <w:r w:rsidRPr="003C1549">
        <w:rPr>
          <w:rFonts w:ascii="Times New Roman" w:eastAsia="Times New Roman" w:hAnsi="Times New Roman" w:cs="Times New Roman"/>
          <w:color w:val="202020"/>
          <w:sz w:val="24"/>
          <w:szCs w:val="24"/>
          <w:lang w:eastAsia="et-EE"/>
        </w:rPr>
        <w:t>esitab heitkoguse aruande koos tõendaja koostatud tõendamise aruandega 30 päeva jooksul pärast kauplemissüsteemist välja arvamist.</w:t>
      </w:r>
    </w:p>
    <w:p w14:paraId="21BF6B99" w14:textId="77777777" w:rsidR="00921003" w:rsidRPr="003C1549" w:rsidRDefault="00921003" w:rsidP="006B4EE5">
      <w:pPr>
        <w:pStyle w:val="a"/>
        <w:widowControl/>
        <w:jc w:val="both"/>
      </w:pPr>
    </w:p>
    <w:p w14:paraId="5B54F312" w14:textId="6FD0E8FB" w:rsidR="00007506" w:rsidRPr="003C1549" w:rsidRDefault="00007506" w:rsidP="006B4EE5">
      <w:pPr>
        <w:pStyle w:val="a"/>
        <w:widowControl/>
        <w:jc w:val="both"/>
        <w:rPr>
          <w:b/>
          <w:bCs/>
        </w:rPr>
      </w:pPr>
      <w:r w:rsidRPr="003C1549">
        <w:rPr>
          <w:b/>
          <w:bCs/>
        </w:rPr>
        <w:t>§ 2. Määruse jõustumine</w:t>
      </w:r>
    </w:p>
    <w:p w14:paraId="64FDE49C" w14:textId="77777777" w:rsidR="00007506" w:rsidRPr="003C1549" w:rsidRDefault="00007506" w:rsidP="006B4EE5">
      <w:pPr>
        <w:pStyle w:val="a"/>
        <w:widowControl/>
        <w:jc w:val="both"/>
      </w:pPr>
    </w:p>
    <w:p w14:paraId="7B382429" w14:textId="1D74FAD2" w:rsidR="00007506" w:rsidRPr="003C1549" w:rsidRDefault="00007506" w:rsidP="006B4EE5">
      <w:pPr>
        <w:pStyle w:val="a"/>
        <w:widowControl/>
        <w:jc w:val="both"/>
      </w:pPr>
      <w:r w:rsidRPr="003C1549">
        <w:t>(1) Määrus jõustub</w:t>
      </w:r>
      <w:r w:rsidR="006C17BC" w:rsidRPr="003C1549">
        <w:t xml:space="preserve"> üld</w:t>
      </w:r>
      <w:r w:rsidR="00C20DC7" w:rsidRPr="003C1549">
        <w:t xml:space="preserve">ises </w:t>
      </w:r>
      <w:r w:rsidR="006C17BC" w:rsidRPr="003C1549">
        <w:t xml:space="preserve">korras, erandina punktid </w:t>
      </w:r>
    </w:p>
    <w:p w14:paraId="33D043E3" w14:textId="77777777" w:rsidR="00007506" w:rsidRPr="003C1549" w:rsidRDefault="00007506" w:rsidP="006B4EE5">
      <w:pPr>
        <w:pStyle w:val="a"/>
        <w:widowControl/>
        <w:jc w:val="both"/>
        <w:rPr>
          <w:sz w:val="23"/>
          <w:szCs w:val="23"/>
        </w:rPr>
      </w:pPr>
    </w:p>
    <w:p w14:paraId="79B17071" w14:textId="77777777" w:rsidR="00007506" w:rsidRPr="003C1549" w:rsidRDefault="00007506" w:rsidP="006B4EE5">
      <w:pPr>
        <w:pStyle w:val="a"/>
        <w:widowControl/>
        <w:jc w:val="both"/>
        <w:rPr>
          <w:sz w:val="23"/>
          <w:szCs w:val="23"/>
        </w:rPr>
      </w:pPr>
    </w:p>
    <w:p w14:paraId="2733A70C" w14:textId="5206469F" w:rsidR="00007506" w:rsidRPr="003C1549" w:rsidRDefault="000C5765" w:rsidP="006B4EE5">
      <w:pPr>
        <w:pStyle w:val="a"/>
        <w:widowControl/>
        <w:jc w:val="both"/>
        <w:rPr>
          <w:sz w:val="23"/>
          <w:szCs w:val="23"/>
        </w:rPr>
      </w:pPr>
      <w:r w:rsidRPr="003C1549">
        <w:rPr>
          <w:sz w:val="23"/>
          <w:szCs w:val="23"/>
        </w:rPr>
        <w:t>Kristen Michal</w:t>
      </w:r>
    </w:p>
    <w:p w14:paraId="039C44EA" w14:textId="51E8371B" w:rsidR="00007506" w:rsidRPr="003C1549" w:rsidRDefault="00007506" w:rsidP="006B4EE5">
      <w:pPr>
        <w:pStyle w:val="a"/>
        <w:widowControl/>
        <w:ind w:left="3544" w:hanging="3544"/>
        <w:jc w:val="both"/>
        <w:rPr>
          <w:sz w:val="23"/>
          <w:szCs w:val="23"/>
        </w:rPr>
      </w:pPr>
      <w:r w:rsidRPr="003C1549">
        <w:rPr>
          <w:sz w:val="23"/>
          <w:szCs w:val="23"/>
        </w:rPr>
        <w:lastRenderedPageBreak/>
        <w:t>Minister</w:t>
      </w:r>
      <w:r w:rsidRPr="003C1549">
        <w:tab/>
      </w:r>
      <w:r w:rsidR="000C5765" w:rsidRPr="003C1549">
        <w:rPr>
          <w:sz w:val="23"/>
          <w:szCs w:val="23"/>
        </w:rPr>
        <w:t>Keit Kasemets</w:t>
      </w:r>
    </w:p>
    <w:p w14:paraId="4737BD0F" w14:textId="2F3D710E" w:rsidR="00123A8F" w:rsidRPr="003C1549" w:rsidRDefault="00007506" w:rsidP="006B4EE5">
      <w:pPr>
        <w:pStyle w:val="a"/>
        <w:widowControl/>
        <w:tabs>
          <w:tab w:val="left" w:pos="7938"/>
        </w:tabs>
        <w:ind w:left="7797" w:hanging="4253"/>
        <w:jc w:val="both"/>
      </w:pPr>
      <w:r w:rsidRPr="003C1549">
        <w:rPr>
          <w:sz w:val="23"/>
          <w:szCs w:val="23"/>
        </w:rPr>
        <w:t>Kantsler</w:t>
      </w:r>
      <w:r w:rsidRPr="003C1549">
        <w:br w:type="page"/>
      </w:r>
    </w:p>
    <w:p w14:paraId="531A9357" w14:textId="45DF7999" w:rsidR="008C3B53" w:rsidRPr="003C1549" w:rsidRDefault="7922EF57"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lastRenderedPageBreak/>
        <w:t>Atmosfääriõhu kaitse seaduse</w:t>
      </w:r>
      <w:r w:rsidR="29D83AFD" w:rsidRPr="003C1549">
        <w:rPr>
          <w:rFonts w:ascii="Times New Roman" w:hAnsi="Times New Roman" w:cs="Times New Roman"/>
          <w:sz w:val="24"/>
          <w:szCs w:val="24"/>
        </w:rPr>
        <w:t xml:space="preserve"> ja teiste seaduste</w:t>
      </w:r>
    </w:p>
    <w:p w14:paraId="69E43751" w14:textId="33BD3E8D" w:rsidR="007A30C0" w:rsidRPr="003C1549" w:rsidRDefault="007A30C0"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muutmise seaduse eelnõu seletuskir</w:t>
      </w:r>
      <w:r w:rsidR="00C20DC7" w:rsidRPr="003C1549">
        <w:rPr>
          <w:rFonts w:ascii="Times New Roman" w:hAnsi="Times New Roman" w:cs="Times New Roman"/>
          <w:sz w:val="24"/>
          <w:szCs w:val="24"/>
        </w:rPr>
        <w:t>i</w:t>
      </w:r>
    </w:p>
    <w:p w14:paraId="732B02C1" w14:textId="265FFCBA" w:rsidR="007A30C0" w:rsidRPr="003C1549" w:rsidRDefault="00C20DC7" w:rsidP="005365A2">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L</w:t>
      </w:r>
      <w:r w:rsidR="007A30C0" w:rsidRPr="003C1549">
        <w:rPr>
          <w:rFonts w:ascii="Times New Roman" w:hAnsi="Times New Roman" w:cs="Times New Roman"/>
          <w:sz w:val="24"/>
          <w:szCs w:val="24"/>
        </w:rPr>
        <w:t xml:space="preserve">isa </w:t>
      </w:r>
      <w:r w:rsidR="00151B5A" w:rsidRPr="003C1549">
        <w:rPr>
          <w:rFonts w:ascii="Times New Roman" w:hAnsi="Times New Roman" w:cs="Times New Roman"/>
          <w:sz w:val="24"/>
          <w:szCs w:val="24"/>
        </w:rPr>
        <w:t>4</w:t>
      </w:r>
    </w:p>
    <w:p w14:paraId="45917499" w14:textId="77777777" w:rsidR="00B80D3A" w:rsidRPr="003C1549" w:rsidRDefault="00B80D3A" w:rsidP="005365A2">
      <w:pPr>
        <w:spacing w:after="0" w:line="240" w:lineRule="auto"/>
        <w:jc w:val="right"/>
        <w:rPr>
          <w:rFonts w:ascii="Times New Roman" w:hAnsi="Times New Roman" w:cs="Times New Roman"/>
          <w:sz w:val="24"/>
          <w:szCs w:val="24"/>
        </w:rPr>
      </w:pPr>
    </w:p>
    <w:p w14:paraId="573C9D3B" w14:textId="77777777" w:rsidR="00B80D3A" w:rsidRPr="003C1549" w:rsidRDefault="00B80D3A" w:rsidP="006B4EE5">
      <w:pPr>
        <w:pStyle w:val="a"/>
        <w:widowControl/>
        <w:jc w:val="right"/>
      </w:pPr>
      <w:r w:rsidRPr="003C1549">
        <w:t>KAVAND</w:t>
      </w:r>
    </w:p>
    <w:p w14:paraId="4B68B327" w14:textId="77777777" w:rsidR="00B80D3A" w:rsidRPr="003C1549" w:rsidRDefault="00B80D3A" w:rsidP="006B4EE5">
      <w:pPr>
        <w:pStyle w:val="a"/>
        <w:widowControl/>
        <w:jc w:val="right"/>
      </w:pPr>
      <w:r w:rsidRPr="003C1549">
        <w:t>16.05.2024</w:t>
      </w:r>
    </w:p>
    <w:p w14:paraId="23D59818" w14:textId="77777777" w:rsidR="00B80D3A" w:rsidRPr="003C1549" w:rsidRDefault="00B80D3A" w:rsidP="005365A2">
      <w:pPr>
        <w:spacing w:after="0" w:line="240" w:lineRule="auto"/>
        <w:jc w:val="right"/>
        <w:rPr>
          <w:rFonts w:ascii="Times New Roman" w:hAnsi="Times New Roman" w:cs="Times New Roman"/>
          <w:sz w:val="24"/>
          <w:szCs w:val="24"/>
        </w:rPr>
      </w:pPr>
    </w:p>
    <w:p w14:paraId="34241F48" w14:textId="77777777" w:rsidR="00007506" w:rsidRPr="003C1549" w:rsidRDefault="00007506" w:rsidP="006B4EE5">
      <w:pPr>
        <w:pStyle w:val="a"/>
        <w:widowControl/>
        <w:ind w:left="5670" w:hanging="5670"/>
        <w:jc w:val="both"/>
      </w:pPr>
    </w:p>
    <w:p w14:paraId="64DEAFED" w14:textId="16038890" w:rsidR="00C20DC7" w:rsidRPr="003C1549" w:rsidRDefault="00C20DC7">
      <w:pPr>
        <w:pStyle w:val="paragraph"/>
        <w:spacing w:beforeAutospacing="0" w:after="0" w:afterAutospacing="0" w:line="240" w:lineRule="auto"/>
        <w:jc w:val="center"/>
        <w:textAlignment w:val="baseline"/>
        <w:rPr>
          <w:rStyle w:val="normaltextrun"/>
          <w:rFonts w:eastAsia="Lucida Sans Unicode"/>
          <w:b/>
          <w:bCs/>
        </w:rPr>
      </w:pPr>
      <w:bookmarkStart w:id="51" w:name="_Hlk155471457"/>
      <w:r w:rsidRPr="003C1549">
        <w:rPr>
          <w:rStyle w:val="normaltextrun"/>
          <w:rFonts w:eastAsia="Lucida Sans Unicode"/>
          <w:b/>
          <w:bCs/>
        </w:rPr>
        <w:t>VABARIIGI VALITSUS</w:t>
      </w:r>
    </w:p>
    <w:p w14:paraId="3148C8FB" w14:textId="023D175A" w:rsidR="00C20DC7" w:rsidRPr="003C1549" w:rsidRDefault="00C20DC7">
      <w:pPr>
        <w:pStyle w:val="paragraph"/>
        <w:spacing w:beforeAutospacing="0" w:after="0" w:afterAutospacing="0" w:line="240" w:lineRule="auto"/>
        <w:jc w:val="center"/>
        <w:textAlignment w:val="baseline"/>
        <w:rPr>
          <w:rStyle w:val="normaltextrun"/>
          <w:rFonts w:eastAsia="Lucida Sans Unicode"/>
          <w:b/>
          <w:bCs/>
        </w:rPr>
      </w:pPr>
      <w:r w:rsidRPr="003C1549">
        <w:rPr>
          <w:rStyle w:val="normaltextrun"/>
          <w:rFonts w:eastAsia="Lucida Sans Unicode"/>
          <w:b/>
          <w:bCs/>
        </w:rPr>
        <w:t>MÄÄRUS</w:t>
      </w:r>
    </w:p>
    <w:p w14:paraId="60A54901" w14:textId="77777777" w:rsidR="00C20DC7" w:rsidRPr="003C1549" w:rsidRDefault="00C20DC7">
      <w:pPr>
        <w:pStyle w:val="paragraph"/>
        <w:spacing w:beforeAutospacing="0" w:after="0" w:afterAutospacing="0" w:line="240" w:lineRule="auto"/>
        <w:jc w:val="center"/>
        <w:textAlignment w:val="baseline"/>
        <w:rPr>
          <w:rStyle w:val="normaltextrun"/>
          <w:rFonts w:eastAsia="Lucida Sans Unicode"/>
          <w:b/>
          <w:bCs/>
        </w:rPr>
      </w:pPr>
    </w:p>
    <w:p w14:paraId="261DC7AB" w14:textId="076B1E02" w:rsidR="00C20DC7" w:rsidRPr="003C1549" w:rsidRDefault="00D553C0" w:rsidP="00C20DC7">
      <w:pPr>
        <w:pStyle w:val="paragraph"/>
        <w:spacing w:beforeAutospacing="0" w:after="0" w:afterAutospacing="0" w:line="240" w:lineRule="auto"/>
        <w:textAlignment w:val="baseline"/>
        <w:rPr>
          <w:rStyle w:val="normaltextrun"/>
          <w:rFonts w:eastAsia="Lucida Sans Unicode"/>
          <w:b/>
          <w:bCs/>
        </w:rPr>
      </w:pPr>
      <w:r w:rsidRPr="003C1549">
        <w:rPr>
          <w:rStyle w:val="normaltextrun"/>
          <w:rFonts w:eastAsia="Lucida Sans Unicode"/>
          <w:b/>
          <w:bCs/>
        </w:rPr>
        <w:t>Vabariigi Valitsuse 01.12.2016 määruse nr 134</w:t>
      </w:r>
    </w:p>
    <w:p w14:paraId="11B77575" w14:textId="77777777" w:rsidR="00C20DC7" w:rsidRPr="003C1549" w:rsidRDefault="00D553C0" w:rsidP="00C20DC7">
      <w:pPr>
        <w:pStyle w:val="paragraph"/>
        <w:spacing w:beforeAutospacing="0" w:after="0" w:afterAutospacing="0" w:line="240" w:lineRule="auto"/>
        <w:textAlignment w:val="baseline"/>
        <w:rPr>
          <w:rStyle w:val="normaltextrun"/>
          <w:rFonts w:eastAsia="Lucida Sans Unicode"/>
          <w:b/>
          <w:bCs/>
        </w:rPr>
      </w:pPr>
      <w:r w:rsidRPr="003C1549">
        <w:rPr>
          <w:rStyle w:val="normaltextrun"/>
          <w:rFonts w:eastAsia="Lucida Sans Unicode"/>
          <w:b/>
          <w:bCs/>
        </w:rPr>
        <w:t xml:space="preserve"> „Kasvuhoonegaaside lubatud heitkoguse ühikutega</w:t>
      </w:r>
    </w:p>
    <w:p w14:paraId="1E6DC492" w14:textId="66877736" w:rsidR="00D553C0" w:rsidRPr="003C1549" w:rsidRDefault="00D553C0" w:rsidP="00F219F8">
      <w:pPr>
        <w:pStyle w:val="paragraph"/>
        <w:spacing w:beforeAutospacing="0" w:after="0" w:afterAutospacing="0" w:line="240" w:lineRule="auto"/>
        <w:textAlignment w:val="baseline"/>
        <w:rPr>
          <w:rFonts w:ascii="Segoe UI" w:hAnsi="Segoe UI" w:cs="Segoe UI"/>
          <w:sz w:val="18"/>
          <w:szCs w:val="18"/>
        </w:rPr>
      </w:pPr>
      <w:r w:rsidRPr="003C1549">
        <w:rPr>
          <w:rStyle w:val="normaltextrun"/>
          <w:rFonts w:eastAsia="Lucida Sans Unicode"/>
          <w:b/>
          <w:bCs/>
        </w:rPr>
        <w:t xml:space="preserve"> kauplemise tegevusalade loetelu“ muutmine</w:t>
      </w:r>
    </w:p>
    <w:p w14:paraId="741AE030" w14:textId="6457C517" w:rsidR="00D553C0" w:rsidRPr="003C1549" w:rsidRDefault="00D553C0" w:rsidP="005365A2">
      <w:pPr>
        <w:pStyle w:val="paragraph"/>
        <w:spacing w:beforeAutospacing="0" w:after="0" w:afterAutospacing="0" w:line="240" w:lineRule="auto"/>
        <w:textAlignment w:val="baseline"/>
        <w:rPr>
          <w:rFonts w:ascii="Segoe UI" w:hAnsi="Segoe UI" w:cs="Segoe UI"/>
          <w:sz w:val="18"/>
          <w:szCs w:val="18"/>
        </w:rPr>
      </w:pPr>
    </w:p>
    <w:p w14:paraId="461798C2" w14:textId="1630E01F" w:rsidR="00D553C0" w:rsidRPr="003C1549" w:rsidRDefault="00D553C0" w:rsidP="005365A2">
      <w:pPr>
        <w:pStyle w:val="paragraph"/>
        <w:spacing w:beforeAutospacing="0" w:after="0" w:afterAutospacing="0" w:line="240" w:lineRule="auto"/>
        <w:textAlignment w:val="baseline"/>
        <w:rPr>
          <w:rFonts w:ascii="Segoe UI" w:hAnsi="Segoe UI" w:cs="Segoe UI"/>
          <w:sz w:val="18"/>
          <w:szCs w:val="18"/>
        </w:rPr>
      </w:pPr>
      <w:r w:rsidRPr="003C1549">
        <w:rPr>
          <w:rStyle w:val="normaltextrun"/>
          <w:rFonts w:eastAsia="Lucida Sans Unicode"/>
        </w:rPr>
        <w:t>Määrus kehtestatakse atmosfääriõhu kaitse seaduse § 155 lõike 1 alusel.</w:t>
      </w:r>
    </w:p>
    <w:p w14:paraId="5E505FE9" w14:textId="77777777" w:rsidR="008D77A7" w:rsidRPr="003C1549" w:rsidRDefault="008D77A7" w:rsidP="005365A2">
      <w:pPr>
        <w:pStyle w:val="paragraph"/>
        <w:spacing w:beforeAutospacing="0" w:after="0" w:afterAutospacing="0" w:line="240" w:lineRule="auto"/>
        <w:textAlignment w:val="baseline"/>
        <w:rPr>
          <w:rStyle w:val="normaltextrun"/>
          <w:rFonts w:eastAsia="Lucida Sans Unicode"/>
        </w:rPr>
      </w:pPr>
    </w:p>
    <w:p w14:paraId="124C261E" w14:textId="1C430034" w:rsidR="00D553C0" w:rsidRPr="003C1549" w:rsidRDefault="00D553C0" w:rsidP="005365A2">
      <w:pPr>
        <w:pStyle w:val="paragraph"/>
        <w:spacing w:beforeAutospacing="0" w:after="0" w:afterAutospacing="0" w:line="240" w:lineRule="auto"/>
        <w:textAlignment w:val="baseline"/>
        <w:rPr>
          <w:rStyle w:val="eop"/>
        </w:rPr>
      </w:pPr>
      <w:r w:rsidRPr="003C1549">
        <w:rPr>
          <w:rStyle w:val="normaltextrun"/>
          <w:rFonts w:eastAsia="Lucida Sans Unicode"/>
        </w:rPr>
        <w:t xml:space="preserve">Vabariigi Valitsuse 01.12.2016. a määruses nr 134 </w:t>
      </w:r>
      <w:r w:rsidR="00C20DC7" w:rsidRPr="003C1549">
        <w:rPr>
          <w:rStyle w:val="normaltextrun"/>
          <w:rFonts w:eastAsia="Lucida Sans Unicode"/>
        </w:rPr>
        <w:t>„</w:t>
      </w:r>
      <w:r w:rsidRPr="003C1549">
        <w:rPr>
          <w:rStyle w:val="normaltextrun"/>
          <w:rFonts w:eastAsia="Lucida Sans Unicode"/>
        </w:rPr>
        <w:t>Kasvuhoonegaaside lubatud heitkoguse ühikutega kauplemise süsteemi kuuluvate käitajate tegevusalade loetelu</w:t>
      </w:r>
      <w:r w:rsidR="00C20DC7" w:rsidRPr="003C1549">
        <w:rPr>
          <w:rStyle w:val="normaltextrun"/>
          <w:rFonts w:eastAsia="Lucida Sans Unicode"/>
        </w:rPr>
        <w:t>“</w:t>
      </w:r>
      <w:r w:rsidRPr="003C1549">
        <w:rPr>
          <w:rStyle w:val="normaltextrun"/>
          <w:rFonts w:eastAsia="Lucida Sans Unicode"/>
        </w:rPr>
        <w:t xml:space="preserve"> tehakse järgmised muudatused:</w:t>
      </w:r>
    </w:p>
    <w:p w14:paraId="6085E136" w14:textId="56B45762" w:rsidR="00D553C0" w:rsidRPr="003C1549" w:rsidRDefault="00D553C0" w:rsidP="005365A2">
      <w:pPr>
        <w:pStyle w:val="paragraph"/>
        <w:spacing w:beforeAutospacing="0" w:after="0" w:afterAutospacing="0" w:line="240" w:lineRule="auto"/>
        <w:textAlignment w:val="baseline"/>
        <w:rPr>
          <w:rStyle w:val="normaltextrun"/>
          <w:rFonts w:eastAsia="Lucida Sans Unicode"/>
          <w:b/>
          <w:bCs/>
        </w:rPr>
      </w:pPr>
    </w:p>
    <w:p w14:paraId="0E5F05FF" w14:textId="4665AF09" w:rsidR="00D553C0" w:rsidRPr="003C1549" w:rsidRDefault="00FC5168" w:rsidP="005365A2">
      <w:pPr>
        <w:pStyle w:val="paragraph"/>
        <w:spacing w:beforeAutospacing="0" w:after="0" w:afterAutospacing="0" w:line="240" w:lineRule="auto"/>
        <w:textAlignment w:val="baseline"/>
        <w:rPr>
          <w:rStyle w:val="eop"/>
        </w:rPr>
      </w:pPr>
      <w:r w:rsidRPr="003C1549">
        <w:rPr>
          <w:rStyle w:val="normaltextrun"/>
          <w:rFonts w:eastAsia="Lucida Sans Unicode"/>
          <w:b/>
          <w:bCs/>
        </w:rPr>
        <w:t>1</w:t>
      </w:r>
      <w:r w:rsidR="006A2391" w:rsidRPr="003C1549">
        <w:rPr>
          <w:rStyle w:val="normaltextrun"/>
          <w:rFonts w:eastAsia="Lucida Sans Unicode"/>
          <w:b/>
          <w:bCs/>
        </w:rPr>
        <w:t>)</w:t>
      </w:r>
      <w:r w:rsidR="006A2391" w:rsidRPr="003C1549">
        <w:rPr>
          <w:rStyle w:val="normaltextrun"/>
          <w:rFonts w:eastAsia="Lucida Sans Unicode"/>
        </w:rPr>
        <w:t xml:space="preserve"> </w:t>
      </w:r>
      <w:r w:rsidR="55EB3D70" w:rsidRPr="003C1549">
        <w:rPr>
          <w:rStyle w:val="normaltextrun"/>
          <w:rFonts w:eastAsia="Lucida Sans Unicode"/>
        </w:rPr>
        <w:t>paragrahvi 1 lõige 1 sõnastatakse järgmiselt:</w:t>
      </w:r>
    </w:p>
    <w:bookmarkEnd w:id="51"/>
    <w:p w14:paraId="6E75CAD8" w14:textId="585F560C" w:rsidR="00D553C0" w:rsidRPr="003C1549" w:rsidRDefault="00A22306" w:rsidP="005365A2">
      <w:pPr>
        <w:pStyle w:val="paragraph"/>
        <w:spacing w:beforeAutospacing="0" w:after="0" w:afterAutospacing="0" w:line="240" w:lineRule="auto"/>
        <w:jc w:val="both"/>
        <w:textAlignment w:val="baseline"/>
        <w:rPr>
          <w:rFonts w:ascii="Segoe UI" w:hAnsi="Segoe UI" w:cs="Segoe UI"/>
          <w:sz w:val="18"/>
          <w:szCs w:val="18"/>
        </w:rPr>
      </w:pPr>
      <w:r w:rsidRPr="003C1549">
        <w:rPr>
          <w:rStyle w:val="normaltextrun"/>
          <w:rFonts w:eastAsia="Lucida Sans Unicode"/>
        </w:rPr>
        <w:t>„</w:t>
      </w:r>
      <w:r w:rsidR="00D553C0" w:rsidRPr="003C1549">
        <w:rPr>
          <w:rStyle w:val="normaltextrun"/>
          <w:rFonts w:eastAsia="Lucida Sans Unicode"/>
        </w:rPr>
        <w:t>(1) Määrusega loetletakse:</w:t>
      </w:r>
    </w:p>
    <w:p w14:paraId="2DB5E17D" w14:textId="52C0FAF0" w:rsidR="35241C0E" w:rsidRPr="003C1549" w:rsidRDefault="6C20FCDC" w:rsidP="005365A2">
      <w:pPr>
        <w:pStyle w:val="paragraph"/>
        <w:spacing w:beforeAutospacing="0" w:after="0" w:afterAutospacing="0" w:line="240" w:lineRule="auto"/>
        <w:jc w:val="both"/>
        <w:rPr>
          <w:rStyle w:val="eop"/>
        </w:rPr>
      </w:pPr>
      <w:r w:rsidRPr="003C1549">
        <w:rPr>
          <w:rStyle w:val="normaltextrun"/>
          <w:rFonts w:eastAsia="Lucida Sans Unicode"/>
        </w:rPr>
        <w:t xml:space="preserve">1) </w:t>
      </w:r>
      <w:r w:rsidR="6FD1A004" w:rsidRPr="003C1549">
        <w:rPr>
          <w:rStyle w:val="eop"/>
        </w:rPr>
        <w:t>tegevusalad, millel tegutsevad paikse</w:t>
      </w:r>
      <w:r w:rsidR="00EA002B" w:rsidRPr="003C1549">
        <w:rPr>
          <w:rStyle w:val="eop"/>
        </w:rPr>
        <w:t>te</w:t>
      </w:r>
      <w:r w:rsidR="6FD1A004" w:rsidRPr="003C1549">
        <w:rPr>
          <w:rStyle w:val="eop"/>
        </w:rPr>
        <w:t xml:space="preserve"> heitallika</w:t>
      </w:r>
      <w:r w:rsidR="00EA002B" w:rsidRPr="003C1549">
        <w:rPr>
          <w:rStyle w:val="eop"/>
        </w:rPr>
        <w:t>te</w:t>
      </w:r>
      <w:r w:rsidR="6FD1A004" w:rsidRPr="003C1549">
        <w:rPr>
          <w:rStyle w:val="eop"/>
        </w:rPr>
        <w:t xml:space="preserve"> käitajad, õhusõiduki käitajad või laeva</w:t>
      </w:r>
      <w:r w:rsidR="00EA002B" w:rsidRPr="003C1549">
        <w:rPr>
          <w:rStyle w:val="eop"/>
        </w:rPr>
        <w:t>ndus</w:t>
      </w:r>
      <w:r w:rsidR="6FD1A004" w:rsidRPr="003C1549">
        <w:rPr>
          <w:rStyle w:val="eop"/>
        </w:rPr>
        <w:t xml:space="preserve">ettevõtjad on kohustatud osalema kasvuhoonegaaside lubatud heitkoguse ühikutega kauplemise süsteemis (edaspidi </w:t>
      </w:r>
      <w:r w:rsidR="6FD1A004" w:rsidRPr="003C1549">
        <w:rPr>
          <w:rStyle w:val="eop"/>
          <w:i/>
          <w:iCs/>
        </w:rPr>
        <w:t>esimene kauplemissüsteem</w:t>
      </w:r>
      <w:r w:rsidR="6FD1A004" w:rsidRPr="003C1549">
        <w:rPr>
          <w:rStyle w:val="eop"/>
        </w:rPr>
        <w:t xml:space="preserve">), sealhulgas tegevusalad, millel tegutsevatel paiksete heiteallikate käitajatel peab olema keskkonnaluba või keskkonnakompleksluba kauplemissüsteemis osalemiseks (edaspidi </w:t>
      </w:r>
      <w:r w:rsidR="5EDC7565" w:rsidRPr="003C1549">
        <w:rPr>
          <w:rStyle w:val="eop"/>
        </w:rPr>
        <w:t xml:space="preserve">esimese </w:t>
      </w:r>
      <w:r w:rsidR="6FD1A004" w:rsidRPr="003C1549">
        <w:rPr>
          <w:rStyle w:val="eop"/>
          <w:i/>
          <w:iCs/>
        </w:rPr>
        <w:t>kauplemissüsteemi luba</w:t>
      </w:r>
      <w:r w:rsidR="6FD1A004" w:rsidRPr="003C1549">
        <w:rPr>
          <w:rStyle w:val="eop"/>
        </w:rPr>
        <w:t>)</w:t>
      </w:r>
      <w:r w:rsidR="00C20DC7" w:rsidRPr="003C1549">
        <w:rPr>
          <w:rStyle w:val="eop"/>
        </w:rPr>
        <w:t>“</w:t>
      </w:r>
      <w:r w:rsidR="6FD1A004" w:rsidRPr="003C1549">
        <w:rPr>
          <w:rStyle w:val="eop"/>
        </w:rPr>
        <w:t>;</w:t>
      </w:r>
    </w:p>
    <w:p w14:paraId="7F7F543F" w14:textId="5FCE48B7" w:rsidR="02F6358D" w:rsidRPr="003C1549" w:rsidRDefault="02F6358D" w:rsidP="005365A2">
      <w:pPr>
        <w:pStyle w:val="paragraph"/>
        <w:spacing w:beforeAutospacing="0" w:after="0" w:afterAutospacing="0" w:line="240" w:lineRule="auto"/>
        <w:jc w:val="both"/>
        <w:rPr>
          <w:rStyle w:val="eop"/>
        </w:rPr>
      </w:pPr>
    </w:p>
    <w:p w14:paraId="2306D320" w14:textId="144451AC" w:rsidR="7B4E1A91" w:rsidRPr="003C1549" w:rsidRDefault="00FC5168" w:rsidP="005365A2">
      <w:pPr>
        <w:pStyle w:val="paragraph"/>
        <w:spacing w:beforeAutospacing="0" w:after="0" w:afterAutospacing="0" w:line="240" w:lineRule="auto"/>
        <w:rPr>
          <w:rStyle w:val="eop"/>
        </w:rPr>
      </w:pPr>
      <w:r w:rsidRPr="003C1549">
        <w:rPr>
          <w:rStyle w:val="normaltextrun"/>
          <w:rFonts w:eastAsia="Lucida Sans Unicode"/>
          <w:b/>
          <w:bCs/>
        </w:rPr>
        <w:t>2</w:t>
      </w:r>
      <w:r w:rsidR="2184C799" w:rsidRPr="003C1549">
        <w:rPr>
          <w:rStyle w:val="normaltextrun"/>
          <w:rFonts w:eastAsia="Lucida Sans Unicode"/>
          <w:b/>
          <w:bCs/>
        </w:rPr>
        <w:t xml:space="preserve">) </w:t>
      </w:r>
      <w:r w:rsidR="2184C799" w:rsidRPr="003C1549">
        <w:rPr>
          <w:rStyle w:val="normaltextrun"/>
          <w:rFonts w:eastAsia="Lucida Sans Unicode"/>
        </w:rPr>
        <w:t xml:space="preserve">paragrahvi 1 täiendatakse lõikega </w:t>
      </w:r>
      <w:r w:rsidR="2184C799" w:rsidRPr="003C1549">
        <w:rPr>
          <w:rStyle w:val="normaltextrun"/>
          <w:rFonts w:eastAsia="Lucida Sans Unicode"/>
          <w:color w:val="202020"/>
        </w:rPr>
        <w:t>1</w:t>
      </w:r>
      <w:r w:rsidR="2184C799" w:rsidRPr="003C1549">
        <w:rPr>
          <w:rStyle w:val="normaltextrun"/>
          <w:rFonts w:eastAsia="Lucida Sans Unicode"/>
          <w:color w:val="202020"/>
          <w:sz w:val="19"/>
          <w:szCs w:val="19"/>
          <w:vertAlign w:val="superscript"/>
        </w:rPr>
        <w:t>1</w:t>
      </w:r>
      <w:r w:rsidR="2184C799" w:rsidRPr="003C1549">
        <w:rPr>
          <w:rStyle w:val="normaltextrun"/>
          <w:rFonts w:eastAsia="Lucida Sans Unicode"/>
        </w:rPr>
        <w:t xml:space="preserve"> järgmise</w:t>
      </w:r>
      <w:r w:rsidR="00C20DC7" w:rsidRPr="003C1549">
        <w:rPr>
          <w:rStyle w:val="normaltextrun"/>
          <w:rFonts w:eastAsia="Lucida Sans Unicode"/>
        </w:rPr>
        <w:t>s sõnastuses</w:t>
      </w:r>
      <w:r w:rsidR="2184C799" w:rsidRPr="003C1549">
        <w:rPr>
          <w:rStyle w:val="normaltextrun"/>
          <w:rFonts w:eastAsia="Lucida Sans Unicode"/>
        </w:rPr>
        <w:t>:</w:t>
      </w:r>
    </w:p>
    <w:p w14:paraId="636A5EC8" w14:textId="50ECFEC7" w:rsidR="61AEBD90" w:rsidRPr="003C1549" w:rsidRDefault="0D6A1D52" w:rsidP="005365A2">
      <w:pPr>
        <w:pStyle w:val="paragraph"/>
        <w:spacing w:beforeAutospacing="0" w:after="0" w:afterAutospacing="0" w:line="240" w:lineRule="auto"/>
        <w:jc w:val="both"/>
        <w:rPr>
          <w:rStyle w:val="eop"/>
          <w:rFonts w:asciiTheme="minorHAnsi" w:eastAsiaTheme="minorHAnsi" w:hAnsiTheme="minorHAnsi" w:cstheme="minorBidi"/>
          <w:sz w:val="22"/>
          <w:szCs w:val="22"/>
          <w:lang w:eastAsia="en-US"/>
        </w:rPr>
      </w:pPr>
      <w:r w:rsidRPr="003C1549">
        <w:rPr>
          <w:rStyle w:val="eop"/>
        </w:rPr>
        <w:t>(</w:t>
      </w:r>
      <w:r w:rsidRPr="003C1549">
        <w:rPr>
          <w:rStyle w:val="normaltextrun"/>
          <w:rFonts w:eastAsia="Lucida Sans Unicode"/>
          <w:color w:val="202020"/>
        </w:rPr>
        <w:t>1</w:t>
      </w:r>
      <w:r w:rsidRPr="003C1549">
        <w:rPr>
          <w:rStyle w:val="normaltextrun"/>
          <w:rFonts w:eastAsia="Lucida Sans Unicode"/>
          <w:color w:val="202020"/>
          <w:sz w:val="19"/>
          <w:szCs w:val="19"/>
          <w:vertAlign w:val="superscript"/>
        </w:rPr>
        <w:t>1</w:t>
      </w:r>
      <w:r w:rsidRPr="003C1549">
        <w:rPr>
          <w:rStyle w:val="eop"/>
        </w:rPr>
        <w:t xml:space="preserve">) Alates 2024. aasta 1. jaanuarist kehtivad atmosfääriõhu kaitse seaduse § 166 </w:t>
      </w:r>
      <w:r w:rsidR="2D79C08D" w:rsidRPr="003C1549">
        <w:rPr>
          <w:rStyle w:val="eop"/>
        </w:rPr>
        <w:t>lõiked 4, 6</w:t>
      </w:r>
      <w:r w:rsidR="00E9354C" w:rsidRPr="003C1549">
        <w:rPr>
          <w:rStyle w:val="eop"/>
        </w:rPr>
        <w:t xml:space="preserve"> ja</w:t>
      </w:r>
      <w:r w:rsidR="2D79C08D" w:rsidRPr="003C1549">
        <w:rPr>
          <w:rStyle w:val="eop"/>
        </w:rPr>
        <w:t xml:space="preserve"> 7 </w:t>
      </w:r>
      <w:r w:rsidRPr="003C1549">
        <w:rPr>
          <w:rStyle w:val="eop"/>
        </w:rPr>
        <w:t>ja § 167 ka käitist</w:t>
      </w:r>
      <w:r w:rsidR="314C1FF6" w:rsidRPr="003C1549">
        <w:rPr>
          <w:rStyle w:val="eop"/>
        </w:rPr>
        <w:t>ele</w:t>
      </w:r>
      <w:r w:rsidRPr="003C1549">
        <w:rPr>
          <w:rStyle w:val="eop"/>
        </w:rPr>
        <w:t>, mille tegevusala on kütuste põletamine olmejäätmete põletamise käitistes, mille summaarne nimisoojusvõimsus on üle 20 MW.“</w:t>
      </w:r>
      <w:r w:rsidR="00C20DC7" w:rsidRPr="003C1549">
        <w:rPr>
          <w:rStyle w:val="eop"/>
        </w:rPr>
        <w:t>;</w:t>
      </w:r>
    </w:p>
    <w:p w14:paraId="0F6379E4" w14:textId="2E5CE16F" w:rsidR="102AA7C9" w:rsidRPr="003C1549" w:rsidRDefault="102AA7C9" w:rsidP="005365A2">
      <w:pPr>
        <w:pStyle w:val="paragraph"/>
        <w:spacing w:beforeAutospacing="0" w:after="0" w:afterAutospacing="0" w:line="240" w:lineRule="auto"/>
        <w:rPr>
          <w:rStyle w:val="eop"/>
        </w:rPr>
      </w:pPr>
    </w:p>
    <w:p w14:paraId="4B304386" w14:textId="1BFDEDA2" w:rsidR="35241C0E" w:rsidRPr="003C1549" w:rsidRDefault="00FC5168" w:rsidP="005365A2">
      <w:pPr>
        <w:pStyle w:val="paragraph"/>
        <w:spacing w:beforeAutospacing="0" w:after="0" w:afterAutospacing="0" w:line="240" w:lineRule="auto"/>
        <w:rPr>
          <w:rFonts w:ascii="Segoe UI" w:hAnsi="Segoe UI" w:cs="Segoe UI"/>
          <w:sz w:val="18"/>
          <w:szCs w:val="18"/>
        </w:rPr>
      </w:pPr>
      <w:r w:rsidRPr="003C1549">
        <w:rPr>
          <w:rStyle w:val="normaltextrun"/>
          <w:rFonts w:eastAsia="Lucida Sans Unicode"/>
          <w:b/>
          <w:bCs/>
        </w:rPr>
        <w:t>3</w:t>
      </w:r>
      <w:r w:rsidR="6C20FCDC" w:rsidRPr="003C1549">
        <w:rPr>
          <w:rStyle w:val="normaltextrun"/>
          <w:rFonts w:eastAsia="Lucida Sans Unicode"/>
          <w:b/>
          <w:bCs/>
        </w:rPr>
        <w:t>)</w:t>
      </w:r>
      <w:r w:rsidR="6C20FCDC" w:rsidRPr="003C1549">
        <w:rPr>
          <w:rStyle w:val="normaltextrun"/>
          <w:rFonts w:eastAsia="Lucida Sans Unicode"/>
        </w:rPr>
        <w:t xml:space="preserve"> paragrahv 1 lõike 2 esimest lauset täiendatakse pärast sõna </w:t>
      </w:r>
      <w:r w:rsidR="00FB700E" w:rsidRPr="003C1549">
        <w:rPr>
          <w:rStyle w:val="normaltextrun"/>
          <w:rFonts w:eastAsia="Lucida Sans Unicode"/>
        </w:rPr>
        <w:t>„</w:t>
      </w:r>
      <w:r w:rsidR="6C20FCDC" w:rsidRPr="003C1549">
        <w:rPr>
          <w:rStyle w:val="normaltextrun"/>
          <w:rFonts w:eastAsia="Lucida Sans Unicode"/>
        </w:rPr>
        <w:t>biomassi</w:t>
      </w:r>
      <w:r w:rsidR="00FB700E" w:rsidRPr="003C1549">
        <w:rPr>
          <w:rStyle w:val="normaltextrun"/>
          <w:rFonts w:eastAsia="Lucida Sans Unicode"/>
        </w:rPr>
        <w:t>“</w:t>
      </w:r>
      <w:r w:rsidR="6C20FCDC" w:rsidRPr="003C1549">
        <w:rPr>
          <w:rStyle w:val="normaltextrun"/>
          <w:rFonts w:eastAsia="Lucida Sans Unicode"/>
        </w:rPr>
        <w:t xml:space="preserve"> tekstiosaga </w:t>
      </w:r>
      <w:r w:rsidR="00FB700E" w:rsidRPr="003C1549">
        <w:rPr>
          <w:rStyle w:val="normaltextrun"/>
          <w:rFonts w:eastAsia="Lucida Sans Unicode"/>
        </w:rPr>
        <w:t>„</w:t>
      </w:r>
      <w:r w:rsidR="6C20FCDC" w:rsidRPr="003C1549">
        <w:rPr>
          <w:rStyle w:val="normaltextrun"/>
          <w:rFonts w:eastAsia="Lucida Sans Unicode"/>
        </w:rPr>
        <w:t>mis vastab säästlikkuse kriteeriumitele energiamajanduse korralduse seaduse § 32</w:t>
      </w:r>
      <w:r w:rsidR="6C20FCDC" w:rsidRPr="003C1549">
        <w:rPr>
          <w:rStyle w:val="normaltextrun"/>
          <w:rFonts w:eastAsia="Lucida Sans Unicode"/>
          <w:sz w:val="19"/>
          <w:szCs w:val="19"/>
          <w:vertAlign w:val="superscript"/>
        </w:rPr>
        <w:t>3</w:t>
      </w:r>
      <w:r w:rsidR="6C20FCDC" w:rsidRPr="003C1549">
        <w:rPr>
          <w:rStyle w:val="normaltextrun"/>
          <w:rFonts w:eastAsia="Lucida Sans Unicode"/>
        </w:rPr>
        <w:t xml:space="preserve"> </w:t>
      </w:r>
      <w:r w:rsidR="00FB700E" w:rsidRPr="003C1549">
        <w:rPr>
          <w:rStyle w:val="normaltextrun"/>
          <w:rFonts w:eastAsia="Lucida Sans Unicode"/>
        </w:rPr>
        <w:t>järgi</w:t>
      </w:r>
      <w:r w:rsidR="58F36D96" w:rsidRPr="003C1549">
        <w:rPr>
          <w:rStyle w:val="normaltextrun"/>
          <w:rFonts w:eastAsia="Lucida Sans Unicode"/>
        </w:rPr>
        <w:t xml:space="preserve"> ja mis moodustab üle 95% kasvuhoonegaaside </w:t>
      </w:r>
      <w:r w:rsidR="589E73CB" w:rsidRPr="003C1549">
        <w:rPr>
          <w:rStyle w:val="normaltextrun"/>
          <w:rFonts w:eastAsia="Lucida Sans Unicode"/>
        </w:rPr>
        <w:t xml:space="preserve">käitise </w:t>
      </w:r>
      <w:r w:rsidR="58F36D96" w:rsidRPr="003C1549">
        <w:rPr>
          <w:rStyle w:val="normaltextrun"/>
          <w:rFonts w:eastAsia="Lucida Sans Unicode"/>
        </w:rPr>
        <w:t>keskmisest koguheitest</w:t>
      </w:r>
      <w:r w:rsidR="00F870B0" w:rsidRPr="003C1549">
        <w:rPr>
          <w:rStyle w:val="normaltextrun"/>
          <w:rFonts w:eastAsia="Lucida Sans Unicode"/>
        </w:rPr>
        <w:t xml:space="preserve"> Euroopa Parlamendi ja nõukogu direktiivi (EL) 2003/87  artikli 11 lõike 1 teises lõigus toodud perioodil</w:t>
      </w:r>
      <w:r w:rsidR="6C20FCDC" w:rsidRPr="003C1549">
        <w:rPr>
          <w:rStyle w:val="normaltextrun"/>
          <w:rFonts w:eastAsia="Lucida Sans Unicode"/>
        </w:rPr>
        <w:t>.</w:t>
      </w:r>
      <w:r w:rsidR="00FB700E" w:rsidRPr="003C1549">
        <w:rPr>
          <w:rStyle w:val="normaltextrun"/>
          <w:rFonts w:eastAsia="Lucida Sans Unicode"/>
        </w:rPr>
        <w:t>“</w:t>
      </w:r>
      <w:r w:rsidR="6C20FCDC" w:rsidRPr="003C1549">
        <w:rPr>
          <w:rStyle w:val="normaltextrun"/>
          <w:rFonts w:eastAsia="Lucida Sans Unicode"/>
        </w:rPr>
        <w:t>;</w:t>
      </w:r>
    </w:p>
    <w:p w14:paraId="46206EAA" w14:textId="5F7AEFEE" w:rsidR="00A22306" w:rsidRPr="003C1549" w:rsidRDefault="00A22306" w:rsidP="005365A2">
      <w:pPr>
        <w:pStyle w:val="paragraph"/>
        <w:spacing w:beforeAutospacing="0" w:after="0" w:afterAutospacing="0" w:line="240" w:lineRule="auto"/>
        <w:textAlignment w:val="baseline"/>
        <w:rPr>
          <w:rStyle w:val="normaltextrun"/>
          <w:rFonts w:eastAsia="Lucida Sans Unicode"/>
        </w:rPr>
      </w:pPr>
    </w:p>
    <w:p w14:paraId="04B253A4" w14:textId="77921187" w:rsidR="00D553C0" w:rsidRPr="003C1549" w:rsidRDefault="00FC5168" w:rsidP="005365A2">
      <w:pPr>
        <w:pStyle w:val="paragraph"/>
        <w:spacing w:beforeAutospacing="0" w:after="0" w:afterAutospacing="0" w:line="240" w:lineRule="auto"/>
        <w:textAlignment w:val="baseline"/>
        <w:rPr>
          <w:rStyle w:val="eop"/>
        </w:rPr>
      </w:pPr>
      <w:r w:rsidRPr="003C1549">
        <w:rPr>
          <w:rStyle w:val="normaltextrun"/>
          <w:rFonts w:eastAsia="Lucida Sans Unicode"/>
          <w:b/>
          <w:bCs/>
        </w:rPr>
        <w:t>4</w:t>
      </w:r>
      <w:r w:rsidR="2368E1D9" w:rsidRPr="003C1549">
        <w:rPr>
          <w:rStyle w:val="normaltextrun"/>
          <w:rFonts w:eastAsia="Lucida Sans Unicode"/>
          <w:b/>
          <w:bCs/>
        </w:rPr>
        <w:t xml:space="preserve">) </w:t>
      </w:r>
      <w:r w:rsidR="2368E1D9" w:rsidRPr="003C1549">
        <w:rPr>
          <w:rStyle w:val="normaltextrun"/>
          <w:rFonts w:eastAsia="Lucida Sans Unicode"/>
        </w:rPr>
        <w:t>paragrahv 2 sõnastatakse järgmiselt:</w:t>
      </w:r>
      <w:r w:rsidR="2368E1D9" w:rsidRPr="003C1549">
        <w:rPr>
          <w:rStyle w:val="eop"/>
        </w:rPr>
        <w:t> </w:t>
      </w:r>
    </w:p>
    <w:p w14:paraId="4A78E34D" w14:textId="77777777" w:rsidR="00A22306" w:rsidRPr="003C1549" w:rsidRDefault="00A22306" w:rsidP="005365A2">
      <w:pPr>
        <w:pStyle w:val="paragraph"/>
        <w:spacing w:beforeAutospacing="0" w:after="0" w:afterAutospacing="0" w:line="240" w:lineRule="auto"/>
        <w:textAlignment w:val="baseline"/>
        <w:rPr>
          <w:rFonts w:ascii="Segoe UI" w:hAnsi="Segoe UI" w:cs="Segoe UI"/>
          <w:sz w:val="18"/>
          <w:szCs w:val="18"/>
        </w:rPr>
      </w:pPr>
    </w:p>
    <w:p w14:paraId="483F6B35" w14:textId="0C68DE6F" w:rsidR="00D553C0" w:rsidRPr="003C1549" w:rsidRDefault="35241C0E" w:rsidP="005365A2">
      <w:pPr>
        <w:pStyle w:val="paragraph"/>
        <w:shd w:val="clear" w:color="auto" w:fill="FFFFFF" w:themeFill="background1"/>
        <w:spacing w:beforeAutospacing="0" w:after="0" w:afterAutospacing="0" w:line="240" w:lineRule="auto"/>
        <w:textAlignment w:val="baseline"/>
        <w:rPr>
          <w:rFonts w:ascii="Segoe UI" w:hAnsi="Segoe UI" w:cs="Segoe UI"/>
          <w:sz w:val="18"/>
          <w:szCs w:val="18"/>
        </w:rPr>
      </w:pPr>
      <w:r w:rsidRPr="003C1549">
        <w:rPr>
          <w:rStyle w:val="normaltextrun"/>
          <w:rFonts w:eastAsia="Lucida Sans Unicode"/>
          <w:b/>
          <w:bCs/>
          <w:color w:val="000000" w:themeColor="text1"/>
        </w:rPr>
        <w:t>„§ 2.</w:t>
      </w:r>
      <w:r w:rsidR="008D77A7" w:rsidRPr="003C1549">
        <w:rPr>
          <w:rStyle w:val="normaltextrun"/>
          <w:rFonts w:eastAsia="Lucida Sans Unicode"/>
          <w:b/>
          <w:bCs/>
          <w:color w:val="0061AA"/>
        </w:rPr>
        <w:t xml:space="preserve"> </w:t>
      </w:r>
      <w:r w:rsidRPr="003C1549">
        <w:rPr>
          <w:rStyle w:val="normaltextrun"/>
          <w:rFonts w:eastAsia="Lucida Sans Unicode"/>
          <w:b/>
          <w:bCs/>
          <w:color w:val="000000" w:themeColor="text1"/>
        </w:rPr>
        <w:t>Paiksete heiteallikate käitajate tegevusalade loetelu</w:t>
      </w:r>
      <w:r w:rsidRPr="003C1549">
        <w:rPr>
          <w:rStyle w:val="eop"/>
          <w:color w:val="000000" w:themeColor="text1"/>
        </w:rPr>
        <w:t> </w:t>
      </w:r>
    </w:p>
    <w:p w14:paraId="4400A5AC" w14:textId="77777777" w:rsidR="00D553C0" w:rsidRPr="003C1549" w:rsidRDefault="00D553C0" w:rsidP="005365A2">
      <w:pPr>
        <w:pStyle w:val="paragraph"/>
        <w:shd w:val="clear" w:color="auto" w:fill="FFFFFF" w:themeFill="background1"/>
        <w:spacing w:beforeAutospacing="0" w:after="0" w:afterAutospacing="0" w:line="240" w:lineRule="auto"/>
        <w:textAlignment w:val="baseline"/>
        <w:rPr>
          <w:rFonts w:ascii="Segoe UI" w:hAnsi="Segoe UI" w:cs="Segoe UI"/>
          <w:sz w:val="18"/>
          <w:szCs w:val="18"/>
        </w:rPr>
      </w:pPr>
      <w:r w:rsidRPr="003C1549">
        <w:rPr>
          <w:rStyle w:val="eop"/>
          <w:color w:val="202020"/>
        </w:rPr>
        <w:t> </w:t>
      </w:r>
    </w:p>
    <w:p w14:paraId="67E09405" w14:textId="2EDC2A19" w:rsidR="00D553C0" w:rsidRPr="003C1549" w:rsidRDefault="648334FD" w:rsidP="005365A2">
      <w:pPr>
        <w:pStyle w:val="paragraph"/>
        <w:shd w:val="clear" w:color="auto" w:fill="FFFFFF" w:themeFill="background1"/>
        <w:spacing w:beforeAutospacing="0" w:after="0" w:afterAutospacing="0" w:line="240" w:lineRule="auto"/>
        <w:jc w:val="both"/>
        <w:textAlignment w:val="baseline"/>
      </w:pPr>
      <w:r w:rsidRPr="003C1549">
        <w:rPr>
          <w:rStyle w:val="normaltextrun"/>
          <w:rFonts w:eastAsia="Lucida Sans Unicode"/>
          <w:color w:val="202020"/>
        </w:rPr>
        <w:t>(1) Paiksete heiteallikate käitajatel on kauplemissüsteemis osalemine kohustuslik, kui käitaja tegutseb ühel või mitmel järg</w:t>
      </w:r>
      <w:r w:rsidR="00FB700E" w:rsidRPr="003C1549">
        <w:rPr>
          <w:rStyle w:val="normaltextrun"/>
          <w:rFonts w:eastAsia="Lucida Sans Unicode"/>
          <w:color w:val="202020"/>
        </w:rPr>
        <w:t>misel</w:t>
      </w:r>
      <w:r w:rsidRPr="003C1549">
        <w:rPr>
          <w:rStyle w:val="normaltextrun"/>
          <w:rFonts w:eastAsia="Lucida Sans Unicode"/>
          <w:color w:val="202020"/>
        </w:rPr>
        <w:t xml:space="preserve"> tegevusalal:</w:t>
      </w:r>
    </w:p>
    <w:p w14:paraId="3E44D21B" w14:textId="29F77ED6" w:rsidR="00D553C0" w:rsidRPr="003C1549" w:rsidRDefault="648334F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1) üle 20 MW summaarse nimisoojusvõimsusega põletusseadmete, välja arvatud ohtlike või olmejäätmete põletustehaste käitamine</w:t>
      </w:r>
      <w:r w:rsidR="009C08B9" w:rsidRPr="003C1549">
        <w:rPr>
          <w:rStyle w:val="normaltextrun"/>
          <w:rFonts w:eastAsia="Lucida Sans Unicode"/>
          <w:color w:val="202020"/>
        </w:rPr>
        <w:t xml:space="preserve"> (süsinikdioksiid)</w:t>
      </w:r>
      <w:r w:rsidRPr="003C1549">
        <w:rPr>
          <w:rStyle w:val="normaltextrun"/>
          <w:rFonts w:eastAsia="Lucida Sans Unicode"/>
          <w:color w:val="202020"/>
        </w:rPr>
        <w:t>;</w:t>
      </w:r>
      <w:r w:rsidR="35241C0E" w:rsidRPr="003C1549">
        <w:br/>
      </w:r>
      <w:r w:rsidRPr="003C1549">
        <w:rPr>
          <w:rStyle w:val="normaltextrun"/>
          <w:rFonts w:eastAsia="Lucida Sans Unicode"/>
          <w:color w:val="202020"/>
        </w:rPr>
        <w:t>2) </w:t>
      </w:r>
      <w:r w:rsidR="065F7B44" w:rsidRPr="003C1549">
        <w:rPr>
          <w:rStyle w:val="normaltextrun"/>
          <w:rFonts w:eastAsia="Lucida Sans Unicode"/>
          <w:color w:val="202020"/>
        </w:rPr>
        <w:t xml:space="preserve">summaarse nimisoojusvõimsusega üle 20 MW </w:t>
      </w:r>
      <w:r w:rsidRPr="003C1549">
        <w:rPr>
          <w:rStyle w:val="normaltextrun"/>
          <w:rFonts w:eastAsia="Lucida Sans Unicode"/>
          <w:color w:val="202020"/>
        </w:rPr>
        <w:t>mineraalõlide rafineerimistehaste käitamine</w:t>
      </w:r>
      <w:r w:rsidR="217B1B39" w:rsidRPr="003C1549">
        <w:rPr>
          <w:rStyle w:val="normaltextrun"/>
          <w:rFonts w:eastAsia="Lucida Sans Unicode"/>
          <w:color w:val="202020"/>
        </w:rPr>
        <w:t xml:space="preserve"> (süsinikdioksiid)</w:t>
      </w:r>
      <w:r w:rsidRPr="003C1549">
        <w:rPr>
          <w:rStyle w:val="normaltextrun"/>
          <w:rFonts w:eastAsia="Lucida Sans Unicode"/>
          <w:color w:val="202020"/>
        </w:rPr>
        <w:t>;</w:t>
      </w:r>
      <w:r w:rsidR="35241C0E" w:rsidRPr="003C1549">
        <w:br/>
      </w:r>
      <w:r w:rsidRPr="003C1549">
        <w:rPr>
          <w:rStyle w:val="normaltextrun"/>
          <w:rFonts w:eastAsia="Lucida Sans Unicode"/>
          <w:color w:val="202020"/>
        </w:rPr>
        <w:t>3) koksiahjude käitamine</w:t>
      </w:r>
      <w:r w:rsidR="3D0DA0F9" w:rsidRPr="003C1549">
        <w:rPr>
          <w:rStyle w:val="normaltextrun"/>
          <w:rFonts w:eastAsia="Lucida Sans Unicode"/>
          <w:color w:val="202020"/>
        </w:rPr>
        <w:t xml:space="preserve"> (süsinikdioksiid)</w:t>
      </w:r>
      <w:r w:rsidR="47CCB0DD" w:rsidRPr="003C1549">
        <w:rPr>
          <w:rStyle w:val="normaltextrun"/>
          <w:rFonts w:eastAsia="Lucida Sans Unicode"/>
          <w:color w:val="202020"/>
        </w:rPr>
        <w:t>;</w:t>
      </w:r>
    </w:p>
    <w:p w14:paraId="713D3185" w14:textId="172C74B5" w:rsidR="00D553C0" w:rsidRPr="003C1549" w:rsidRDefault="460B668D" w:rsidP="005365A2">
      <w:pPr>
        <w:pStyle w:val="paragraph"/>
        <w:shd w:val="clear" w:color="auto" w:fill="FFFFFF" w:themeFill="background1"/>
        <w:spacing w:beforeAutospacing="0" w:after="0" w:afterAutospacing="0" w:line="240" w:lineRule="auto"/>
        <w:jc w:val="both"/>
        <w:textAlignment w:val="baseline"/>
      </w:pPr>
      <w:r w:rsidRPr="003C1549">
        <w:rPr>
          <w:rStyle w:val="normaltextrun"/>
          <w:rFonts w:eastAsia="Lucida Sans Unicode"/>
          <w:color w:val="202020"/>
        </w:rPr>
        <w:lastRenderedPageBreak/>
        <w:t>4) metallimaagi, sealhulgas sulfiidimaagi särdamis- või paagutamistehaste käitamine</w:t>
      </w:r>
      <w:r w:rsidR="01D35367"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53A1A1BE" w14:textId="16C9ABE4"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5) võimsusega üle 2,5 tonni tunnis raua või terasetootmise esmase või teisese sulatamise seadmete, sealhulgas pidevvaluseadmete käitamine</w:t>
      </w:r>
      <w:r w:rsidR="2AFC26BC"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7AC6DB8C" w14:textId="51D3FCA1"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6) raudmetallide, sealhulgas ferrosulamite tootmiseks või töötlemiseks üle 20 MW summaarse nimisoojusvõimsusega põletusseadmete käitamine</w:t>
      </w:r>
      <w:r w:rsidR="306050EB" w:rsidRPr="003C1549">
        <w:rPr>
          <w:rStyle w:val="normaltextrun"/>
          <w:rFonts w:eastAsia="Lucida Sans Unicode"/>
          <w:color w:val="202020"/>
        </w:rPr>
        <w:t xml:space="preserve"> (süsinikdioksiid)</w:t>
      </w:r>
      <w:r w:rsidRPr="003C1549">
        <w:rPr>
          <w:rStyle w:val="normaltextrun"/>
          <w:rFonts w:eastAsia="Lucida Sans Unicode"/>
          <w:color w:val="202020"/>
        </w:rPr>
        <w:t>. Töötlemine hõlmab muu hulgas valtsimispinke, järelsoojendeid, lõõmutusahje, sepikodasid, valukodasid, pindamist ja dekapeerimist;</w:t>
      </w:r>
    </w:p>
    <w:p w14:paraId="39E18EC8" w14:textId="4C8F8C2C"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7) primaaralumiiniumi või alumiiniumoksiidi tootmine</w:t>
      </w:r>
      <w:r w:rsidR="7F92F745" w:rsidRPr="003C1549">
        <w:rPr>
          <w:rStyle w:val="normaltextrun"/>
          <w:rFonts w:eastAsia="Lucida Sans Unicode"/>
          <w:color w:val="202020"/>
        </w:rPr>
        <w:t xml:space="preserve"> (süsinikdioksiid ja perfluorosüsivesinikud)</w:t>
      </w:r>
      <w:r w:rsidRPr="003C1549">
        <w:rPr>
          <w:rStyle w:val="normaltextrun"/>
          <w:rFonts w:eastAsia="Lucida Sans Unicode"/>
          <w:color w:val="202020"/>
        </w:rPr>
        <w:t>;</w:t>
      </w:r>
    </w:p>
    <w:p w14:paraId="1D2F717D" w14:textId="3A014C1A"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8) alumiiniumi teiseseks tootmiseks üle 20 MW summaarse nimisoojusvõimsusega põletusseadmete käitamine</w:t>
      </w:r>
      <w:r w:rsidR="794B18B6"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4021924A" w14:textId="5ED14C4C"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9) värviliste metallide tootmiseks või töötlemiseks, sealhulgas sulamite tootmiseks, puhastamiseks ja valamiseks üle 20 MW summaarse nimisoojusvõimsusega põletusseadmete käitamine, võttes arvesse kõnealuse tootmisprotsessi kõiki võimsusi, kaasa arvatud kütused redutseerijatena</w:t>
      </w:r>
      <w:r w:rsidR="339D70A8"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62F5FE77" w14:textId="1E68EB0F"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10) tsemendiklinkri tootmine pöördahjudes tootmisvõimsusega üle 500 tonni ööpäevas või teistes põletusahjudes tootmisvõimsusega üle 50 tonni ööpäevas</w:t>
      </w:r>
      <w:r w:rsidR="1ABDD137"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1230166A" w14:textId="3A0E640F"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11) lubja tootmine või dolomiidi ja magnesiidi kaltsineerimine pöördahjudes või teistes põletusahjudes tootmisvõimsusega üle 50 tonni ööpäevas</w:t>
      </w:r>
      <w:r w:rsidR="275C9F62"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59D8ABA9" w14:textId="55216379"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12) klaasi, sealhulgas klaaskiudu tootvate käitiste käitamine, kui sulatamisvõimsus on üle 20 tonni päevas</w:t>
      </w:r>
      <w:r w:rsidR="366DB725"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683E535A" w14:textId="7CF1F27E"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13) põletamise teel keraamikatooteid, katusekive, telliseid, tulekindlaid telliseid, peenkeraamikat või portselani valmistavate käitiste käitamine, kui tootmisvõimsus on üle 75 tonni ööpäevas</w:t>
      </w:r>
      <w:r w:rsidR="316E8FA1"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3A107F2F" w14:textId="68F0CE4C" w:rsidR="00D553C0" w:rsidRPr="003C1549" w:rsidRDefault="460B668D" w:rsidP="005365A2">
      <w:pPr>
        <w:pStyle w:val="paragraph"/>
        <w:shd w:val="clear" w:color="auto" w:fill="FFFFFF" w:themeFill="background1"/>
        <w:spacing w:beforeAutospacing="0" w:after="0" w:afterAutospacing="0" w:line="240" w:lineRule="auto"/>
        <w:textAlignment w:val="baseline"/>
      </w:pPr>
      <w:r w:rsidRPr="003C1549">
        <w:rPr>
          <w:rStyle w:val="normaltextrun"/>
          <w:rFonts w:eastAsia="Lucida Sans Unicode"/>
          <w:color w:val="202020"/>
        </w:rPr>
        <w:t>14) mineraalvilla tootmine isoleermaterjalina, kasutades klaasi, kivi või räbu, sulatusvõimsusega üle 20 tonni päevas</w:t>
      </w:r>
      <w:r w:rsidR="31A7FE5D"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25EBFF99" w14:textId="3B3AAB64" w:rsidR="00D553C0" w:rsidRPr="003C1549" w:rsidRDefault="648334FD" w:rsidP="005365A2">
      <w:pPr>
        <w:pStyle w:val="paragraph"/>
        <w:shd w:val="clear" w:color="auto" w:fill="FFFFFF" w:themeFill="background1"/>
        <w:spacing w:beforeAutospacing="0" w:after="0" w:afterAutospacing="0" w:line="240" w:lineRule="auto"/>
        <w:textAlignment w:val="baseline"/>
        <w:rPr>
          <w:rStyle w:val="eop"/>
          <w:color w:val="202020"/>
        </w:rPr>
      </w:pPr>
      <w:r w:rsidRPr="003C1549">
        <w:rPr>
          <w:rStyle w:val="normaltextrun"/>
          <w:rFonts w:eastAsia="Lucida Sans Unicode"/>
          <w:color w:val="202020"/>
        </w:rPr>
        <w:t>15) kipsi kuivatamine või kaltsineerimine või kipsplaatide ja muude kipstoodete tootmiseks põletusseadmete käitamine, kui tootmisvõimsus on üle 20 tonni kaltsineeritud kipsi või kuivatatud teisest kipsi ööpäevas</w:t>
      </w:r>
      <w:r w:rsidR="383DA71E" w:rsidRPr="003C1549">
        <w:rPr>
          <w:rStyle w:val="normaltextrun"/>
          <w:rFonts w:eastAsia="Lucida Sans Unicode"/>
          <w:color w:val="202020"/>
        </w:rPr>
        <w:t xml:space="preserve"> (süsinikdioksiid)</w:t>
      </w:r>
      <w:r w:rsidR="3CA2614F" w:rsidRPr="003C1549">
        <w:rPr>
          <w:rStyle w:val="normaltextrun"/>
          <w:rFonts w:eastAsia="Lucida Sans Unicode"/>
          <w:color w:val="202020"/>
        </w:rPr>
        <w:t>;</w:t>
      </w:r>
    </w:p>
    <w:p w14:paraId="333381FC" w14:textId="77777777" w:rsidR="001F3472" w:rsidRPr="003C1549" w:rsidRDefault="460B668D">
      <w:pPr>
        <w:pStyle w:val="paragraph"/>
        <w:shd w:val="clear" w:color="auto" w:fill="FFFFFF" w:themeFill="background1"/>
        <w:spacing w:beforeAutospacing="0" w:after="0" w:afterAutospacing="0" w:line="240" w:lineRule="auto"/>
        <w:textAlignment w:val="baseline"/>
        <w:rPr>
          <w:rStyle w:val="normaltextrun"/>
          <w:rFonts w:eastAsia="Lucida Sans Unicode"/>
          <w:color w:val="202020"/>
        </w:rPr>
      </w:pPr>
      <w:r w:rsidRPr="003C1549">
        <w:rPr>
          <w:rStyle w:val="normaltextrun"/>
          <w:rFonts w:eastAsia="Lucida Sans Unicode"/>
          <w:color w:val="202020"/>
        </w:rPr>
        <w:t>16) paberimassi tootmine puidust või muust kiulisest materjalist</w:t>
      </w:r>
      <w:r w:rsidR="7454F8E2"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4BF14565" w14:textId="77777777" w:rsidR="001F3472" w:rsidRPr="003C1549" w:rsidRDefault="460B668D">
      <w:pPr>
        <w:pStyle w:val="paragraph"/>
        <w:shd w:val="clear" w:color="auto" w:fill="FFFFFF" w:themeFill="background1"/>
        <w:spacing w:beforeAutospacing="0" w:after="0" w:afterAutospacing="0" w:line="240" w:lineRule="auto"/>
        <w:textAlignment w:val="baseline"/>
        <w:rPr>
          <w:rStyle w:val="normaltextrun"/>
          <w:rFonts w:eastAsia="Lucida Sans Unicode"/>
          <w:color w:val="202020"/>
        </w:rPr>
      </w:pPr>
      <w:r w:rsidRPr="003C1549">
        <w:rPr>
          <w:rStyle w:val="normaltextrun"/>
          <w:rFonts w:eastAsia="Lucida Sans Unicode"/>
          <w:color w:val="202020"/>
        </w:rPr>
        <w:t>17) paberi või papi tootmine võimsusega üle 20 tonni ööpäevas</w:t>
      </w:r>
      <w:r w:rsidR="684D4749"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165A0A25" w14:textId="30F48E2B" w:rsidR="001F3472" w:rsidRPr="003C1549" w:rsidRDefault="460B668D">
      <w:pPr>
        <w:pStyle w:val="paragraph"/>
        <w:shd w:val="clear" w:color="auto" w:fill="FFFFFF" w:themeFill="background1"/>
        <w:spacing w:beforeAutospacing="0" w:after="0" w:afterAutospacing="0" w:line="240" w:lineRule="auto"/>
        <w:textAlignment w:val="baseline"/>
        <w:rPr>
          <w:rStyle w:val="scxw206593273"/>
          <w:color w:val="202020"/>
        </w:rPr>
      </w:pPr>
      <w:r w:rsidRPr="003C1549">
        <w:rPr>
          <w:rStyle w:val="normaltextrun"/>
          <w:rFonts w:eastAsia="Lucida Sans Unicode"/>
          <w:color w:val="202020"/>
        </w:rPr>
        <w:t>18) tahma tootmiseks, mis hõlmab orgaaniliste ainete, näiteks õlide, tõrvade, krakkimis- ja destilleerimisjääkide koksistamist, põletusseadmete käitamine, kui tootmisvõimsus on üle 50 tonni ööpäevas</w:t>
      </w:r>
      <w:r w:rsidR="7764F116"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002D4BDF" w14:textId="68119271" w:rsidR="001F3472" w:rsidRPr="003C1549" w:rsidRDefault="460B668D">
      <w:pPr>
        <w:pStyle w:val="paragraph"/>
        <w:shd w:val="clear" w:color="auto" w:fill="FFFFFF" w:themeFill="background1"/>
        <w:spacing w:beforeAutospacing="0" w:after="0" w:afterAutospacing="0" w:line="240" w:lineRule="auto"/>
        <w:textAlignment w:val="baseline"/>
        <w:rPr>
          <w:rStyle w:val="normaltextrun"/>
          <w:rFonts w:eastAsia="Lucida Sans Unicode"/>
          <w:color w:val="202020"/>
        </w:rPr>
      </w:pPr>
      <w:r w:rsidRPr="003C1549">
        <w:rPr>
          <w:rStyle w:val="normaltextrun"/>
          <w:rFonts w:eastAsia="Lucida Sans Unicode"/>
          <w:color w:val="202020"/>
        </w:rPr>
        <w:t>19) lämmastikhappe tootmine</w:t>
      </w:r>
      <w:r w:rsidR="1F79A355" w:rsidRPr="003C1549">
        <w:rPr>
          <w:rStyle w:val="normaltextrun"/>
          <w:rFonts w:eastAsia="Lucida Sans Unicode"/>
          <w:color w:val="202020"/>
        </w:rPr>
        <w:t xml:space="preserve"> (s</w:t>
      </w:r>
      <w:r w:rsidR="1F79A355" w:rsidRPr="003C1549">
        <w:rPr>
          <w:color w:val="000000" w:themeColor="text1"/>
        </w:rPr>
        <w:t>üsinikdioksiid ja dilämmastikoksiid)</w:t>
      </w:r>
      <w:r w:rsidRPr="003C1549">
        <w:rPr>
          <w:rStyle w:val="normaltextrun"/>
          <w:rFonts w:eastAsia="Lucida Sans Unicode"/>
          <w:color w:val="202020"/>
        </w:rPr>
        <w:t>;</w:t>
      </w:r>
      <w:r w:rsidR="00D553C0" w:rsidRPr="003C1549">
        <w:br/>
      </w:r>
      <w:r w:rsidRPr="003C1549">
        <w:rPr>
          <w:rStyle w:val="normaltextrun"/>
          <w:rFonts w:eastAsia="Lucida Sans Unicode"/>
          <w:color w:val="202020"/>
        </w:rPr>
        <w:t>20) adipiinhappe tootmine</w:t>
      </w:r>
      <w:r w:rsidR="2AF40045" w:rsidRPr="003C1549">
        <w:rPr>
          <w:rStyle w:val="normaltextrun"/>
          <w:rFonts w:eastAsia="Lucida Sans Unicode"/>
          <w:color w:val="202020"/>
        </w:rPr>
        <w:t xml:space="preserve"> (s</w:t>
      </w:r>
      <w:r w:rsidR="2AF40045" w:rsidRPr="003C1549">
        <w:rPr>
          <w:color w:val="000000" w:themeColor="text1"/>
        </w:rPr>
        <w:t>üsinikdioksiid ja dilämmastikoksiid)</w:t>
      </w:r>
      <w:r w:rsidRPr="003C1549">
        <w:rPr>
          <w:rStyle w:val="normaltextrun"/>
          <w:rFonts w:eastAsia="Lucida Sans Unicode"/>
          <w:color w:val="202020"/>
        </w:rPr>
        <w:t>;</w:t>
      </w:r>
      <w:r w:rsidR="00D553C0" w:rsidRPr="003C1549">
        <w:br/>
      </w:r>
      <w:r w:rsidRPr="003C1549">
        <w:rPr>
          <w:rStyle w:val="normaltextrun"/>
          <w:rFonts w:eastAsia="Lucida Sans Unicode"/>
          <w:color w:val="202020"/>
        </w:rPr>
        <w:t>21) glüoksaali ja glüoksüülhappe tootmine</w:t>
      </w:r>
      <w:r w:rsidR="00D872D5" w:rsidRPr="003C1549">
        <w:rPr>
          <w:rStyle w:val="normaltextrun"/>
          <w:rFonts w:eastAsia="Lucida Sans Unicode"/>
          <w:color w:val="202020"/>
        </w:rPr>
        <w:t xml:space="preserve"> (s</w:t>
      </w:r>
      <w:r w:rsidR="00D872D5" w:rsidRPr="003C1549">
        <w:rPr>
          <w:color w:val="000000" w:themeColor="text1"/>
        </w:rPr>
        <w:t>üsinikdioksiid ja dilämmastikoksiid)</w:t>
      </w:r>
      <w:r w:rsidRPr="003C1549">
        <w:rPr>
          <w:rStyle w:val="normaltextrun"/>
          <w:rFonts w:eastAsia="Lucida Sans Unicode"/>
          <w:color w:val="202020"/>
        </w:rPr>
        <w:t>;</w:t>
      </w:r>
      <w:r w:rsidR="00D553C0" w:rsidRPr="003C1549">
        <w:br/>
      </w:r>
      <w:r w:rsidRPr="003C1549">
        <w:rPr>
          <w:rStyle w:val="normaltextrun"/>
          <w:rFonts w:eastAsia="Lucida Sans Unicode"/>
          <w:color w:val="202020"/>
        </w:rPr>
        <w:t>22) ammoniaagi tootmine</w:t>
      </w:r>
      <w:r w:rsidR="623D4647" w:rsidRPr="003C1549">
        <w:rPr>
          <w:rStyle w:val="normaltextrun"/>
          <w:rFonts w:eastAsia="Lucida Sans Unicode"/>
          <w:color w:val="202020"/>
        </w:rPr>
        <w:t xml:space="preserve"> (süsinikdioksiid)</w:t>
      </w:r>
      <w:r w:rsidRPr="003C1549">
        <w:rPr>
          <w:rStyle w:val="normaltextrun"/>
          <w:rFonts w:eastAsia="Lucida Sans Unicode"/>
          <w:color w:val="202020"/>
        </w:rPr>
        <w:t>;</w:t>
      </w:r>
      <w:r w:rsidR="00D553C0" w:rsidRPr="003C1549">
        <w:br/>
      </w:r>
      <w:r w:rsidRPr="003C1549">
        <w:rPr>
          <w:rStyle w:val="normaltextrun"/>
          <w:rFonts w:eastAsia="Lucida Sans Unicode"/>
          <w:color w:val="202020"/>
        </w:rPr>
        <w:t>23) pakendamata orgaaniliste põhikemikaalide tootmine krakkimise, reformingu, täieliku või osalise oksüdeerimise või samalaadsete protsesside abil tootmisvõimsusega üle 100 tonni päevas</w:t>
      </w:r>
      <w:r w:rsidR="3870A35B" w:rsidRPr="003C1549">
        <w:rPr>
          <w:rStyle w:val="normaltextrun"/>
          <w:rFonts w:eastAsia="Lucida Sans Unicode"/>
          <w:color w:val="202020"/>
        </w:rPr>
        <w:t xml:space="preserve"> (süsinikdioksiid)</w:t>
      </w:r>
      <w:r w:rsidRPr="003C1549">
        <w:rPr>
          <w:rStyle w:val="normaltextrun"/>
          <w:rFonts w:eastAsia="Lucida Sans Unicode"/>
          <w:color w:val="202020"/>
        </w:rPr>
        <w:t>;</w:t>
      </w:r>
      <w:r w:rsidR="00D553C0" w:rsidRPr="003C1549">
        <w:br/>
      </w:r>
      <w:r w:rsidRPr="003C1549">
        <w:rPr>
          <w:rStyle w:val="normaltextrun"/>
          <w:rFonts w:eastAsia="Lucida Sans Unicode"/>
          <w:color w:val="202020"/>
        </w:rPr>
        <w:t>24) vesiniku (H</w:t>
      </w:r>
      <w:r w:rsidRPr="003C1549">
        <w:rPr>
          <w:rStyle w:val="normaltextrun"/>
          <w:rFonts w:eastAsia="Lucida Sans Unicode"/>
          <w:color w:val="202020"/>
          <w:sz w:val="19"/>
          <w:szCs w:val="19"/>
          <w:vertAlign w:val="subscript"/>
        </w:rPr>
        <w:t>2</w:t>
      </w:r>
      <w:r w:rsidRPr="003C1549">
        <w:rPr>
          <w:rStyle w:val="normaltextrun"/>
          <w:rFonts w:eastAsia="Lucida Sans Unicode"/>
          <w:color w:val="202020"/>
        </w:rPr>
        <w:t>) ja sünteesgaasi tootmine tootmisvõimsusega üle 5 tonni päevas</w:t>
      </w:r>
      <w:r w:rsidR="3736B9C8" w:rsidRPr="003C1549">
        <w:rPr>
          <w:rStyle w:val="normaltextrun"/>
          <w:rFonts w:eastAsia="Lucida Sans Unicode"/>
          <w:color w:val="202020"/>
        </w:rPr>
        <w:t xml:space="preserve"> (süsinikdioksiid)</w:t>
      </w:r>
      <w:r w:rsidRPr="003C1549">
        <w:rPr>
          <w:rStyle w:val="scxw206593273"/>
          <w:color w:val="202020"/>
        </w:rPr>
        <w:t> </w:t>
      </w:r>
      <w:r w:rsidR="00D553C0" w:rsidRPr="003C1549">
        <w:br/>
      </w:r>
      <w:r w:rsidRPr="003C1549">
        <w:rPr>
          <w:rStyle w:val="normaltextrun"/>
          <w:rFonts w:eastAsia="Lucida Sans Unicode"/>
          <w:color w:val="202020"/>
        </w:rPr>
        <w:t>25) naatriumkarbonaadi (Na</w:t>
      </w:r>
      <w:r w:rsidRPr="003C1549">
        <w:rPr>
          <w:rStyle w:val="normaltextrun"/>
          <w:rFonts w:eastAsia="Lucida Sans Unicode"/>
          <w:color w:val="202020"/>
          <w:sz w:val="19"/>
          <w:szCs w:val="19"/>
          <w:vertAlign w:val="subscript"/>
        </w:rPr>
        <w:t>2</w:t>
      </w:r>
      <w:r w:rsidRPr="003C1549">
        <w:rPr>
          <w:rStyle w:val="normaltextrun"/>
          <w:rFonts w:eastAsia="Lucida Sans Unicode"/>
          <w:color w:val="202020"/>
        </w:rPr>
        <w:t>CO</w:t>
      </w:r>
      <w:r w:rsidRPr="003C1549">
        <w:rPr>
          <w:rStyle w:val="normaltextrun"/>
          <w:rFonts w:eastAsia="Lucida Sans Unicode"/>
          <w:color w:val="202020"/>
          <w:sz w:val="19"/>
          <w:szCs w:val="19"/>
          <w:vertAlign w:val="subscript"/>
        </w:rPr>
        <w:t>3</w:t>
      </w:r>
      <w:r w:rsidRPr="003C1549">
        <w:rPr>
          <w:rStyle w:val="normaltextrun"/>
          <w:rFonts w:eastAsia="Lucida Sans Unicode"/>
          <w:color w:val="202020"/>
        </w:rPr>
        <w:t>) ja naatriumvesinikkarbonaadi (NaHCO</w:t>
      </w:r>
      <w:r w:rsidRPr="003C1549">
        <w:rPr>
          <w:rStyle w:val="normaltextrun"/>
          <w:rFonts w:eastAsia="Lucida Sans Unicode"/>
          <w:color w:val="202020"/>
          <w:sz w:val="19"/>
          <w:szCs w:val="19"/>
          <w:vertAlign w:val="subscript"/>
        </w:rPr>
        <w:t>3</w:t>
      </w:r>
      <w:r w:rsidRPr="003C1549">
        <w:rPr>
          <w:rStyle w:val="normaltextrun"/>
          <w:rFonts w:eastAsia="Lucida Sans Unicode"/>
          <w:color w:val="202020"/>
        </w:rPr>
        <w:t>) tootmine</w:t>
      </w:r>
      <w:r w:rsidR="5BDA8B6A" w:rsidRPr="003C1549">
        <w:rPr>
          <w:rStyle w:val="normaltextrun"/>
          <w:rFonts w:eastAsia="Lucida Sans Unicode"/>
          <w:color w:val="202020"/>
        </w:rPr>
        <w:t xml:space="preserve"> (süsinikdioksiid)</w:t>
      </w:r>
      <w:r w:rsidRPr="003C1549">
        <w:rPr>
          <w:rStyle w:val="normaltextrun"/>
          <w:rFonts w:eastAsia="Lucida Sans Unicode"/>
          <w:color w:val="202020"/>
        </w:rPr>
        <w:t>.</w:t>
      </w:r>
    </w:p>
    <w:p w14:paraId="2799F1C9" w14:textId="77777777" w:rsidR="001F3472" w:rsidRPr="003C1549" w:rsidRDefault="001F3472">
      <w:pPr>
        <w:pStyle w:val="paragraph"/>
        <w:shd w:val="clear" w:color="auto" w:fill="FFFFFF" w:themeFill="background1"/>
        <w:spacing w:beforeAutospacing="0" w:after="0" w:afterAutospacing="0" w:line="240" w:lineRule="auto"/>
        <w:textAlignment w:val="baseline"/>
        <w:rPr>
          <w:rStyle w:val="normaltextrun"/>
          <w:rFonts w:eastAsia="Lucida Sans Unicode"/>
          <w:color w:val="202020"/>
        </w:rPr>
      </w:pPr>
    </w:p>
    <w:p w14:paraId="2F334000" w14:textId="77777777" w:rsidR="001F3472" w:rsidRPr="003C1549" w:rsidRDefault="46F89057" w:rsidP="001F3472">
      <w:pPr>
        <w:pStyle w:val="paragraph"/>
        <w:shd w:val="clear" w:color="auto" w:fill="FFFFFF" w:themeFill="background1"/>
        <w:spacing w:beforeAutospacing="0" w:after="0" w:afterAutospacing="0" w:line="240" w:lineRule="auto"/>
        <w:textAlignment w:val="baseline"/>
        <w:rPr>
          <w:rStyle w:val="normaltextrun"/>
          <w:rFonts w:eastAsia="Lucida Sans Unicode"/>
          <w:color w:val="202020"/>
        </w:rPr>
      </w:pPr>
      <w:r w:rsidRPr="003C1549">
        <w:rPr>
          <w:rStyle w:val="normaltextrun"/>
          <w:rFonts w:eastAsia="Lucida Sans Unicode"/>
          <w:color w:val="202020"/>
        </w:rPr>
        <w:t>(2) Käesoleva paragrahvi lõikes 1 loetletud tegevusaladel tegutsevate käitajate käitistest lähtuva süsinikdioksiidi kogumiseks ja transportimiseks mööda transporditorustikku maapõues säilitamise eesmärgil on kauplemissüsteemi luba kohustuslik.</w:t>
      </w:r>
    </w:p>
    <w:p w14:paraId="20885D7C" w14:textId="5BCD77A8" w:rsidR="02F6358D" w:rsidRPr="003C1549" w:rsidRDefault="02F6358D" w:rsidP="00642B68">
      <w:pPr>
        <w:pStyle w:val="paragraph"/>
        <w:shd w:val="clear" w:color="auto" w:fill="FFFFFF" w:themeFill="background1"/>
        <w:spacing w:beforeAutospacing="0" w:after="0" w:afterAutospacing="0" w:line="240" w:lineRule="auto"/>
        <w:textAlignment w:val="baseline"/>
        <w:rPr>
          <w:rStyle w:val="eop"/>
          <w:rFonts w:asciiTheme="minorHAnsi" w:eastAsiaTheme="minorHAnsi" w:hAnsiTheme="minorHAnsi" w:cstheme="minorBidi"/>
          <w:color w:val="202020"/>
          <w:sz w:val="22"/>
          <w:szCs w:val="22"/>
          <w:lang w:eastAsia="en-US"/>
        </w:rPr>
      </w:pPr>
    </w:p>
    <w:p w14:paraId="4AFCB0E9" w14:textId="3FB3C491" w:rsidR="5BF33F2F" w:rsidRPr="003C1549" w:rsidRDefault="52CC6502">
      <w:pPr>
        <w:pStyle w:val="paragraph"/>
        <w:shd w:val="clear" w:color="auto" w:fill="FFFFFF" w:themeFill="background1"/>
        <w:spacing w:beforeAutospacing="0" w:after="0" w:afterAutospacing="0" w:line="240" w:lineRule="auto"/>
        <w:jc w:val="both"/>
        <w:rPr>
          <w:rStyle w:val="normaltextrun"/>
          <w:rFonts w:eastAsia="Lucida Sans Unicode"/>
          <w:color w:val="202020"/>
        </w:rPr>
      </w:pPr>
      <w:r w:rsidRPr="003C1549">
        <w:rPr>
          <w:rStyle w:val="eop"/>
          <w:color w:val="202020"/>
        </w:rPr>
        <w:lastRenderedPageBreak/>
        <w:t xml:space="preserve">(3) </w:t>
      </w:r>
      <w:r w:rsidR="2C642AB3" w:rsidRPr="003C1549">
        <w:rPr>
          <w:rStyle w:val="eop"/>
          <w:color w:val="202020"/>
        </w:rPr>
        <w:t>Kasvuhoonegaaside transportimi</w:t>
      </w:r>
      <w:r w:rsidR="5C274804" w:rsidRPr="003C1549">
        <w:rPr>
          <w:rStyle w:val="eop"/>
          <w:color w:val="202020"/>
        </w:rPr>
        <w:t>sel</w:t>
      </w:r>
      <w:r w:rsidR="2C642AB3" w:rsidRPr="003C1549">
        <w:rPr>
          <w:rStyle w:val="eop"/>
          <w:color w:val="202020"/>
        </w:rPr>
        <w:t xml:space="preserve"> geoloogiliseks säilitamiseks direktiivi 2009/31/EÜ kohaselt lubatud säilitamiskohta, välja arvatud heitkogused, mis on hõlmatud käesoleva direktiivi kohase muu tegevusalaga</w:t>
      </w:r>
      <w:r w:rsidR="443AD802" w:rsidRPr="003C1549">
        <w:rPr>
          <w:rStyle w:val="eop"/>
          <w:color w:val="202020"/>
        </w:rPr>
        <w:t xml:space="preserve">, </w:t>
      </w:r>
      <w:r w:rsidR="443AD802" w:rsidRPr="003C1549">
        <w:rPr>
          <w:rStyle w:val="normaltextrun"/>
          <w:rFonts w:eastAsia="Lucida Sans Unicode"/>
          <w:color w:val="202020"/>
        </w:rPr>
        <w:t>on kauplemissüsteemi luba kohustuslik.</w:t>
      </w:r>
    </w:p>
    <w:p w14:paraId="35EA2632" w14:textId="77777777" w:rsidR="001F3472" w:rsidRPr="003C1549" w:rsidRDefault="001F3472" w:rsidP="00642B68">
      <w:pPr>
        <w:pStyle w:val="paragraph"/>
        <w:shd w:val="clear" w:color="auto" w:fill="FFFFFF" w:themeFill="background1"/>
        <w:spacing w:beforeAutospacing="0" w:after="0" w:afterAutospacing="0" w:line="240" w:lineRule="auto"/>
        <w:jc w:val="both"/>
        <w:rPr>
          <w:rStyle w:val="eop"/>
          <w:color w:val="202020"/>
        </w:rPr>
      </w:pPr>
    </w:p>
    <w:p w14:paraId="77B84CEE" w14:textId="77777777" w:rsidR="001F3472" w:rsidRPr="003C1549" w:rsidRDefault="46F89057">
      <w:pPr>
        <w:pStyle w:val="paragraph"/>
        <w:shd w:val="clear" w:color="auto" w:fill="FFFFFF" w:themeFill="background1"/>
        <w:spacing w:beforeAutospacing="0" w:after="0" w:afterAutospacing="0" w:line="240" w:lineRule="auto"/>
        <w:jc w:val="both"/>
        <w:textAlignment w:val="baseline"/>
        <w:rPr>
          <w:rStyle w:val="normaltextrun"/>
          <w:rFonts w:eastAsia="Lucida Sans Unicode"/>
          <w:color w:val="202020"/>
        </w:rPr>
      </w:pPr>
      <w:r w:rsidRPr="003C1549">
        <w:rPr>
          <w:rStyle w:val="normaltextrun"/>
          <w:rFonts w:eastAsia="Lucida Sans Unicode"/>
          <w:color w:val="202020"/>
        </w:rPr>
        <w:t>(</w:t>
      </w:r>
      <w:r w:rsidR="1C7C5E51" w:rsidRPr="003C1549">
        <w:rPr>
          <w:rStyle w:val="normaltextrun"/>
          <w:rFonts w:eastAsia="Lucida Sans Unicode"/>
          <w:color w:val="202020"/>
        </w:rPr>
        <w:t>4</w:t>
      </w:r>
      <w:r w:rsidRPr="003C1549">
        <w:rPr>
          <w:rStyle w:val="normaltextrun"/>
          <w:rFonts w:eastAsia="Lucida Sans Unicode"/>
          <w:color w:val="202020"/>
        </w:rPr>
        <w:t>) Kui üks käitaja tegutseb samal tootmisterritooriumil mitmel käesoleva paragrahvi lõikes 1 nimetatud tegevusalal, liidetakse nende tegevusalade võimsused kokku.</w:t>
      </w:r>
    </w:p>
    <w:p w14:paraId="762B0422" w14:textId="77777777" w:rsidR="001F3472" w:rsidRPr="003C1549" w:rsidRDefault="001F3472">
      <w:pPr>
        <w:pStyle w:val="paragraph"/>
        <w:shd w:val="clear" w:color="auto" w:fill="FFFFFF" w:themeFill="background1"/>
        <w:spacing w:beforeAutospacing="0" w:after="0" w:afterAutospacing="0" w:line="240" w:lineRule="auto"/>
        <w:jc w:val="both"/>
        <w:textAlignment w:val="baseline"/>
        <w:rPr>
          <w:rStyle w:val="normaltextrun"/>
          <w:rFonts w:eastAsia="Lucida Sans Unicode"/>
          <w:color w:val="202020"/>
        </w:rPr>
      </w:pPr>
    </w:p>
    <w:p w14:paraId="5547FF78" w14:textId="2E0B5076" w:rsidR="63C3B093" w:rsidRPr="003C1549" w:rsidRDefault="23720DC9" w:rsidP="00642B68">
      <w:pPr>
        <w:pStyle w:val="paragraph"/>
        <w:shd w:val="clear" w:color="auto" w:fill="FFFFFF" w:themeFill="background1"/>
        <w:spacing w:beforeAutospacing="0" w:after="0" w:afterAutospacing="0" w:line="240" w:lineRule="auto"/>
        <w:jc w:val="both"/>
        <w:textAlignment w:val="baseline"/>
        <w:rPr>
          <w:rStyle w:val="normaltextrun"/>
          <w:rFonts w:asciiTheme="minorHAnsi" w:eastAsia="Lucida Sans Unicode" w:hAnsiTheme="minorHAnsi" w:cstheme="minorBidi"/>
          <w:sz w:val="22"/>
          <w:szCs w:val="22"/>
          <w:lang w:eastAsia="en-US"/>
        </w:rPr>
      </w:pPr>
      <w:r w:rsidRPr="003C1549">
        <w:rPr>
          <w:rStyle w:val="eop"/>
          <w:color w:val="202020"/>
        </w:rPr>
        <w:t>(5</w:t>
      </w:r>
      <w:r w:rsidR="1BA2E9A4" w:rsidRPr="003C1549">
        <w:rPr>
          <w:rStyle w:val="eop"/>
          <w:color w:val="202020"/>
        </w:rPr>
        <w:t>)</w:t>
      </w:r>
      <w:r w:rsidR="40819FE7" w:rsidRPr="003C1549">
        <w:rPr>
          <w:rStyle w:val="eop"/>
          <w:color w:val="202020"/>
        </w:rPr>
        <w:t xml:space="preserve"> </w:t>
      </w:r>
      <w:r w:rsidR="001F3472" w:rsidRPr="003C1549">
        <w:rPr>
          <w:rStyle w:val="normaltextrun"/>
          <w:rFonts w:eastAsia="Lucida Sans Unicode"/>
        </w:rPr>
        <w:t>P</w:t>
      </w:r>
      <w:r w:rsidR="40819FE7" w:rsidRPr="003C1549">
        <w:rPr>
          <w:rStyle w:val="normaltextrun"/>
          <w:rFonts w:eastAsia="Lucida Sans Unicode"/>
        </w:rPr>
        <w:t>aragrahvi 3 lõike 1</w:t>
      </w:r>
      <w:r w:rsidR="161F9FCA" w:rsidRPr="003C1549">
        <w:rPr>
          <w:rStyle w:val="normaltextrun"/>
          <w:rFonts w:eastAsia="Lucida Sans Unicode"/>
        </w:rPr>
        <w:t xml:space="preserve"> viimases</w:t>
      </w:r>
      <w:r w:rsidR="001F3472" w:rsidRPr="003C1549">
        <w:rPr>
          <w:rStyle w:val="normaltextrun"/>
          <w:rFonts w:eastAsia="Lucida Sans Unicode"/>
        </w:rPr>
        <w:t>t</w:t>
      </w:r>
      <w:r w:rsidR="161F9FCA" w:rsidRPr="003C1549">
        <w:rPr>
          <w:rStyle w:val="normaltextrun"/>
          <w:rFonts w:eastAsia="Lucida Sans Unicode"/>
        </w:rPr>
        <w:t xml:space="preserve"> lauses</w:t>
      </w:r>
      <w:r w:rsidR="001F3472" w:rsidRPr="003C1549">
        <w:rPr>
          <w:rStyle w:val="normaltextrun"/>
          <w:rFonts w:eastAsia="Lucida Sans Unicode"/>
        </w:rPr>
        <w:t>t jäetakse välja</w:t>
      </w:r>
      <w:r w:rsidR="161F9FCA" w:rsidRPr="003C1549">
        <w:rPr>
          <w:rStyle w:val="normaltextrun"/>
          <w:rFonts w:eastAsia="Lucida Sans Unicode"/>
        </w:rPr>
        <w:t xml:space="preserve"> sõnad “ainult biomassi kasutavaid tehnilisi üksusi</w:t>
      </w:r>
      <w:r w:rsidR="001F3472" w:rsidRPr="003C1549">
        <w:rPr>
          <w:rStyle w:val="normaltextrun"/>
          <w:rFonts w:eastAsia="Lucida Sans Unicode"/>
        </w:rPr>
        <w:t>“</w:t>
      </w:r>
      <w:r w:rsidR="161F9FCA" w:rsidRPr="003C1549">
        <w:rPr>
          <w:rStyle w:val="normaltextrun"/>
          <w:rFonts w:eastAsia="Lucida Sans Unicode"/>
        </w:rPr>
        <w:t>.</w:t>
      </w:r>
    </w:p>
    <w:p w14:paraId="154E9DB4" w14:textId="7CB49227" w:rsidR="02F6358D" w:rsidRPr="003C1549" w:rsidRDefault="02F6358D" w:rsidP="00642B68">
      <w:pPr>
        <w:pStyle w:val="paragraph"/>
        <w:shd w:val="clear" w:color="auto" w:fill="FFFFFF" w:themeFill="background1"/>
        <w:spacing w:beforeAutospacing="0" w:after="0" w:afterAutospacing="0" w:line="240" w:lineRule="auto"/>
        <w:jc w:val="both"/>
        <w:rPr>
          <w:rStyle w:val="normaltextrun"/>
          <w:rFonts w:eastAsia="Lucida Sans Unicode"/>
        </w:rPr>
      </w:pPr>
    </w:p>
    <w:p w14:paraId="3E6AD776" w14:textId="39B7524B" w:rsidR="0A206EB6" w:rsidRPr="003C1549" w:rsidRDefault="00FC5168" w:rsidP="00642B68">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b/>
          <w:bCs/>
        </w:rPr>
        <w:t>5</w:t>
      </w:r>
      <w:r w:rsidR="740D5B09" w:rsidRPr="003C1549">
        <w:rPr>
          <w:rStyle w:val="normaltextrun"/>
          <w:rFonts w:eastAsia="Lucida Sans Unicode"/>
          <w:b/>
          <w:bCs/>
        </w:rPr>
        <w:t>)</w:t>
      </w:r>
      <w:r w:rsidR="740D5B09" w:rsidRPr="003C1549">
        <w:rPr>
          <w:rStyle w:val="normaltextrun"/>
          <w:rFonts w:eastAsia="Lucida Sans Unicode"/>
        </w:rPr>
        <w:t xml:space="preserve"> paragrahv 4 sõnastatakse järgmiselt:</w:t>
      </w:r>
    </w:p>
    <w:p w14:paraId="23F54416" w14:textId="0007D8DB" w:rsidR="02F6358D" w:rsidRPr="003C1549" w:rsidRDefault="02F6358D" w:rsidP="00642B68">
      <w:pPr>
        <w:pStyle w:val="paragraph"/>
        <w:shd w:val="clear" w:color="auto" w:fill="FFFFFF" w:themeFill="background1"/>
        <w:spacing w:beforeAutospacing="0" w:after="0" w:afterAutospacing="0" w:line="240" w:lineRule="auto"/>
        <w:jc w:val="both"/>
        <w:rPr>
          <w:rStyle w:val="normaltextrun"/>
          <w:rFonts w:eastAsia="Lucida Sans Unicode"/>
        </w:rPr>
      </w:pPr>
    </w:p>
    <w:p w14:paraId="6B0C3D47" w14:textId="15D5F121" w:rsidR="54EA2E42" w:rsidRPr="003C1549" w:rsidRDefault="0AD3C880" w:rsidP="00642B68">
      <w:pPr>
        <w:pStyle w:val="paragraph"/>
        <w:shd w:val="clear" w:color="auto" w:fill="FFFFFF" w:themeFill="background1"/>
        <w:spacing w:beforeAutospacing="0" w:after="0" w:afterAutospacing="0" w:line="240" w:lineRule="auto"/>
        <w:jc w:val="both"/>
        <w:rPr>
          <w:rStyle w:val="eop"/>
          <w:b/>
          <w:bCs/>
          <w:color w:val="000000" w:themeColor="text1"/>
        </w:rPr>
      </w:pPr>
      <w:r w:rsidRPr="003C1549">
        <w:rPr>
          <w:rStyle w:val="normaltextrun"/>
          <w:rFonts w:eastAsia="Lucida Sans Unicode"/>
          <w:b/>
          <w:bCs/>
          <w:color w:val="000000" w:themeColor="text1"/>
        </w:rPr>
        <w:t>„</w:t>
      </w:r>
      <w:r w:rsidR="2C915CE0" w:rsidRPr="003C1549">
        <w:rPr>
          <w:rStyle w:val="normaltextrun"/>
          <w:rFonts w:eastAsia="Lucida Sans Unicode"/>
          <w:b/>
          <w:bCs/>
        </w:rPr>
        <w:t>§ 4. Õhusõidukite käitajate tegevusalade loetelu</w:t>
      </w:r>
    </w:p>
    <w:p w14:paraId="3C39B514" w14:textId="4E07D34A" w:rsidR="02F6358D" w:rsidRPr="003C1549" w:rsidRDefault="02F6358D" w:rsidP="00642B68">
      <w:pPr>
        <w:pStyle w:val="paragraph"/>
        <w:shd w:val="clear" w:color="auto" w:fill="FFFFFF" w:themeFill="background1"/>
        <w:spacing w:beforeAutospacing="0" w:after="0" w:afterAutospacing="0" w:line="240" w:lineRule="auto"/>
        <w:jc w:val="both"/>
        <w:rPr>
          <w:rStyle w:val="normaltextrun"/>
          <w:rFonts w:eastAsia="Lucida Sans Unicode"/>
        </w:rPr>
      </w:pPr>
    </w:p>
    <w:p w14:paraId="28C6B435" w14:textId="50A674E5" w:rsidR="7E47D0B2" w:rsidRPr="003C1549" w:rsidRDefault="21B61EBC" w:rsidP="00642B68">
      <w:pPr>
        <w:pStyle w:val="paragraph"/>
        <w:shd w:val="clear" w:color="auto" w:fill="FFFFFF" w:themeFill="background1"/>
        <w:spacing w:beforeAutospacing="0" w:after="0" w:afterAutospacing="0" w:line="240" w:lineRule="auto"/>
        <w:jc w:val="both"/>
        <w:rPr>
          <w:rStyle w:val="eop"/>
          <w:color w:val="000000" w:themeColor="text1"/>
        </w:rPr>
      </w:pPr>
      <w:r w:rsidRPr="003C1549">
        <w:rPr>
          <w:rStyle w:val="normaltextrun"/>
          <w:rFonts w:eastAsia="Lucida Sans Unicode"/>
        </w:rPr>
        <w:t>(</w:t>
      </w:r>
      <w:r w:rsidR="23A28B3E" w:rsidRPr="003C1549">
        <w:rPr>
          <w:rStyle w:val="normaltextrun"/>
          <w:rFonts w:eastAsia="Lucida Sans Unicode"/>
        </w:rPr>
        <w:t>1</w:t>
      </w:r>
      <w:r w:rsidR="39B38662" w:rsidRPr="003C1549">
        <w:rPr>
          <w:rStyle w:val="normaltextrun"/>
          <w:rFonts w:eastAsia="Lucida Sans Unicode"/>
        </w:rPr>
        <w:t>)</w:t>
      </w:r>
      <w:r w:rsidR="23A28B3E" w:rsidRPr="003C1549">
        <w:rPr>
          <w:rStyle w:val="normaltextrun"/>
          <w:rFonts w:eastAsia="Lucida Sans Unicode"/>
        </w:rPr>
        <w:t xml:space="preserve"> Kahes eri riigis Euroopa Parlamendi ja nõukogu direktiivi (EL) 2023/959 artikli 25a lõike 3 </w:t>
      </w:r>
      <w:r w:rsidR="001F3472" w:rsidRPr="003C1549">
        <w:rPr>
          <w:rStyle w:val="normaltextrun"/>
          <w:rFonts w:eastAsia="Lucida Sans Unicode"/>
        </w:rPr>
        <w:t>alusel</w:t>
      </w:r>
      <w:r w:rsidR="23A28B3E" w:rsidRPr="003C1549">
        <w:rPr>
          <w:rStyle w:val="normaltextrun"/>
          <w:rFonts w:eastAsia="Lucida Sans Unicode"/>
        </w:rPr>
        <w:t xml:space="preserve"> vastu võetud rakendusakti riikide loetelu</w:t>
      </w:r>
      <w:r w:rsidR="001F3472" w:rsidRPr="003C1549">
        <w:rPr>
          <w:rStyle w:val="normaltextrun"/>
          <w:rFonts w:eastAsia="Lucida Sans Unicode"/>
        </w:rPr>
        <w:t xml:space="preserve"> kohaselt</w:t>
      </w:r>
      <w:r w:rsidR="23A28B3E" w:rsidRPr="003C1549">
        <w:rPr>
          <w:rStyle w:val="normaltextrun"/>
          <w:rFonts w:eastAsia="Lucida Sans Unicode"/>
        </w:rPr>
        <w:t xml:space="preserve"> ning Šveitsi või Ühendkuningriigi ja artikli 25a lõike 3 kohaselt vastu võetud rakendusaktis loetletud riikide vahelised lennud</w:t>
      </w:r>
      <w:r w:rsidR="00331164" w:rsidRPr="003C1549">
        <w:rPr>
          <w:rStyle w:val="normaltextrun"/>
          <w:rFonts w:eastAsia="Lucida Sans Unicode"/>
        </w:rPr>
        <w:t xml:space="preserve"> ning</w:t>
      </w:r>
      <w:r w:rsidR="23A28B3E" w:rsidRPr="003C1549">
        <w:rPr>
          <w:rStyle w:val="normaltextrun"/>
          <w:rFonts w:eastAsia="Lucida Sans Unicode"/>
        </w:rPr>
        <w:t xml:space="preserve"> artikli 12 lõigete 6 ja 8 </w:t>
      </w:r>
      <w:r w:rsidR="00331164" w:rsidRPr="003C1549">
        <w:rPr>
          <w:rStyle w:val="normaltextrun"/>
          <w:rFonts w:eastAsia="Lucida Sans Unicode"/>
        </w:rPr>
        <w:t>ja</w:t>
      </w:r>
      <w:r w:rsidR="23A28B3E" w:rsidRPr="003C1549">
        <w:rPr>
          <w:rStyle w:val="normaltextrun"/>
          <w:rFonts w:eastAsia="Lucida Sans Unicode"/>
        </w:rPr>
        <w:t xml:space="preserve"> artikli 28c kohaldamisel kõik muud kahes erinevas kolmandas riigis asuvate lennuväljade vahel toimuvad lennud, mida sooritavad õhusõiduki käitajad, kes vastavad kõigile järgmistele tingimustele:</w:t>
      </w:r>
    </w:p>
    <w:p w14:paraId="3F6F891A" w14:textId="3C2A128C" w:rsidR="7E47D0B2" w:rsidRPr="003C1549" w:rsidRDefault="001F3472" w:rsidP="00642B68">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1</w:t>
      </w:r>
      <w:r w:rsidR="63799D32" w:rsidRPr="003C1549">
        <w:rPr>
          <w:rStyle w:val="normaltextrun"/>
          <w:rFonts w:eastAsia="Lucida Sans Unicode"/>
        </w:rPr>
        <w:t>) õhusõiduki käitajal on mõne liikmesriigi poolt välja antud lennuettevõtja sertifikaat või ta on registreeritud mõnes liikmesriigis, kaasa arvatud asjaomase liikmesriigi äärepoolseimad piirkonnad, sõltkonnad ja territooriumid, ning</w:t>
      </w:r>
    </w:p>
    <w:p w14:paraId="475F6E64" w14:textId="1102AF11" w:rsidR="00331164" w:rsidRPr="003C1549" w:rsidRDefault="001F3472">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2</w:t>
      </w:r>
      <w:r w:rsidR="63799D32" w:rsidRPr="003C1549">
        <w:rPr>
          <w:rStyle w:val="normaltextrun"/>
          <w:rFonts w:eastAsia="Lucida Sans Unicode"/>
        </w:rPr>
        <w:t>) n</w:t>
      </w:r>
      <w:r w:rsidR="00331164" w:rsidRPr="003C1549">
        <w:rPr>
          <w:rStyle w:val="normaltextrun"/>
          <w:rFonts w:eastAsia="Lucida Sans Unicode"/>
        </w:rPr>
        <w:t>ende õhusõidukite lennud</w:t>
      </w:r>
      <w:r w:rsidR="63799D32" w:rsidRPr="003C1549">
        <w:rPr>
          <w:rStyle w:val="normaltextrun"/>
          <w:rFonts w:eastAsia="Lucida Sans Unicode"/>
        </w:rPr>
        <w:t xml:space="preserve"> tekitavad alates 1. jaanuarist 2021 üle 10 000 tonni CO</w:t>
      </w:r>
      <w:r w:rsidR="63799D32" w:rsidRPr="003C1549">
        <w:rPr>
          <w:rStyle w:val="normaltextrun"/>
          <w:rFonts w:eastAsia="Lucida Sans Unicode"/>
          <w:vertAlign w:val="subscript"/>
        </w:rPr>
        <w:t>2</w:t>
      </w:r>
      <w:r w:rsidR="63799D32" w:rsidRPr="003C1549">
        <w:rPr>
          <w:rStyle w:val="normaltextrun"/>
          <w:rFonts w:eastAsia="Lucida Sans Unicode"/>
        </w:rPr>
        <w:t xml:space="preserve"> heitkoguseid aastas, käitades lennukeid, mille maksimaalne sertifitseeritud stardimass on üle 5 700 kg</w:t>
      </w:r>
      <w:r w:rsidR="00331164" w:rsidRPr="003C1549">
        <w:rPr>
          <w:rStyle w:val="normaltextrun"/>
          <w:rFonts w:eastAsia="Lucida Sans Unicode"/>
        </w:rPr>
        <w:t>,</w:t>
      </w:r>
      <w:r w:rsidR="63799D32" w:rsidRPr="003C1549">
        <w:rPr>
          <w:rStyle w:val="normaltextrun"/>
          <w:rFonts w:eastAsia="Lucida Sans Unicode"/>
        </w:rPr>
        <w:t xml:space="preserve"> välja arvatud sellised lennud, mille lähte- ja sihtkoht on ühes ja samas liikmesriigis, kaasa arvatud sama liikmesriigi äärepoolseimad piirkonnad.</w:t>
      </w:r>
    </w:p>
    <w:p w14:paraId="01C17540" w14:textId="77777777" w:rsidR="009F5CBB" w:rsidRPr="003C1549" w:rsidRDefault="009F5CBB">
      <w:pPr>
        <w:pStyle w:val="paragraph"/>
        <w:shd w:val="clear" w:color="auto" w:fill="FFFFFF" w:themeFill="background1"/>
        <w:spacing w:beforeAutospacing="0" w:after="0" w:afterAutospacing="0" w:line="240" w:lineRule="auto"/>
        <w:jc w:val="both"/>
        <w:rPr>
          <w:rStyle w:val="normaltextrun"/>
          <w:rFonts w:eastAsia="Lucida Sans Unicode"/>
        </w:rPr>
      </w:pPr>
    </w:p>
    <w:p w14:paraId="73077906" w14:textId="308537FB" w:rsidR="7E47D0B2" w:rsidRPr="003C1549" w:rsidRDefault="00331164"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 xml:space="preserve">(2) </w:t>
      </w:r>
      <w:r w:rsidR="63799D32" w:rsidRPr="003C1549">
        <w:rPr>
          <w:rStyle w:val="normaltextrun"/>
          <w:rFonts w:eastAsia="Lucida Sans Unicode"/>
        </w:rPr>
        <w:t>Arvesse ei võeta järgmist liiki lendude heitkoguseid:</w:t>
      </w:r>
    </w:p>
    <w:p w14:paraId="670E355A" w14:textId="430B0B15" w:rsidR="7E47D0B2" w:rsidRPr="003C1549" w:rsidRDefault="00331164"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1</w:t>
      </w:r>
      <w:r w:rsidR="63799D32" w:rsidRPr="003C1549">
        <w:rPr>
          <w:rStyle w:val="normaltextrun"/>
          <w:rFonts w:eastAsia="Lucida Sans Unicode"/>
        </w:rPr>
        <w:t>) riiklikud lennud;</w:t>
      </w:r>
    </w:p>
    <w:p w14:paraId="674D0982" w14:textId="19B50B5C" w:rsidR="7E47D0B2" w:rsidRPr="003C1549" w:rsidRDefault="00331164"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2</w:t>
      </w:r>
      <w:r w:rsidR="63799D32" w:rsidRPr="003C1549">
        <w:rPr>
          <w:rStyle w:val="normaltextrun"/>
          <w:rFonts w:eastAsia="Lucida Sans Unicode"/>
        </w:rPr>
        <w:t>) humanitaarabilennud;</w:t>
      </w:r>
    </w:p>
    <w:p w14:paraId="18BA378E" w14:textId="51817D05" w:rsidR="7E47D0B2" w:rsidRPr="003C1549" w:rsidRDefault="00331164"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3</w:t>
      </w:r>
      <w:r w:rsidR="63799D32" w:rsidRPr="003C1549">
        <w:rPr>
          <w:rStyle w:val="normaltextrun"/>
          <w:rFonts w:eastAsia="Lucida Sans Unicode"/>
        </w:rPr>
        <w:t>) lennud arstiabi osutamiseks;</w:t>
      </w:r>
    </w:p>
    <w:p w14:paraId="3F54CF8A" w14:textId="6FA61649" w:rsidR="7E47D0B2" w:rsidRPr="003C1549" w:rsidRDefault="00331164"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4</w:t>
      </w:r>
      <w:r w:rsidR="63799D32" w:rsidRPr="003C1549">
        <w:rPr>
          <w:rStyle w:val="normaltextrun"/>
          <w:rFonts w:eastAsia="Lucida Sans Unicode"/>
        </w:rPr>
        <w:t>) sõjalised lennud;</w:t>
      </w:r>
    </w:p>
    <w:p w14:paraId="68F395A2" w14:textId="51B1D6D2" w:rsidR="7E47D0B2" w:rsidRPr="003C1549" w:rsidRDefault="00331164"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5</w:t>
      </w:r>
      <w:r w:rsidR="63799D32" w:rsidRPr="003C1549">
        <w:rPr>
          <w:rStyle w:val="normaltextrun"/>
          <w:rFonts w:eastAsia="Lucida Sans Unicode"/>
        </w:rPr>
        <w:t>) tuletõrjelennud;</w:t>
      </w:r>
    </w:p>
    <w:p w14:paraId="3FA92C21" w14:textId="2DB6731F" w:rsidR="7E47D0B2" w:rsidRPr="003C1549" w:rsidRDefault="00331164"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6</w:t>
      </w:r>
      <w:r w:rsidR="63799D32" w:rsidRPr="003C1549">
        <w:rPr>
          <w:rStyle w:val="normaltextrun"/>
          <w:rFonts w:eastAsia="Lucida Sans Unicode"/>
        </w:rPr>
        <w:t>) lennud, mis eelnevad või järgnevad humanitaarabi-, meditsiinilisele või tuletõrjelennule, tingimusel</w:t>
      </w:r>
      <w:r w:rsidRPr="003C1549">
        <w:rPr>
          <w:rStyle w:val="normaltextrun"/>
          <w:rFonts w:eastAsia="Lucida Sans Unicode"/>
        </w:rPr>
        <w:t>,</w:t>
      </w:r>
      <w:r w:rsidR="63799D32" w:rsidRPr="003C1549">
        <w:rPr>
          <w:rStyle w:val="normaltextrun"/>
          <w:rFonts w:eastAsia="Lucida Sans Unicode"/>
        </w:rPr>
        <w:t xml:space="preserve"> et sellised lennud toimusid sama õhusõidukiga ja </w:t>
      </w:r>
      <w:r w:rsidRPr="003C1549">
        <w:rPr>
          <w:rStyle w:val="normaltextrun"/>
          <w:rFonts w:eastAsia="Lucida Sans Unicode"/>
        </w:rPr>
        <w:t>sellega</w:t>
      </w:r>
      <w:r w:rsidR="63799D32" w:rsidRPr="003C1549">
        <w:rPr>
          <w:rStyle w:val="normaltextrun"/>
          <w:rFonts w:eastAsia="Lucida Sans Unicode"/>
        </w:rPr>
        <w:t xml:space="preserve"> oli vaja </w:t>
      </w:r>
      <w:r w:rsidRPr="003C1549">
        <w:rPr>
          <w:rStyle w:val="normaltextrun"/>
          <w:rFonts w:eastAsia="Lucida Sans Unicode"/>
        </w:rPr>
        <w:t xml:space="preserve">teha </w:t>
      </w:r>
      <w:r w:rsidR="63799D32" w:rsidRPr="003C1549">
        <w:rPr>
          <w:rStyle w:val="normaltextrun"/>
          <w:rFonts w:eastAsia="Lucida Sans Unicode"/>
        </w:rPr>
        <w:t>asjaomane humanitaarabi-, meditsiiniline või tuletõrjetegevus, või tuli õhusõiduk pärast neid tegevusi ümber paigutada järgmise tegevuse jaoks.</w:t>
      </w:r>
    </w:p>
    <w:p w14:paraId="130D3218" w14:textId="56F41ACB" w:rsidR="02F6358D" w:rsidRPr="003C1549" w:rsidRDefault="02F6358D" w:rsidP="0061495D">
      <w:pPr>
        <w:pStyle w:val="paragraph"/>
        <w:shd w:val="clear" w:color="auto" w:fill="FFFFFF" w:themeFill="background1"/>
        <w:spacing w:beforeAutospacing="0" w:after="0" w:afterAutospacing="0" w:line="240" w:lineRule="auto"/>
        <w:jc w:val="both"/>
        <w:rPr>
          <w:rStyle w:val="normaltextrun"/>
          <w:rFonts w:eastAsia="Lucida Sans Unicode"/>
        </w:rPr>
      </w:pPr>
    </w:p>
    <w:p w14:paraId="4BFCB3D9" w14:textId="0B51B89C" w:rsidR="7E47D0B2" w:rsidRPr="003C1549" w:rsidRDefault="23A28B3E"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w:t>
      </w:r>
      <w:r w:rsidR="00626CA8" w:rsidRPr="003C1549">
        <w:rPr>
          <w:rStyle w:val="normaltextrun"/>
          <w:rFonts w:eastAsia="Lucida Sans Unicode"/>
        </w:rPr>
        <w:t>3</w:t>
      </w:r>
      <w:r w:rsidRPr="003C1549">
        <w:rPr>
          <w:rStyle w:val="normaltextrun"/>
          <w:rFonts w:eastAsia="Lucida Sans Unicode"/>
        </w:rPr>
        <w:t>) Kauplemissüsteemis osalemine ei ole kohustuslik järgmiste</w:t>
      </w:r>
      <w:r w:rsidR="009F5CBB" w:rsidRPr="003C1549">
        <w:rPr>
          <w:rStyle w:val="normaltextrun"/>
          <w:rFonts w:eastAsia="Lucida Sans Unicode"/>
        </w:rPr>
        <w:t xml:space="preserve"> lendude korra</w:t>
      </w:r>
      <w:r w:rsidRPr="003C1549">
        <w:rPr>
          <w:rStyle w:val="normaltextrun"/>
          <w:rFonts w:eastAsia="Lucida Sans Unicode"/>
        </w:rPr>
        <w:t>l:</w:t>
      </w:r>
    </w:p>
    <w:p w14:paraId="16BC35EF" w14:textId="3F6041FC"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1) lennud, mida sooritatakse eranditult muu riigi kui Euroopa Liidu liikmesriigi lähetuses viibiva valitseva monarhi ja tema lähimate pereliikmete, riigipea, valitsusjuhi ja valitsuse ministrite transpordi</w:t>
      </w:r>
      <w:r w:rsidR="00DD282C" w:rsidRPr="003C1549">
        <w:rPr>
          <w:rStyle w:val="normaltextrun"/>
          <w:rFonts w:eastAsia="Lucida Sans Unicode"/>
        </w:rPr>
        <w:t>ks</w:t>
      </w:r>
      <w:r w:rsidRPr="003C1549">
        <w:rPr>
          <w:rStyle w:val="normaltextrun"/>
          <w:rFonts w:eastAsia="Lucida Sans Unicode"/>
        </w:rPr>
        <w:t>, kui see on lennuplaanis tõendatud asjakohase staatusega;</w:t>
      </w:r>
    </w:p>
    <w:p w14:paraId="5F48D17B" w14:textId="2B7C4E21"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2) sõjalennud, mida sooritavad sõjalised õhusõidukid, ning tolli- ja politseitegevusega seotud lennud;</w:t>
      </w:r>
    </w:p>
    <w:p w14:paraId="2419749A" w14:textId="73CA70C5"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3) otsingu- ja päästelennud, tuletõrje-, humanitaarabi- ja kiirabilennud asjaomase pädeva asutuse volitusel;</w:t>
      </w:r>
    </w:p>
    <w:p w14:paraId="2965F147" w14:textId="0CDEE37F"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4) mistahes lennud, mida sooritatakse 1944. aasta Chicago rahvusvahelise tsiviillennunduse konventsiooni II lisas kindlaks määratud visuaallennureeglite järgi;</w:t>
      </w:r>
    </w:p>
    <w:p w14:paraId="39EAB466" w14:textId="58285A48"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5) lennud, mille jooksul ei tehtud vahemaandumisi ja mis lõpevad samal lennuväljal, kust õhusõiduk õhku tõusis;</w:t>
      </w:r>
    </w:p>
    <w:p w14:paraId="23752B52" w14:textId="0BE1B8BD"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lastRenderedPageBreak/>
        <w:t>6) õppelennud, mida sooritatakse eranditult lennukijuhi litsentsi omandamise või lennumeeskonna liikmete hindamise eesmärgil, kui see on lennuplaanis tõendatud asjakohase staatusega, tingimusel, et lendu ei kasutata reisijate või kauba transpordiks või õhusõidukite positsioneerimiseks või vedamiseks;</w:t>
      </w:r>
    </w:p>
    <w:p w14:paraId="33B4FA5D" w14:textId="47F89DEE"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7) lennud, mida sooritatakse eranditult teadusuuringute eesmärgil või õhusõidukite nii õhus kui ka maa peal kasutatavate seadmete kontrollimiseks, katsetamiseks või sertifitseerimiseks;</w:t>
      </w:r>
    </w:p>
    <w:p w14:paraId="20B80F70" w14:textId="6AD03510"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8) lennud, mida sooritavad õhusõidukid, mille maksimaalne sertifikaadijärgne stardimass on alla 5700 kg;</w:t>
      </w:r>
    </w:p>
    <w:p w14:paraId="6A01F40C" w14:textId="5090A2D1"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9) lennud, mida sooritatakse seoses nõukogu määrusega (EMÜ) nr 2408/92 ühenduse lennuettevõtjate juurdepääsu kohta ühendusesisestele lennuliinidele (EÜT L 240, 24.08.1992, lk 8–14) ette nähtud avaliku teenuse osutamise kohustusega Euroopa Liidu toimimise lepingu artikli 299 lõikes 2 nimetatud äärepoolseimate piirkondade lennuliinidel või sellistel lennuliinidel, mille maht ei ületa 50 000 istekohta aastas;</w:t>
      </w:r>
    </w:p>
    <w:p w14:paraId="0244023F" w14:textId="4B9133D9"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10) lennud, mida sooritab ärilises lennutranspordis kasutatava õhusõiduki käitaja, kelle lendude arv kolmel järjestikusel neljakuulisel perioodil on vähem kui 243 lendu perioodi kohta või kelle tekitatud iga-aastane kasvuhoonegaaside heitkogus kokku on alla 10 000 tonni aastas. Nimetatud erandit ei kohaldata lendudele, mida sooritatakse eranditult Euroopa Liidu liikmesriigi lähetuses viibiva valitseva monarhi ja tema lähimate pereliikmete, riigipea, valitsusjuhi ja valitsuse ministrite transpordi eesmärgil;</w:t>
      </w:r>
    </w:p>
    <w:p w14:paraId="03A42A12" w14:textId="69E1062C"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asciiTheme="minorHAnsi" w:eastAsia="Lucida Sans Unicode" w:hAnsiTheme="minorHAnsi" w:cstheme="minorBidi"/>
          <w:sz w:val="22"/>
          <w:szCs w:val="22"/>
          <w:lang w:eastAsia="en-US"/>
        </w:rPr>
      </w:pPr>
      <w:r w:rsidRPr="003C1549">
        <w:rPr>
          <w:rStyle w:val="normaltextrun"/>
          <w:rFonts w:eastAsia="Lucida Sans Unicode"/>
        </w:rPr>
        <w:t>11) lennud, mida sooritab 1. jaanuarist 2013. a kuni 31. detsembrini 2030. a mitteärilises lennutegevuses kasutatava õhusõiduki käitaja, kelle lendude tekitatud süsinikdioksiidi heitkogus kokku on alla 1000 tonni aastas</w:t>
      </w:r>
      <w:r w:rsidR="00DD282C" w:rsidRPr="003C1549">
        <w:rPr>
          <w:rStyle w:val="normaltextrun"/>
          <w:rFonts w:eastAsia="Lucida Sans Unicode"/>
        </w:rPr>
        <w:t>,</w:t>
      </w:r>
      <w:r w:rsidRPr="003C1549">
        <w:rPr>
          <w:rStyle w:val="normaltextrun"/>
          <w:rFonts w:eastAsia="Lucida Sans Unicode"/>
        </w:rPr>
        <w:t xml:space="preserve"> sh </w:t>
      </w:r>
      <w:r w:rsidR="00DD282C" w:rsidRPr="003C1549">
        <w:rPr>
          <w:rStyle w:val="normaltextrun"/>
          <w:rFonts w:eastAsia="Lucida Sans Unicode"/>
        </w:rPr>
        <w:t xml:space="preserve">heitkogused, mida tekitavad </w:t>
      </w:r>
      <w:r w:rsidRPr="003C1549">
        <w:rPr>
          <w:rStyle w:val="normaltextrun"/>
          <w:rFonts w:eastAsia="Lucida Sans Unicode"/>
        </w:rPr>
        <w:t>len</w:t>
      </w:r>
      <w:r w:rsidR="00DD282C" w:rsidRPr="003C1549">
        <w:rPr>
          <w:rStyle w:val="normaltextrun"/>
          <w:rFonts w:eastAsia="Lucida Sans Unicode"/>
        </w:rPr>
        <w:t>nud</w:t>
      </w:r>
      <w:r w:rsidRPr="003C1549">
        <w:rPr>
          <w:rStyle w:val="normaltextrun"/>
          <w:rFonts w:eastAsia="Lucida Sans Unicode"/>
        </w:rPr>
        <w:t xml:space="preserve"> Šveitsis asuvatelt lennuväljadelt EMPs asuvatele lennuväljadele</w:t>
      </w:r>
      <w:r w:rsidR="00DD282C" w:rsidRPr="003C1549">
        <w:rPr>
          <w:rStyle w:val="normaltextrun"/>
          <w:rFonts w:eastAsia="Lucida Sans Unicode"/>
        </w:rPr>
        <w:t xml:space="preserve"> ning</w:t>
      </w:r>
      <w:r w:rsidRPr="003C1549">
        <w:rPr>
          <w:rStyle w:val="normaltextrun"/>
          <w:rFonts w:eastAsia="Lucida Sans Unicode"/>
        </w:rPr>
        <w:t xml:space="preserve"> Ühendkuningriigis asuvatelt lennuväljadelt EMPs asuvatele lennuväljadele</w:t>
      </w:r>
      <w:r w:rsidR="00DD282C" w:rsidRPr="003C1549">
        <w:rPr>
          <w:rStyle w:val="normaltextrun"/>
          <w:rFonts w:eastAsia="Lucida Sans Unicode"/>
        </w:rPr>
        <w:t>.</w:t>
      </w:r>
    </w:p>
    <w:p w14:paraId="4D09C401" w14:textId="62ED24C7" w:rsidR="02F6358D" w:rsidRPr="003C1549" w:rsidRDefault="02F6358D" w:rsidP="0061495D">
      <w:pPr>
        <w:pStyle w:val="paragraph"/>
        <w:shd w:val="clear" w:color="auto" w:fill="FFFFFF" w:themeFill="background1"/>
        <w:spacing w:beforeAutospacing="0" w:after="0" w:afterAutospacing="0" w:line="240" w:lineRule="auto"/>
        <w:jc w:val="both"/>
        <w:rPr>
          <w:rStyle w:val="normaltextrun"/>
          <w:rFonts w:eastAsia="Lucida Sans Unicode"/>
        </w:rPr>
      </w:pPr>
    </w:p>
    <w:p w14:paraId="589EFE11" w14:textId="079E4A77" w:rsidR="7E47D0B2" w:rsidRPr="003C1549" w:rsidRDefault="63799D3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(3) Ärilises lennutranspordis kasutatava õhusõiduki käitaja on õhusõiduki käitaja, kes tasu eest osutab avalikkusele regulaar- ja mitteregulaarlendude teenust reisijate, kauba või posti veoks.</w:t>
      </w:r>
    </w:p>
    <w:p w14:paraId="0B418326" w14:textId="48E93BAA" w:rsidR="02F6358D" w:rsidRPr="003C1549" w:rsidRDefault="02F6358D" w:rsidP="0061495D">
      <w:pPr>
        <w:pStyle w:val="paragraph"/>
        <w:shd w:val="clear" w:color="auto" w:fill="FFFFFF" w:themeFill="background1"/>
        <w:spacing w:beforeAutospacing="0" w:after="0" w:afterAutospacing="0" w:line="240" w:lineRule="auto"/>
        <w:jc w:val="both"/>
        <w:rPr>
          <w:rStyle w:val="normaltextrun"/>
          <w:rFonts w:eastAsia="Lucida Sans Unicode"/>
        </w:rPr>
      </w:pPr>
    </w:p>
    <w:p w14:paraId="7DB41579" w14:textId="5706BD61" w:rsidR="4E8397DE" w:rsidRPr="003C1549" w:rsidRDefault="11302EF1"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w:t>
      </w:r>
      <w:r w:rsidR="2EAF9DAD" w:rsidRPr="003C1549">
        <w:rPr>
          <w:rStyle w:val="normaltextrun"/>
          <w:rFonts w:eastAsia="Lucida Sans Unicode"/>
        </w:rPr>
        <w:t>4</w:t>
      </w:r>
      <w:r w:rsidRPr="003C1549">
        <w:rPr>
          <w:rStyle w:val="normaltextrun"/>
          <w:rFonts w:eastAsia="Lucida Sans Unicode"/>
        </w:rPr>
        <w:t xml:space="preserve">) </w:t>
      </w:r>
      <w:r w:rsidR="2C915CE0" w:rsidRPr="003C1549">
        <w:rPr>
          <w:rStyle w:val="normaltextrun"/>
          <w:rFonts w:eastAsia="Lucida Sans Unicode"/>
        </w:rPr>
        <w:t xml:space="preserve">Enne </w:t>
      </w:r>
      <w:r w:rsidR="00090D6B" w:rsidRPr="003C1549">
        <w:rPr>
          <w:rStyle w:val="normaltextrun"/>
          <w:rFonts w:eastAsia="Lucida Sans Unicode"/>
        </w:rPr>
        <w:t>r</w:t>
      </w:r>
      <w:r w:rsidR="0C113C58" w:rsidRPr="003C1549">
        <w:rPr>
          <w:rStyle w:val="normaltextrun"/>
          <w:rFonts w:eastAsia="Lucida Sans Unicode"/>
        </w:rPr>
        <w:t>ahvusvaheline tsiviillennunduse organisatsioon</w:t>
      </w:r>
      <w:r w:rsidR="6EBBDD9D" w:rsidRPr="003C1549">
        <w:rPr>
          <w:rStyle w:val="normaltextrun"/>
          <w:rFonts w:eastAsia="Lucida Sans Unicode"/>
        </w:rPr>
        <w:t>i</w:t>
      </w:r>
      <w:r w:rsidR="0C113C58" w:rsidRPr="003C1549">
        <w:rPr>
          <w:rStyle w:val="normaltextrun"/>
          <w:rFonts w:eastAsia="Lucida Sans Unicode"/>
        </w:rPr>
        <w:t xml:space="preserve"> </w:t>
      </w:r>
      <w:r w:rsidR="2C915CE0" w:rsidRPr="003C1549">
        <w:rPr>
          <w:rStyle w:val="normaltextrun"/>
          <w:rFonts w:eastAsia="Lucida Sans Unicode"/>
        </w:rPr>
        <w:t>ülemaailmse turupõhise meetme kohustuslikku rakendamist kohaldatavad erandid</w:t>
      </w:r>
      <w:r w:rsidR="12F47C46" w:rsidRPr="003C1549">
        <w:rPr>
          <w:rStyle w:val="normaltextrun"/>
          <w:rFonts w:eastAsia="Lucida Sans Unicode"/>
        </w:rPr>
        <w:t>:</w:t>
      </w:r>
    </w:p>
    <w:p w14:paraId="387A003F" w14:textId="3A4E4587" w:rsidR="0A206EB6" w:rsidRPr="003C1549" w:rsidRDefault="2C915CE0"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1</w:t>
      </w:r>
      <w:r w:rsidR="00090D6B" w:rsidRPr="003C1549">
        <w:rPr>
          <w:rStyle w:val="normaltextrun"/>
          <w:rFonts w:eastAsia="Lucida Sans Unicode"/>
        </w:rPr>
        <w:t>)</w:t>
      </w:r>
      <w:r w:rsidRPr="003C1549">
        <w:rPr>
          <w:rStyle w:val="normaltextrun"/>
          <w:rFonts w:eastAsia="Lucida Sans Unicode"/>
        </w:rPr>
        <w:t xml:space="preserve"> </w:t>
      </w:r>
      <w:r w:rsidR="00090D6B" w:rsidRPr="003C1549">
        <w:rPr>
          <w:rStyle w:val="normaltextrun"/>
          <w:rFonts w:eastAsia="Lucida Sans Unicode"/>
        </w:rPr>
        <w:t>e</w:t>
      </w:r>
      <w:r w:rsidRPr="003C1549">
        <w:rPr>
          <w:rStyle w:val="normaltextrun"/>
          <w:rFonts w:eastAsia="Lucida Sans Unicode"/>
        </w:rPr>
        <w:t>randina Euroopa Parlamendi ja nõukogu direktiivi (EL) 2023/959 artikli 12 lõikest 3, artikli 14 lõikest 3 ja artiklist 16 loetakse nendes sätetes osutatud nõuded täidetuks ega võeta meetmeid õhusõiduki käitajate vastu seoses järgmisega:</w:t>
      </w:r>
    </w:p>
    <w:p w14:paraId="4EE7DDA4" w14:textId="678523D2" w:rsidR="0A206EB6" w:rsidRPr="003C1549" w:rsidRDefault="2C915CE0"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a) igal kalendriaastal alates 1. jaanuarist 2021 kuni 31. detsembrini 2026 väljaspool EMPd asuvate riikide lennuväljadele suunduvate või sealt väljuvate lendude, välja arvatud Ühendkuningriigi või Šveitsi lennuväljadele suunduva</w:t>
      </w:r>
      <w:r w:rsidR="00090D6B" w:rsidRPr="003C1549">
        <w:rPr>
          <w:rStyle w:val="normaltextrun"/>
          <w:rFonts w:eastAsia="Lucida Sans Unicode"/>
        </w:rPr>
        <w:t>d</w:t>
      </w:r>
      <w:r w:rsidRPr="003C1549">
        <w:rPr>
          <w:rStyle w:val="normaltextrun"/>
          <w:rFonts w:eastAsia="Lucida Sans Unicode"/>
        </w:rPr>
        <w:t xml:space="preserve"> len</w:t>
      </w:r>
      <w:r w:rsidR="00090D6B" w:rsidRPr="003C1549">
        <w:rPr>
          <w:rStyle w:val="normaltextrun"/>
          <w:rFonts w:eastAsia="Lucida Sans Unicode"/>
        </w:rPr>
        <w:t>nud,</w:t>
      </w:r>
      <w:r w:rsidRPr="003C1549">
        <w:rPr>
          <w:rStyle w:val="normaltextrun"/>
          <w:rFonts w:eastAsia="Lucida Sans Unicode"/>
        </w:rPr>
        <w:t xml:space="preserve"> kõik heitkogused, arvestades Euroopa Parlamendi ja nõukogu direktiivi (EL) 2023/959 artiklis 28b osutatud läbivaatamist;</w:t>
      </w:r>
    </w:p>
    <w:p w14:paraId="5B869F5D" w14:textId="79BC0CF2" w:rsidR="0A206EB6" w:rsidRPr="003C1549" w:rsidRDefault="2C915CE0"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b) ELi toimimise lepingu artikli 349 tähenduses äärepoolseima piirkonna lennuvälja ja EMP muu piirkonna lennuvälja vahel igal kalendriaastal alates 1. jaanuarist 2013 kuni 31. detsembrini 2023 toimunud lendude kõik heitkogused, võttes arvesse Euroopa Parlamendi ja nõukogu direktiivi (EL) 2023/959 artiklis 28b osutatud läbivaatamist.</w:t>
      </w:r>
    </w:p>
    <w:p w14:paraId="5B5D8676" w14:textId="50D808A3" w:rsidR="02F6358D" w:rsidRPr="003C1549" w:rsidRDefault="02F6358D" w:rsidP="0061495D">
      <w:pPr>
        <w:pStyle w:val="paragraph"/>
        <w:shd w:val="clear" w:color="auto" w:fill="FFFFFF" w:themeFill="background1"/>
        <w:spacing w:beforeAutospacing="0" w:after="0" w:afterAutospacing="0" w:line="240" w:lineRule="auto"/>
        <w:jc w:val="both"/>
        <w:rPr>
          <w:rStyle w:val="normaltextrun"/>
          <w:rFonts w:eastAsia="Lucida Sans Unicode"/>
        </w:rPr>
      </w:pPr>
    </w:p>
    <w:p w14:paraId="0F3DBF63" w14:textId="0985C945" w:rsidR="6E9CD6CC" w:rsidRPr="003C1549" w:rsidRDefault="05C1C93C"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(5)</w:t>
      </w:r>
      <w:r w:rsidR="52EFF90B" w:rsidRPr="003C1549">
        <w:rPr>
          <w:rStyle w:val="normaltextrun"/>
          <w:rFonts w:eastAsia="Lucida Sans Unicode"/>
        </w:rPr>
        <w:t xml:space="preserve"> </w:t>
      </w:r>
      <w:r w:rsidR="740D5B09" w:rsidRPr="003C1549">
        <w:rPr>
          <w:rStyle w:val="normaltextrun"/>
          <w:rFonts w:eastAsia="Lucida Sans Unicode"/>
        </w:rPr>
        <w:t xml:space="preserve">Euroopa Parlamendi ja nõukogu direktiivi (EL) 2023/959 artiklite 11a, 12 ja 14 kohaldamisel käsitatakse muude kui käesoleva </w:t>
      </w:r>
      <w:r w:rsidR="5BE1AB10" w:rsidRPr="003C1549">
        <w:rPr>
          <w:rStyle w:val="normaltextrun"/>
          <w:rFonts w:eastAsia="Lucida Sans Unicode"/>
        </w:rPr>
        <w:t xml:space="preserve">lõike </w:t>
      </w:r>
      <w:r w:rsidR="198FDBA6" w:rsidRPr="003C1549">
        <w:rPr>
          <w:rStyle w:val="normaltextrun"/>
          <w:rFonts w:eastAsia="Lucida Sans Unicode"/>
        </w:rPr>
        <w:t xml:space="preserve">esimeses </w:t>
      </w:r>
      <w:r w:rsidR="0A1259EB" w:rsidRPr="003C1549">
        <w:rPr>
          <w:rStyle w:val="normaltextrun"/>
          <w:rFonts w:eastAsia="Lucida Sans Unicode"/>
        </w:rPr>
        <w:t>punktis</w:t>
      </w:r>
      <w:r w:rsidR="740D5B09" w:rsidRPr="003C1549">
        <w:rPr>
          <w:rStyle w:val="normaltextrun"/>
          <w:rFonts w:eastAsia="Lucida Sans Unicode"/>
        </w:rPr>
        <w:t xml:space="preserve"> osutatud lendude tõendatud heitkoguseid õhusõiduki käitaja tõendatud heitkogustena.</w:t>
      </w:r>
    </w:p>
    <w:p w14:paraId="4C6A1393" w14:textId="485A45E0" w:rsidR="02F6358D" w:rsidRPr="003C1549" w:rsidRDefault="02F6358D" w:rsidP="0061495D">
      <w:pPr>
        <w:pStyle w:val="paragraph"/>
        <w:shd w:val="clear" w:color="auto" w:fill="FFFFFF" w:themeFill="background1"/>
        <w:spacing w:beforeAutospacing="0" w:after="0" w:afterAutospacing="0" w:line="240" w:lineRule="auto"/>
        <w:jc w:val="both"/>
        <w:rPr>
          <w:rStyle w:val="normaltextrun"/>
          <w:rFonts w:eastAsia="Lucida Sans Unicode"/>
        </w:rPr>
      </w:pPr>
    </w:p>
    <w:p w14:paraId="1BAC8310" w14:textId="19501165" w:rsidR="6355100C" w:rsidRPr="003C1549" w:rsidRDefault="71EE48F1"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(6)</w:t>
      </w:r>
      <w:r w:rsidR="740D5B09" w:rsidRPr="003C1549">
        <w:rPr>
          <w:rStyle w:val="normaltextrun"/>
          <w:rFonts w:eastAsia="Lucida Sans Unicode"/>
        </w:rPr>
        <w:t xml:space="preserve"> Erandina Euroopa Parlamendi ja nõukogu direktiivi (EL) 2023/959 artikli 3d lõikest 3 vähendatakse ajavahemikus 1. jaanuarist 2013 kuni 31. detsembrini 2026 enampakkumisel müüdavate lubatud heitkoguse ühikute kogust nii, et see oleks kooskõlas liikmesriigile omistatud lennunduse heitkoguste nende lendude osakaaluga, mille suhtes ei kohaldata </w:t>
      </w:r>
      <w:r w:rsidR="00090D6B" w:rsidRPr="003C1549">
        <w:rPr>
          <w:rStyle w:val="normaltextrun"/>
          <w:rFonts w:eastAsia="Lucida Sans Unicode"/>
        </w:rPr>
        <w:t xml:space="preserve">nimetatud </w:t>
      </w:r>
      <w:r w:rsidR="740D5B09" w:rsidRPr="003C1549">
        <w:rPr>
          <w:rStyle w:val="normaltextrun"/>
          <w:rFonts w:eastAsia="Lucida Sans Unicode"/>
        </w:rPr>
        <w:t xml:space="preserve">artikli </w:t>
      </w:r>
      <w:r w:rsidR="68AC7DA7" w:rsidRPr="003C1549">
        <w:rPr>
          <w:rStyle w:val="normaltextrun"/>
          <w:rFonts w:eastAsia="Lucida Sans Unicode"/>
        </w:rPr>
        <w:t>punktis</w:t>
      </w:r>
      <w:r w:rsidR="740D5B09" w:rsidRPr="003C1549">
        <w:rPr>
          <w:rStyle w:val="normaltextrun"/>
          <w:rFonts w:eastAsia="Lucida Sans Unicode"/>
        </w:rPr>
        <w:t xml:space="preserve"> 1 </w:t>
      </w:r>
      <w:r w:rsidR="00090D6B" w:rsidRPr="003C1549">
        <w:rPr>
          <w:rStyle w:val="normaltextrun"/>
          <w:rFonts w:eastAsia="Lucida Sans Unicode"/>
        </w:rPr>
        <w:t>sätestatud</w:t>
      </w:r>
      <w:r w:rsidR="740D5B09" w:rsidRPr="003C1549">
        <w:rPr>
          <w:rStyle w:val="normaltextrun"/>
          <w:rFonts w:eastAsia="Lucida Sans Unicode"/>
        </w:rPr>
        <w:t xml:space="preserve"> erandeid.</w:t>
      </w:r>
    </w:p>
    <w:p w14:paraId="76B8D2B4" w14:textId="18EC67E6" w:rsidR="02F6358D" w:rsidRPr="003C1549" w:rsidRDefault="02F6358D" w:rsidP="0061495D">
      <w:pPr>
        <w:pStyle w:val="paragraph"/>
        <w:shd w:val="clear" w:color="auto" w:fill="FFFFFF" w:themeFill="background1"/>
        <w:spacing w:beforeAutospacing="0" w:after="0" w:afterAutospacing="0" w:line="240" w:lineRule="auto"/>
        <w:jc w:val="both"/>
        <w:rPr>
          <w:rStyle w:val="normaltextrun"/>
          <w:rFonts w:eastAsia="Lucida Sans Unicode"/>
        </w:rPr>
      </w:pPr>
    </w:p>
    <w:p w14:paraId="61018DBA" w14:textId="6145F4E7" w:rsidR="0A206EB6" w:rsidRPr="003C1549" w:rsidRDefault="15C1AD76"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lastRenderedPageBreak/>
        <w:t>(7)</w:t>
      </w:r>
      <w:r w:rsidR="740D5B09" w:rsidRPr="003C1549">
        <w:rPr>
          <w:rStyle w:val="normaltextrun"/>
          <w:rFonts w:eastAsia="Lucida Sans Unicode"/>
        </w:rPr>
        <w:t xml:space="preserve"> Erandina Euroopa Parlamendi ja nõukogu direktiivi (EL) 2023/959 artiklist 3g ei nõuta õhusõiduki käitajatelt seirekavasid, milles nähakse ette meetmed heitkoguste seireks ja nendest aruandmiseks seoses lendudega, mille suhtes kohaldatakse </w:t>
      </w:r>
      <w:r w:rsidR="7A416BA4" w:rsidRPr="003C1549">
        <w:rPr>
          <w:rStyle w:val="normaltextrun"/>
          <w:rFonts w:eastAsia="Lucida Sans Unicode"/>
        </w:rPr>
        <w:t xml:space="preserve">artikli </w:t>
      </w:r>
      <w:r w:rsidR="00090D6B" w:rsidRPr="003C1549">
        <w:rPr>
          <w:rStyle w:val="normaltextrun"/>
          <w:rFonts w:eastAsia="Lucida Sans Unicode"/>
        </w:rPr>
        <w:t xml:space="preserve">3g </w:t>
      </w:r>
      <w:r w:rsidR="7A416BA4" w:rsidRPr="003C1549">
        <w:rPr>
          <w:rStyle w:val="normaltextrun"/>
          <w:rFonts w:eastAsia="Lucida Sans Unicode"/>
        </w:rPr>
        <w:t>punktis 1</w:t>
      </w:r>
      <w:r w:rsidR="00090D6B" w:rsidRPr="003C1549">
        <w:rPr>
          <w:rStyle w:val="normaltextrun"/>
          <w:rFonts w:eastAsia="Lucida Sans Unicode"/>
        </w:rPr>
        <w:t xml:space="preserve"> sätestatud</w:t>
      </w:r>
      <w:r w:rsidR="7A416BA4" w:rsidRPr="003C1549">
        <w:rPr>
          <w:rStyle w:val="normaltextrun"/>
          <w:rFonts w:eastAsia="Lucida Sans Unicode"/>
        </w:rPr>
        <w:t xml:space="preserve"> erandeid</w:t>
      </w:r>
      <w:r w:rsidR="740D5B09" w:rsidRPr="003C1549">
        <w:rPr>
          <w:rStyle w:val="normaltextrun"/>
          <w:rFonts w:eastAsia="Lucida Sans Unicode"/>
        </w:rPr>
        <w:t>.</w:t>
      </w:r>
    </w:p>
    <w:p w14:paraId="387C845B" w14:textId="25BD49D9" w:rsidR="02F6358D" w:rsidRPr="003C1549" w:rsidRDefault="02F6358D" w:rsidP="0061495D">
      <w:pPr>
        <w:pStyle w:val="paragraph"/>
        <w:shd w:val="clear" w:color="auto" w:fill="FFFFFF" w:themeFill="background1"/>
        <w:spacing w:beforeAutospacing="0" w:after="0" w:afterAutospacing="0" w:line="240" w:lineRule="auto"/>
        <w:jc w:val="both"/>
        <w:rPr>
          <w:rStyle w:val="normaltextrun"/>
          <w:rFonts w:eastAsia="Lucida Sans Unicode"/>
        </w:rPr>
      </w:pPr>
    </w:p>
    <w:p w14:paraId="095554F5" w14:textId="2E3BAF72" w:rsidR="0A206EB6" w:rsidRPr="003C1549" w:rsidRDefault="39E758DA" w:rsidP="0061495D">
      <w:pPr>
        <w:pStyle w:val="paragraph"/>
        <w:shd w:val="clear" w:color="auto" w:fill="FFFFFF" w:themeFill="background1"/>
        <w:spacing w:beforeAutospacing="0" w:after="0" w:afterAutospacing="0" w:line="240" w:lineRule="auto"/>
        <w:jc w:val="both"/>
      </w:pPr>
      <w:r w:rsidRPr="003C1549">
        <w:rPr>
          <w:rStyle w:val="normaltextrun"/>
          <w:rFonts w:eastAsia="Lucida Sans Unicode"/>
        </w:rPr>
        <w:t>(8)</w:t>
      </w:r>
      <w:r w:rsidR="740D5B09" w:rsidRPr="003C1549">
        <w:rPr>
          <w:rStyle w:val="normaltextrun"/>
          <w:rFonts w:eastAsia="Lucida Sans Unicode"/>
        </w:rPr>
        <w:t xml:space="preserve"> Kui õhusõiduki käitaja iga-aastane koguheide on alla 25 000 tonni CO</w:t>
      </w:r>
      <w:r w:rsidR="740D5B09" w:rsidRPr="003C1549">
        <w:rPr>
          <w:rStyle w:val="normaltextrun"/>
          <w:rFonts w:eastAsia="Lucida Sans Unicode"/>
          <w:vertAlign w:val="subscript"/>
        </w:rPr>
        <w:t>2</w:t>
      </w:r>
      <w:r w:rsidR="740D5B09" w:rsidRPr="003C1549">
        <w:rPr>
          <w:rStyle w:val="normaltextrun"/>
          <w:rFonts w:eastAsia="Lucida Sans Unicode"/>
        </w:rPr>
        <w:t xml:space="preserve"> või kui õhusõiduki käitaja iga-aastane koguheide on muude kui </w:t>
      </w:r>
      <w:r w:rsidR="00726E19" w:rsidRPr="003C1549">
        <w:rPr>
          <w:rStyle w:val="normaltextrun"/>
          <w:rFonts w:eastAsia="Lucida Sans Unicode"/>
        </w:rPr>
        <w:t xml:space="preserve">nimetatud </w:t>
      </w:r>
      <w:r w:rsidR="3A71A63A" w:rsidRPr="003C1549">
        <w:rPr>
          <w:rStyle w:val="normaltextrun"/>
          <w:rFonts w:eastAsia="Lucida Sans Unicode"/>
        </w:rPr>
        <w:t>artikli punktis 1</w:t>
      </w:r>
      <w:r w:rsidR="740D5B09" w:rsidRPr="003C1549">
        <w:rPr>
          <w:rStyle w:val="normaltextrun"/>
          <w:rFonts w:eastAsia="Lucida Sans Unicode"/>
        </w:rPr>
        <w:t xml:space="preserve"> osutatud lendude puhul alla 3 000 tonni CO2, käsitatakse erandina Euroopa Parlamendi ja nõukogu direktiivi (EL) 2023/959 artiklitest 3g, 12, 15 ja 18a seda heidet tõendatud heitkogusena, kui see on kindlaks määratud väikeheitetekitajatele ette nähtud vahendiga, mis on heaks kiidetud komisjoni määrusega (EL) nr 606/2010 (*) ja milles kasutatakse Eurocontroli esitatud HKSi tugivahendi andmeid. Keskkonnaamet või</w:t>
      </w:r>
      <w:r w:rsidR="00090D6B" w:rsidRPr="003C1549">
        <w:rPr>
          <w:rStyle w:val="normaltextrun"/>
          <w:rFonts w:eastAsia="Lucida Sans Unicode"/>
        </w:rPr>
        <w:t>b</w:t>
      </w:r>
      <w:r w:rsidR="740D5B09" w:rsidRPr="003C1549">
        <w:rPr>
          <w:rStyle w:val="normaltextrun"/>
          <w:rFonts w:eastAsia="Lucida Sans Unicode"/>
        </w:rPr>
        <w:t xml:space="preserve"> mitteäriliseks lennutranspordiks kasutatavate õhusõidukite käitajate suhtes rakendada lihtsustatud korda, kui see menetlus tagab samasuguse täpsuse</w:t>
      </w:r>
      <w:r w:rsidR="00090D6B" w:rsidRPr="003C1549">
        <w:rPr>
          <w:rStyle w:val="normaltextrun"/>
          <w:rFonts w:eastAsia="Lucida Sans Unicode"/>
        </w:rPr>
        <w:t>,</w:t>
      </w:r>
      <w:r w:rsidR="740D5B09" w:rsidRPr="003C1549">
        <w:rPr>
          <w:rStyle w:val="normaltextrun"/>
          <w:rFonts w:eastAsia="Lucida Sans Unicode"/>
        </w:rPr>
        <w:t xml:space="preserve"> kui </w:t>
      </w:r>
      <w:r w:rsidR="00090D6B" w:rsidRPr="003C1549">
        <w:rPr>
          <w:rStyle w:val="normaltextrun"/>
          <w:rFonts w:eastAsia="Lucida Sans Unicode"/>
        </w:rPr>
        <w:t xml:space="preserve">tagab </w:t>
      </w:r>
      <w:r w:rsidR="740D5B09" w:rsidRPr="003C1549">
        <w:rPr>
          <w:rStyle w:val="normaltextrun"/>
          <w:rFonts w:eastAsia="Lucida Sans Unicode"/>
        </w:rPr>
        <w:t>väikeheitetekitajatele ette nähtud vahend.</w:t>
      </w:r>
    </w:p>
    <w:p w14:paraId="2A87F6F0" w14:textId="14A69D9B" w:rsidR="02F6358D" w:rsidRPr="003C1549" w:rsidRDefault="02F6358D" w:rsidP="0061495D">
      <w:pPr>
        <w:pStyle w:val="paragraph"/>
        <w:shd w:val="clear" w:color="auto" w:fill="FFFFFF" w:themeFill="background1"/>
        <w:spacing w:beforeAutospacing="0" w:after="0" w:afterAutospacing="0" w:line="240" w:lineRule="auto"/>
        <w:jc w:val="both"/>
        <w:rPr>
          <w:rStyle w:val="normaltextrun"/>
          <w:rFonts w:eastAsia="Lucida Sans Unicode"/>
        </w:rPr>
      </w:pPr>
    </w:p>
    <w:p w14:paraId="2D78B255" w14:textId="621F12E7" w:rsidR="0A206EB6" w:rsidRPr="003C1549" w:rsidRDefault="592F4B42" w:rsidP="0061495D">
      <w:pPr>
        <w:pStyle w:val="paragraph"/>
        <w:shd w:val="clear" w:color="auto" w:fill="FFFFFF" w:themeFill="background1"/>
        <w:spacing w:beforeAutospacing="0" w:after="0" w:afterAutospacing="0" w:line="240" w:lineRule="auto"/>
        <w:jc w:val="both"/>
        <w:rPr>
          <w:rStyle w:val="normaltextrun"/>
          <w:rFonts w:eastAsia="Lucida Sans Unicode"/>
        </w:rPr>
      </w:pPr>
      <w:r w:rsidRPr="003C1549">
        <w:rPr>
          <w:rStyle w:val="normaltextrun"/>
          <w:rFonts w:eastAsia="Lucida Sans Unicode"/>
        </w:rPr>
        <w:t>(9)</w:t>
      </w:r>
      <w:r w:rsidR="740D5B09" w:rsidRPr="003C1549">
        <w:rPr>
          <w:rStyle w:val="normaltextrun"/>
          <w:rFonts w:eastAsia="Lucida Sans Unicode"/>
        </w:rPr>
        <w:t xml:space="preserve"> Käesoleva paragrahvi lõiget 1 kohaldatakse selliste riikide suhtes, kellega on sõlmitud Euroopa Parlamendi ja nõukogu direktiivi (EL) 2023/959 artikli 25 või 25a kohane kokkulepe, järgides sellises kokkuleppes sätestatud tingimusi.</w:t>
      </w:r>
    </w:p>
    <w:p w14:paraId="3CC7C9E3" w14:textId="675B83E7" w:rsidR="659B3655" w:rsidRPr="003C1549" w:rsidRDefault="659B3655" w:rsidP="0061495D">
      <w:pPr>
        <w:pStyle w:val="paragraph"/>
        <w:shd w:val="clear" w:color="auto" w:fill="FFFFFF" w:themeFill="background1"/>
        <w:spacing w:beforeAutospacing="0" w:after="0" w:afterAutospacing="0" w:line="240" w:lineRule="auto"/>
        <w:jc w:val="both"/>
        <w:rPr>
          <w:rStyle w:val="normaltextrun"/>
        </w:rPr>
      </w:pPr>
    </w:p>
    <w:p w14:paraId="2BB23BFC" w14:textId="6B68C42E" w:rsidR="515DB811" w:rsidRPr="003C1549" w:rsidRDefault="2EB1F79B" w:rsidP="0061495D">
      <w:pPr>
        <w:spacing w:after="0" w:line="240" w:lineRule="auto"/>
        <w:jc w:val="both"/>
        <w:rPr>
          <w:rFonts w:ascii="Times New Roman" w:eastAsia="Times New Roman" w:hAnsi="Times New Roman" w:cs="Times New Roman"/>
          <w:sz w:val="24"/>
          <w:szCs w:val="24"/>
        </w:rPr>
      </w:pPr>
      <w:r w:rsidRPr="003C1549">
        <w:rPr>
          <w:rStyle w:val="normaltextrun"/>
          <w:rFonts w:ascii="Times New Roman" w:eastAsia="Times New Roman" w:hAnsi="Times New Roman" w:cs="Times New Roman"/>
          <w:sz w:val="24"/>
          <w:szCs w:val="24"/>
        </w:rPr>
        <w:t>(10)</w:t>
      </w:r>
      <w:r w:rsidR="652F295F" w:rsidRPr="003C1549">
        <w:rPr>
          <w:rStyle w:val="normaltextrun"/>
          <w:rFonts w:ascii="Times New Roman" w:eastAsia="Times New Roman" w:hAnsi="Times New Roman" w:cs="Times New Roman"/>
          <w:sz w:val="24"/>
          <w:szCs w:val="24"/>
        </w:rPr>
        <w:t xml:space="preserve"> </w:t>
      </w:r>
      <w:r w:rsidR="652F295F" w:rsidRPr="003C1549">
        <w:rPr>
          <w:rFonts w:ascii="Times New Roman" w:eastAsia="Times New Roman" w:hAnsi="Times New Roman" w:cs="Times New Roman"/>
          <w:sz w:val="24"/>
          <w:szCs w:val="24"/>
        </w:rPr>
        <w:t>Parlamendi ja nõukogu direktiivi (EL) 2023/959 artik</w:t>
      </w:r>
      <w:r w:rsidR="00090D6B" w:rsidRPr="003C1549">
        <w:rPr>
          <w:rFonts w:ascii="Times New Roman" w:eastAsia="Times New Roman" w:hAnsi="Times New Roman" w:cs="Times New Roman"/>
          <w:sz w:val="24"/>
          <w:szCs w:val="24"/>
        </w:rPr>
        <w:t>li</w:t>
      </w:r>
      <w:r w:rsidR="652F295F" w:rsidRPr="003C1549">
        <w:rPr>
          <w:rFonts w:ascii="Times New Roman" w:eastAsia="Times New Roman" w:hAnsi="Times New Roman" w:cs="Times New Roman"/>
          <w:sz w:val="24"/>
          <w:szCs w:val="24"/>
        </w:rPr>
        <w:t xml:space="preserve"> 14 lõige 1 kohane aruanne lennunduse muu kui CO</w:t>
      </w:r>
      <w:r w:rsidR="652F295F" w:rsidRPr="003C1549">
        <w:rPr>
          <w:rFonts w:ascii="Times New Roman" w:eastAsia="Times New Roman" w:hAnsi="Times New Roman" w:cs="Times New Roman"/>
          <w:sz w:val="24"/>
          <w:szCs w:val="24"/>
          <w:vertAlign w:val="subscript"/>
        </w:rPr>
        <w:t>2</w:t>
      </w:r>
      <w:r w:rsidR="652F295F" w:rsidRPr="003C1549">
        <w:rPr>
          <w:rFonts w:ascii="Times New Roman" w:eastAsia="Times New Roman" w:hAnsi="Times New Roman" w:cs="Times New Roman"/>
          <w:sz w:val="24"/>
          <w:szCs w:val="24"/>
        </w:rPr>
        <w:t xml:space="preserve"> heite mõju kohta peab sisaldama </w:t>
      </w:r>
      <w:r w:rsidR="00726E19" w:rsidRPr="003C1549">
        <w:rPr>
          <w:rFonts w:ascii="Times New Roman" w:eastAsia="Times New Roman" w:hAnsi="Times New Roman" w:cs="Times New Roman"/>
          <w:sz w:val="24"/>
          <w:szCs w:val="24"/>
        </w:rPr>
        <w:t xml:space="preserve">nimetatud </w:t>
      </w:r>
      <w:r w:rsidR="652F295F" w:rsidRPr="003C1549">
        <w:rPr>
          <w:rFonts w:ascii="Times New Roman" w:eastAsia="Times New Roman" w:hAnsi="Times New Roman" w:cs="Times New Roman"/>
          <w:sz w:val="24"/>
          <w:szCs w:val="24"/>
        </w:rPr>
        <w:t>määruses nimetatud õhusõidukite tegevusest tulenevat lämmastikoksiidide (NOx), tahmaosakeste ja oksüdeerunud väävliühendite eraldumisest kütuse põletamisel, samuti veeauru, sealhulgas kondensatsioonijälgede eraldumise mõju. Seire-, aruandlus- ja kontrolliraamistik peab sisaldama vähemalt saadaolevaid kolmemõõtmelisi lennutrajektoori andmeid, samuti õhuniiskust ja -temperatuuri, et tekitada ühe lennu kohta CO</w:t>
      </w:r>
      <w:r w:rsidR="652F295F" w:rsidRPr="003C1549">
        <w:rPr>
          <w:rFonts w:ascii="Times New Roman" w:eastAsia="Times New Roman" w:hAnsi="Times New Roman" w:cs="Times New Roman"/>
          <w:sz w:val="24"/>
          <w:szCs w:val="24"/>
          <w:vertAlign w:val="subscript"/>
        </w:rPr>
        <w:t>2</w:t>
      </w:r>
      <w:r w:rsidR="652F295F" w:rsidRPr="003C1549">
        <w:rPr>
          <w:rFonts w:ascii="Times New Roman" w:eastAsia="Times New Roman" w:hAnsi="Times New Roman" w:cs="Times New Roman"/>
          <w:sz w:val="24"/>
          <w:szCs w:val="24"/>
        </w:rPr>
        <w:t xml:space="preserve"> ekvivalent.</w:t>
      </w:r>
    </w:p>
    <w:p w14:paraId="75B0FBE3" w14:textId="77777777" w:rsidR="00AB7A0D" w:rsidRPr="003C1549" w:rsidRDefault="00AB7A0D" w:rsidP="0061495D">
      <w:pPr>
        <w:spacing w:after="0" w:line="240" w:lineRule="auto"/>
        <w:jc w:val="both"/>
        <w:rPr>
          <w:rFonts w:ascii="Times New Roman" w:eastAsia="Times New Roman" w:hAnsi="Times New Roman" w:cs="Times New Roman"/>
          <w:sz w:val="24"/>
          <w:szCs w:val="24"/>
        </w:rPr>
      </w:pPr>
    </w:p>
    <w:p w14:paraId="4D8DBFB8" w14:textId="6654DFDF" w:rsidR="00AB7A0D" w:rsidRPr="003C1549" w:rsidRDefault="00AB7A0D" w:rsidP="00AB7A0D">
      <w:pPr>
        <w:spacing w:after="0" w:line="240" w:lineRule="auto"/>
        <w:jc w:val="both"/>
        <w:rPr>
          <w:rStyle w:val="normaltextrun"/>
          <w:rFonts w:ascii="Times New Roman" w:eastAsia="Times New Roman" w:hAnsi="Times New Roman" w:cs="Times New Roman"/>
          <w:sz w:val="24"/>
          <w:szCs w:val="24"/>
        </w:rPr>
      </w:pPr>
      <w:r w:rsidRPr="003C1549">
        <w:rPr>
          <w:rFonts w:ascii="Times New Roman" w:eastAsia="Times New Roman" w:hAnsi="Times New Roman" w:cs="Times New Roman"/>
          <w:sz w:val="24"/>
          <w:szCs w:val="24"/>
        </w:rPr>
        <w:t xml:space="preserve">(11) Alates 2024. aasta 1. jaanuarist kehtivad atmosfääriõhu kaitse seaduse § 166 lõiked 4, 6 ja 7 ja § 167 ka õhusõiduki käitajale, kelle </w:t>
      </w:r>
      <w:r w:rsidR="00B867BB" w:rsidRPr="003C1549">
        <w:rPr>
          <w:rFonts w:ascii="Times New Roman" w:eastAsia="Times New Roman" w:hAnsi="Times New Roman" w:cs="Times New Roman"/>
          <w:sz w:val="24"/>
          <w:szCs w:val="24"/>
        </w:rPr>
        <w:t>lennud tekitavad alates 1. jaanuarist 2021 üle 9 000 tonni CO2 heitkoguseid aastas</w:t>
      </w:r>
      <w:r w:rsidRPr="003C1549">
        <w:rPr>
          <w:rFonts w:ascii="Times New Roman" w:eastAsia="Times New Roman" w:hAnsi="Times New Roman" w:cs="Times New Roman"/>
          <w:sz w:val="24"/>
          <w:szCs w:val="24"/>
        </w:rPr>
        <w:t>.“;</w:t>
      </w:r>
    </w:p>
    <w:p w14:paraId="2B51792A" w14:textId="7BA0835A" w:rsidR="00D553C0" w:rsidRPr="003C1549" w:rsidRDefault="00D553C0" w:rsidP="0061495D">
      <w:pPr>
        <w:pStyle w:val="paragraph"/>
        <w:shd w:val="clear" w:color="auto" w:fill="FFFFFF" w:themeFill="background1"/>
        <w:spacing w:beforeAutospacing="0" w:after="0" w:afterAutospacing="0" w:line="240" w:lineRule="auto"/>
        <w:jc w:val="both"/>
        <w:textAlignment w:val="baseline"/>
        <w:rPr>
          <w:rStyle w:val="normaltextrun"/>
          <w:rFonts w:asciiTheme="minorHAnsi" w:eastAsia="Lucida Sans Unicode" w:hAnsiTheme="minorHAnsi" w:cstheme="minorBidi"/>
          <w:sz w:val="22"/>
          <w:szCs w:val="22"/>
          <w:lang w:eastAsia="en-US"/>
        </w:rPr>
      </w:pPr>
    </w:p>
    <w:p w14:paraId="681EDE3C" w14:textId="48DCD09A" w:rsidR="00A22306" w:rsidRPr="003C1549" w:rsidRDefault="00FC5168" w:rsidP="0061495D">
      <w:pPr>
        <w:pStyle w:val="paragraph"/>
        <w:spacing w:beforeAutospacing="0" w:after="0" w:afterAutospacing="0" w:line="240" w:lineRule="auto"/>
        <w:jc w:val="both"/>
        <w:textAlignment w:val="baseline"/>
        <w:rPr>
          <w:rStyle w:val="normaltextrun"/>
          <w:rFonts w:eastAsia="Lucida Sans Unicode"/>
          <w:color w:val="202020"/>
        </w:rPr>
      </w:pPr>
      <w:r w:rsidRPr="003C1549">
        <w:rPr>
          <w:rStyle w:val="normaltextrun"/>
          <w:rFonts w:eastAsia="Lucida Sans Unicode"/>
          <w:b/>
          <w:bCs/>
        </w:rPr>
        <w:t>6</w:t>
      </w:r>
      <w:r w:rsidR="6C20FCDC" w:rsidRPr="003C1549">
        <w:rPr>
          <w:rStyle w:val="normaltextrun"/>
          <w:rFonts w:eastAsia="Lucida Sans Unicode"/>
          <w:b/>
          <w:bCs/>
          <w:color w:val="202020"/>
        </w:rPr>
        <w:t xml:space="preserve">) </w:t>
      </w:r>
      <w:r w:rsidR="6C20FCDC" w:rsidRPr="003C1549">
        <w:rPr>
          <w:rStyle w:val="normaltextrun"/>
          <w:rFonts w:eastAsia="Lucida Sans Unicode"/>
          <w:color w:val="202020"/>
        </w:rPr>
        <w:t xml:space="preserve">määrust täiendatakse </w:t>
      </w:r>
      <w:r w:rsidR="00CE069E" w:rsidRPr="003C1549">
        <w:rPr>
          <w:rStyle w:val="normaltextrun"/>
          <w:rFonts w:eastAsia="Lucida Sans Unicode"/>
          <w:color w:val="202020"/>
        </w:rPr>
        <w:t>§-</w:t>
      </w:r>
      <w:r w:rsidR="6C20FCDC" w:rsidRPr="003C1549">
        <w:rPr>
          <w:rStyle w:val="normaltextrun"/>
          <w:rFonts w:eastAsia="Lucida Sans Unicode"/>
          <w:color w:val="202020"/>
        </w:rPr>
        <w:t>ga 4</w:t>
      </w:r>
      <w:r w:rsidR="6C20FCDC" w:rsidRPr="003C1549">
        <w:rPr>
          <w:rStyle w:val="normaltextrun"/>
          <w:rFonts w:eastAsia="Lucida Sans Unicode"/>
          <w:color w:val="202020"/>
          <w:sz w:val="19"/>
          <w:szCs w:val="19"/>
          <w:vertAlign w:val="superscript"/>
        </w:rPr>
        <w:t xml:space="preserve">1 </w:t>
      </w:r>
      <w:r w:rsidR="6C20FCDC" w:rsidRPr="003C1549">
        <w:rPr>
          <w:rStyle w:val="normaltextrun"/>
          <w:rFonts w:eastAsia="Lucida Sans Unicode"/>
          <w:color w:val="202020"/>
        </w:rPr>
        <w:t>järgmises sõnastuses:</w:t>
      </w:r>
    </w:p>
    <w:p w14:paraId="3A9C2222" w14:textId="77777777" w:rsidR="00CE069E" w:rsidRPr="003C1549" w:rsidRDefault="6C20FCDC">
      <w:pPr>
        <w:pStyle w:val="paragraph"/>
        <w:spacing w:beforeAutospacing="0" w:after="0" w:afterAutospacing="0" w:line="240" w:lineRule="auto"/>
        <w:jc w:val="both"/>
        <w:textAlignment w:val="baseline"/>
        <w:rPr>
          <w:rStyle w:val="normaltextrun"/>
          <w:rFonts w:eastAsia="Lucida Sans Unicode"/>
          <w:b/>
          <w:bCs/>
          <w:color w:val="202020"/>
        </w:rPr>
      </w:pPr>
      <w:r w:rsidRPr="003C1549">
        <w:rPr>
          <w:rStyle w:val="normaltextrun"/>
          <w:rFonts w:eastAsia="Lucida Sans Unicode"/>
          <w:color w:val="202020"/>
        </w:rPr>
        <w:t>„</w:t>
      </w:r>
      <w:r w:rsidRPr="003C1549">
        <w:rPr>
          <w:rStyle w:val="normaltextrun"/>
          <w:rFonts w:eastAsia="Lucida Sans Unicode"/>
          <w:b/>
          <w:bCs/>
          <w:color w:val="202020"/>
        </w:rPr>
        <w:t>§ 4</w:t>
      </w:r>
      <w:r w:rsidRPr="003C1549">
        <w:rPr>
          <w:rStyle w:val="normaltextrun"/>
          <w:rFonts w:eastAsia="Lucida Sans Unicode"/>
          <w:b/>
          <w:bCs/>
          <w:color w:val="202020"/>
          <w:sz w:val="19"/>
          <w:szCs w:val="19"/>
          <w:vertAlign w:val="superscript"/>
        </w:rPr>
        <w:t>1</w:t>
      </w:r>
      <w:r w:rsidRPr="003C1549">
        <w:rPr>
          <w:rStyle w:val="normaltextrun"/>
          <w:rFonts w:eastAsia="Lucida Sans Unicode"/>
          <w:b/>
          <w:bCs/>
          <w:color w:val="202020"/>
        </w:rPr>
        <w:t>. Meretranspordi tegevusalade loetelu</w:t>
      </w:r>
    </w:p>
    <w:p w14:paraId="3DC969D0" w14:textId="77777777" w:rsidR="00CE069E" w:rsidRPr="003C1549" w:rsidRDefault="00CE069E">
      <w:pPr>
        <w:pStyle w:val="paragraph"/>
        <w:spacing w:beforeAutospacing="0" w:after="0" w:afterAutospacing="0" w:line="240" w:lineRule="auto"/>
        <w:jc w:val="both"/>
        <w:textAlignment w:val="baseline"/>
        <w:rPr>
          <w:rStyle w:val="normaltextrun"/>
          <w:rFonts w:eastAsia="Lucida Sans Unicode"/>
          <w:color w:val="202020"/>
        </w:rPr>
      </w:pPr>
    </w:p>
    <w:p w14:paraId="5769E065" w14:textId="1B980529" w:rsidR="00CE069E" w:rsidRPr="003C1549" w:rsidRDefault="2368E1D9" w:rsidP="00CE069E">
      <w:pPr>
        <w:pStyle w:val="paragraph"/>
        <w:spacing w:beforeAutospacing="0" w:after="0" w:afterAutospacing="0" w:line="240" w:lineRule="auto"/>
        <w:jc w:val="both"/>
        <w:textAlignment w:val="baseline"/>
        <w:rPr>
          <w:rStyle w:val="eop"/>
          <w:color w:val="202020"/>
        </w:rPr>
      </w:pPr>
      <w:r w:rsidRPr="003C1549">
        <w:rPr>
          <w:rStyle w:val="normaltextrun"/>
          <w:rFonts w:eastAsia="Lucida Sans Unicode"/>
          <w:color w:val="202020"/>
        </w:rPr>
        <w:t xml:space="preserve">(1) </w:t>
      </w:r>
      <w:r w:rsidR="132D8F46" w:rsidRPr="003C1549">
        <w:rPr>
          <w:rStyle w:val="normaltextrun"/>
          <w:rFonts w:eastAsia="Lucida Sans Unicode"/>
          <w:color w:val="202020"/>
        </w:rPr>
        <w:t>Esimesse k</w:t>
      </w:r>
      <w:r w:rsidRPr="003C1549">
        <w:rPr>
          <w:rStyle w:val="normaltextrun"/>
          <w:rFonts w:eastAsia="Lucida Sans Unicode"/>
          <w:color w:val="202020"/>
        </w:rPr>
        <w:t xml:space="preserve">auplemissüsteemi kuulumine on kohustuslik Euroopa Parlamendi ja nõukogu määrusega (EL) 2015/757, mis käsitleb meretranspordist pärit süsinikdioksiidi heitkoguste seiret, aruandlust ja kontrolli ning millega muudetakse direktiivi 2009/16/EÜ </w:t>
      </w:r>
      <w:r w:rsidRPr="003C1549">
        <w:rPr>
          <w:rStyle w:val="normaltextrun"/>
          <w:rFonts w:eastAsia="Lucida Sans Unicode"/>
        </w:rPr>
        <w:t>(ELT L 123, 19.05.2015, lk 55–76</w:t>
      </w:r>
      <w:r w:rsidRPr="003C1549">
        <w:rPr>
          <w:rStyle w:val="normaltextrun"/>
          <w:rFonts w:ascii="Arial" w:eastAsia="Lucida Sans Unicode" w:hAnsi="Arial" w:cs="Arial"/>
          <w:color w:val="202020"/>
        </w:rPr>
        <w:t>)</w:t>
      </w:r>
      <w:r w:rsidRPr="003C1549">
        <w:rPr>
          <w:rStyle w:val="normaltextrun"/>
          <w:rFonts w:eastAsia="Lucida Sans Unicode"/>
          <w:color w:val="202020"/>
        </w:rPr>
        <w:t>, hõlmatud meretranspordi tegevus</w:t>
      </w:r>
      <w:r w:rsidR="00CE069E" w:rsidRPr="003C1549">
        <w:rPr>
          <w:rStyle w:val="normaltextrun"/>
          <w:rFonts w:eastAsia="Lucida Sans Unicode"/>
          <w:color w:val="202020"/>
        </w:rPr>
        <w:t>e korra</w:t>
      </w:r>
      <w:r w:rsidRPr="003C1549">
        <w:rPr>
          <w:rStyle w:val="normaltextrun"/>
          <w:rFonts w:eastAsia="Lucida Sans Unicode"/>
          <w:color w:val="202020"/>
        </w:rPr>
        <w:t>, välja arvatud kõnealuse määruse artikli 2 lõike</w:t>
      </w:r>
      <w:r w:rsidR="00CE069E" w:rsidRPr="003C1549">
        <w:rPr>
          <w:rStyle w:val="normaltextrun"/>
          <w:rFonts w:eastAsia="Lucida Sans Unicode"/>
          <w:color w:val="202020"/>
        </w:rPr>
        <w:t>s</w:t>
      </w:r>
      <w:r w:rsidRPr="003C1549">
        <w:rPr>
          <w:rStyle w:val="normaltextrun"/>
          <w:rFonts w:eastAsia="Lucida Sans Unicode"/>
          <w:color w:val="202020"/>
        </w:rPr>
        <w:t xml:space="preserve"> 1a </w:t>
      </w:r>
      <w:r w:rsidR="00CE069E" w:rsidRPr="003C1549">
        <w:rPr>
          <w:rStyle w:val="normaltextrun"/>
          <w:rFonts w:eastAsia="Lucida Sans Unicode"/>
          <w:color w:val="202020"/>
        </w:rPr>
        <w:t>nimetatud</w:t>
      </w:r>
      <w:r w:rsidRPr="003C1549">
        <w:rPr>
          <w:rStyle w:val="normaltextrun"/>
          <w:rFonts w:eastAsia="Lucida Sans Unicode"/>
          <w:color w:val="202020"/>
        </w:rPr>
        <w:t xml:space="preserve"> meretranspordi tegevus.</w:t>
      </w:r>
    </w:p>
    <w:p w14:paraId="0A7C24D4" w14:textId="77777777" w:rsidR="00CE069E" w:rsidRPr="003C1549" w:rsidRDefault="00CE069E" w:rsidP="00CE069E">
      <w:pPr>
        <w:pStyle w:val="paragraph"/>
        <w:spacing w:beforeAutospacing="0" w:after="0" w:afterAutospacing="0" w:line="240" w:lineRule="auto"/>
        <w:jc w:val="both"/>
        <w:textAlignment w:val="baseline"/>
        <w:rPr>
          <w:rStyle w:val="eop"/>
          <w:color w:val="202020"/>
        </w:rPr>
      </w:pPr>
    </w:p>
    <w:p w14:paraId="605AD185" w14:textId="13D26BBE" w:rsidR="17332C39" w:rsidRPr="003C1549" w:rsidRDefault="17332C39" w:rsidP="00726E19">
      <w:pPr>
        <w:pStyle w:val="paragraph"/>
        <w:spacing w:beforeAutospacing="0" w:after="0" w:afterAutospacing="0" w:line="240" w:lineRule="auto"/>
        <w:jc w:val="both"/>
        <w:textAlignment w:val="baseline"/>
        <w:rPr>
          <w:rStyle w:val="eop"/>
          <w:color w:val="202020"/>
        </w:rPr>
      </w:pPr>
      <w:r w:rsidRPr="003C1549">
        <w:rPr>
          <w:rStyle w:val="eop"/>
          <w:color w:val="202020"/>
        </w:rPr>
        <w:t>(2)</w:t>
      </w:r>
      <w:r w:rsidR="7078A880" w:rsidRPr="003C1549">
        <w:rPr>
          <w:rStyle w:val="eop"/>
          <w:color w:val="202020"/>
        </w:rPr>
        <w:t xml:space="preserve"> </w:t>
      </w:r>
      <w:r w:rsidR="71A8C1A3" w:rsidRPr="003C1549">
        <w:rPr>
          <w:rStyle w:val="eop"/>
          <w:color w:val="202020"/>
        </w:rPr>
        <w:t>Esimesse kauplemissüsteemi kuuluvad laevad kogumahutavusega üle 5 000.</w:t>
      </w:r>
    </w:p>
    <w:p w14:paraId="532EE36B" w14:textId="77777777" w:rsidR="00CE069E" w:rsidRPr="003C1549" w:rsidRDefault="00CE069E">
      <w:pPr>
        <w:pStyle w:val="paragraph"/>
        <w:spacing w:beforeAutospacing="0" w:after="0" w:afterAutospacing="0" w:line="240" w:lineRule="auto"/>
        <w:jc w:val="both"/>
        <w:textAlignment w:val="baseline"/>
        <w:rPr>
          <w:rStyle w:val="normaltextrun"/>
          <w:rFonts w:eastAsia="Lucida Sans Unicode"/>
          <w:color w:val="202020"/>
        </w:rPr>
      </w:pPr>
    </w:p>
    <w:p w14:paraId="2402AB11" w14:textId="0AE98E87" w:rsidR="00D553C0" w:rsidRPr="003C1549" w:rsidRDefault="6C20FCDC">
      <w:pPr>
        <w:pStyle w:val="paragraph"/>
        <w:spacing w:beforeAutospacing="0" w:after="0" w:afterAutospacing="0" w:line="240" w:lineRule="auto"/>
        <w:jc w:val="both"/>
        <w:textAlignment w:val="baseline"/>
        <w:rPr>
          <w:rStyle w:val="eop"/>
          <w:color w:val="D13438"/>
        </w:rPr>
      </w:pPr>
      <w:r w:rsidRPr="003C1549">
        <w:rPr>
          <w:rStyle w:val="normaltextrun"/>
          <w:rFonts w:eastAsia="Lucida Sans Unicode"/>
          <w:color w:val="202020"/>
        </w:rPr>
        <w:t>(</w:t>
      </w:r>
      <w:r w:rsidR="4EB86296" w:rsidRPr="003C1549">
        <w:rPr>
          <w:rStyle w:val="normaltextrun"/>
          <w:rFonts w:eastAsia="Lucida Sans Unicode"/>
          <w:color w:val="202020"/>
        </w:rPr>
        <w:t>3</w:t>
      </w:r>
      <w:r w:rsidRPr="003C1549">
        <w:rPr>
          <w:rStyle w:val="normaltextrun"/>
          <w:rFonts w:eastAsia="Lucida Sans Unicode"/>
          <w:color w:val="202020"/>
        </w:rPr>
        <w:t xml:space="preserve">) Käesoleva paragrahvi lõikes 1 nimetatud määruse artikli 2 lõikega 1b hõlmatud meretranspordi tegevus ei kuulu kauplemissüsteemi kuni 2026. aasta 31. </w:t>
      </w:r>
      <w:r w:rsidR="2368E1D9" w:rsidRPr="003C1549">
        <w:rPr>
          <w:rStyle w:val="normaltextrun"/>
          <w:rFonts w:eastAsia="Lucida Sans Unicode"/>
          <w:color w:val="202020"/>
        </w:rPr>
        <w:t>d</w:t>
      </w:r>
      <w:r w:rsidRPr="003C1549">
        <w:rPr>
          <w:rStyle w:val="normaltextrun"/>
          <w:rFonts w:eastAsia="Lucida Sans Unicode"/>
          <w:color w:val="202020"/>
        </w:rPr>
        <w:t>etsembrini.</w:t>
      </w:r>
      <w:r w:rsidR="00CE069E" w:rsidRPr="003C1549">
        <w:rPr>
          <w:rStyle w:val="normaltextrun"/>
          <w:rFonts w:eastAsia="Lucida Sans Unicode"/>
          <w:color w:val="202020"/>
        </w:rPr>
        <w:t>“</w:t>
      </w:r>
    </w:p>
    <w:p w14:paraId="6EC8054A" w14:textId="77777777" w:rsidR="00CE069E" w:rsidRPr="003C1549" w:rsidRDefault="00CE069E">
      <w:pPr>
        <w:pStyle w:val="paragraph"/>
        <w:spacing w:beforeAutospacing="0" w:after="0" w:afterAutospacing="0" w:line="240" w:lineRule="auto"/>
        <w:jc w:val="both"/>
        <w:rPr>
          <w:rStyle w:val="eop"/>
        </w:rPr>
      </w:pPr>
    </w:p>
    <w:p w14:paraId="7C838886" w14:textId="535BD9C3" w:rsidR="4DD5E070" w:rsidRPr="003C1549" w:rsidRDefault="145DE062">
      <w:pPr>
        <w:pStyle w:val="paragraph"/>
        <w:spacing w:beforeAutospacing="0" w:after="0" w:afterAutospacing="0" w:line="240" w:lineRule="auto"/>
        <w:jc w:val="both"/>
        <w:rPr>
          <w:rStyle w:val="eop"/>
        </w:rPr>
      </w:pPr>
      <w:r w:rsidRPr="003C1549">
        <w:rPr>
          <w:rStyle w:val="eop"/>
        </w:rPr>
        <w:t>(</w:t>
      </w:r>
      <w:r w:rsidR="060C811D" w:rsidRPr="003C1549">
        <w:rPr>
          <w:rStyle w:val="eop"/>
        </w:rPr>
        <w:t>4</w:t>
      </w:r>
      <w:r w:rsidRPr="003C1549">
        <w:rPr>
          <w:rStyle w:val="eop"/>
        </w:rPr>
        <w:t xml:space="preserve">) </w:t>
      </w:r>
      <w:r w:rsidR="11E900C6" w:rsidRPr="003C1549">
        <w:rPr>
          <w:rStyle w:val="eop"/>
        </w:rPr>
        <w:t xml:space="preserve">Käesoleva paragrahvi lõikes 1 nimetatud määrusega hõlmatud meretranspordi </w:t>
      </w:r>
      <w:r w:rsidR="00726E19" w:rsidRPr="003C1549">
        <w:rPr>
          <w:rStyle w:val="eop"/>
        </w:rPr>
        <w:t xml:space="preserve">heites arvestatakse </w:t>
      </w:r>
      <w:r w:rsidR="3AE836B6" w:rsidRPr="003C1549">
        <w:rPr>
          <w:rStyle w:val="eop"/>
        </w:rPr>
        <w:t>kohaldu</w:t>
      </w:r>
      <w:r w:rsidR="2363B496" w:rsidRPr="003C1549">
        <w:rPr>
          <w:rStyle w:val="eop"/>
        </w:rPr>
        <w:t>b süsinikdioksiid</w:t>
      </w:r>
      <w:r w:rsidR="00726E19" w:rsidRPr="003C1549">
        <w:rPr>
          <w:rStyle w:val="eop"/>
        </w:rPr>
        <w:t>i</w:t>
      </w:r>
      <w:r w:rsidR="2363B496" w:rsidRPr="003C1549">
        <w:rPr>
          <w:rStyle w:val="eop"/>
        </w:rPr>
        <w:t xml:space="preserve"> ja alates 1. jaanuarist 2026 metaan</w:t>
      </w:r>
      <w:r w:rsidR="00726E19" w:rsidRPr="003C1549">
        <w:rPr>
          <w:rStyle w:val="eop"/>
        </w:rPr>
        <w:t>i</w:t>
      </w:r>
      <w:r w:rsidR="2363B496" w:rsidRPr="003C1549">
        <w:rPr>
          <w:rStyle w:val="eop"/>
        </w:rPr>
        <w:t xml:space="preserve"> ja dilämmastikoksiid</w:t>
      </w:r>
      <w:r w:rsidR="00726E19" w:rsidRPr="003C1549">
        <w:rPr>
          <w:rStyle w:val="eop"/>
        </w:rPr>
        <w:t>i</w:t>
      </w:r>
      <w:r w:rsidR="07C5F835" w:rsidRPr="003C1549">
        <w:rPr>
          <w:rStyle w:val="eop"/>
        </w:rPr>
        <w:t>.</w:t>
      </w:r>
    </w:p>
    <w:p w14:paraId="175E3A2C" w14:textId="77777777" w:rsidR="00CE069E" w:rsidRPr="003C1549" w:rsidRDefault="00CE069E" w:rsidP="00726E19">
      <w:pPr>
        <w:pStyle w:val="paragraph"/>
        <w:spacing w:beforeAutospacing="0" w:after="0" w:afterAutospacing="0" w:line="240" w:lineRule="auto"/>
        <w:jc w:val="both"/>
        <w:rPr>
          <w:rStyle w:val="eop"/>
          <w:color w:val="D13438"/>
        </w:rPr>
      </w:pPr>
    </w:p>
    <w:p w14:paraId="076F6D5D" w14:textId="7D5C473D" w:rsidR="00331164" w:rsidRPr="003C1549" w:rsidRDefault="00331164">
      <w:pPr>
        <w:spacing w:line="240" w:lineRule="auto"/>
        <w:jc w:val="both"/>
        <w:rPr>
          <w:rFonts w:ascii="Times New Roman" w:eastAsia="Times New Roman" w:hAnsi="Times New Roman" w:cs="Times New Roman"/>
          <w:color w:val="000000" w:themeColor="text1"/>
          <w:sz w:val="24"/>
          <w:szCs w:val="24"/>
        </w:rPr>
      </w:pPr>
      <w:r w:rsidRPr="003C1549">
        <w:rPr>
          <w:rFonts w:ascii="Times New Roman" w:eastAsia="Times New Roman" w:hAnsi="Times New Roman" w:cs="Times New Roman"/>
          <w:color w:val="000000" w:themeColor="text1"/>
          <w:sz w:val="24"/>
          <w:szCs w:val="24"/>
        </w:rPr>
        <w:br w:type="page"/>
      </w:r>
    </w:p>
    <w:p w14:paraId="46177E6C" w14:textId="1B290358" w:rsidR="00346289" w:rsidRPr="003C1549" w:rsidRDefault="00346289" w:rsidP="00726E19">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lastRenderedPageBreak/>
        <w:t xml:space="preserve">Atmosfääriõhu kaitse seaduse </w:t>
      </w:r>
    </w:p>
    <w:p w14:paraId="0E59DF69" w14:textId="54B4500D" w:rsidR="00346289" w:rsidRPr="003C1549" w:rsidRDefault="00346289" w:rsidP="00726E19">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muutmise seaduse eelnõu seletuskir</w:t>
      </w:r>
      <w:r w:rsidR="00331164" w:rsidRPr="003C1549">
        <w:rPr>
          <w:rFonts w:ascii="Times New Roman" w:hAnsi="Times New Roman" w:cs="Times New Roman"/>
          <w:sz w:val="24"/>
          <w:szCs w:val="24"/>
        </w:rPr>
        <w:t>i</w:t>
      </w:r>
    </w:p>
    <w:p w14:paraId="28DC8162" w14:textId="27F28F9E" w:rsidR="00346289" w:rsidRPr="003C1549" w:rsidRDefault="00331164" w:rsidP="00726E19">
      <w:pPr>
        <w:spacing w:after="0" w:line="240" w:lineRule="auto"/>
        <w:jc w:val="right"/>
        <w:rPr>
          <w:rFonts w:ascii="Times New Roman" w:hAnsi="Times New Roman" w:cs="Times New Roman"/>
          <w:sz w:val="24"/>
          <w:szCs w:val="24"/>
        </w:rPr>
      </w:pPr>
      <w:r w:rsidRPr="003C1549">
        <w:rPr>
          <w:rFonts w:ascii="Times New Roman" w:hAnsi="Times New Roman" w:cs="Times New Roman"/>
          <w:sz w:val="24"/>
          <w:szCs w:val="24"/>
        </w:rPr>
        <w:t>L</w:t>
      </w:r>
      <w:r w:rsidR="00346289" w:rsidRPr="003C1549">
        <w:rPr>
          <w:rFonts w:ascii="Times New Roman" w:hAnsi="Times New Roman" w:cs="Times New Roman"/>
          <w:sz w:val="24"/>
          <w:szCs w:val="24"/>
        </w:rPr>
        <w:t xml:space="preserve">isa </w:t>
      </w:r>
      <w:r w:rsidR="00151B5A" w:rsidRPr="003C1549">
        <w:rPr>
          <w:rFonts w:ascii="Times New Roman" w:hAnsi="Times New Roman" w:cs="Times New Roman"/>
          <w:sz w:val="24"/>
          <w:szCs w:val="24"/>
        </w:rPr>
        <w:t>5</w:t>
      </w:r>
    </w:p>
    <w:p w14:paraId="2A7BD3C1" w14:textId="77777777" w:rsidR="00D553C0" w:rsidRPr="003C1549" w:rsidRDefault="00D553C0" w:rsidP="006B4EE5">
      <w:pPr>
        <w:pStyle w:val="a"/>
        <w:widowControl/>
        <w:ind w:left="5670" w:hanging="5670"/>
        <w:jc w:val="both"/>
      </w:pPr>
    </w:p>
    <w:p w14:paraId="787D0ED0" w14:textId="45C6D10F" w:rsidR="0003051F" w:rsidRDefault="3F50A324" w:rsidP="006B4EE5">
      <w:pPr>
        <w:pStyle w:val="Standard"/>
        <w:widowControl/>
        <w:tabs>
          <w:tab w:val="left" w:pos="720"/>
        </w:tabs>
        <w:jc w:val="both"/>
      </w:pPr>
      <w:r w:rsidRPr="003C1549">
        <w:t>Atmosfääriõhu kaitse seaduse muutmise seaduse eelnõu kooskõlastustabel</w:t>
      </w:r>
    </w:p>
    <w:p w14:paraId="0B2A2976" w14:textId="4E19CE13" w:rsidR="02F6358D" w:rsidRDefault="02F6358D" w:rsidP="006B4EE5">
      <w:pPr>
        <w:pStyle w:val="Standard"/>
        <w:widowControl/>
        <w:tabs>
          <w:tab w:val="left" w:pos="720"/>
        </w:tabs>
        <w:jc w:val="both"/>
      </w:pPr>
    </w:p>
    <w:p w14:paraId="79B1C2E4" w14:textId="77777777" w:rsidR="00951EB4" w:rsidRPr="006D15E5" w:rsidRDefault="00951EB4" w:rsidP="006B4EE5">
      <w:pPr>
        <w:pStyle w:val="Standard"/>
        <w:widowControl/>
        <w:tabs>
          <w:tab w:val="left" w:pos="720"/>
        </w:tabs>
        <w:jc w:val="both"/>
      </w:pPr>
    </w:p>
    <w:sectPr w:rsidR="00951EB4" w:rsidRPr="006D15E5" w:rsidSect="005365A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ren Alamets - JUSTDIGI" w:date="2025-01-29T17:18:00Z" w:initials="KA">
    <w:p w14:paraId="0270A90E" w14:textId="77777777" w:rsidR="00570E48" w:rsidRDefault="00DC7D35" w:rsidP="00570E48">
      <w:pPr>
        <w:pStyle w:val="Kommentaaritekst"/>
      </w:pPr>
      <w:r>
        <w:rPr>
          <w:rStyle w:val="Kommentaariviide"/>
        </w:rPr>
        <w:annotationRef/>
      </w:r>
      <w:r w:rsidR="00570E48">
        <w:t>Palun lisage sisukokkuvõttesse lühidalt ka eelnõuga lahendatav küsimus, eesmärk  ja muudatuse mõju. Vt  HÕNTE § 41 lg 2.</w:t>
      </w:r>
    </w:p>
    <w:p w14:paraId="3106A77C" w14:textId="77777777" w:rsidR="00570E48" w:rsidRDefault="00570E48" w:rsidP="00570E48">
      <w:pPr>
        <w:pStyle w:val="Kommentaaritekst"/>
      </w:pPr>
      <w:r>
        <w:t xml:space="preserve">Näiteks: </w:t>
      </w:r>
      <w:r>
        <w:rPr>
          <w:i/>
          <w:iCs/>
        </w:rPr>
        <w:t>Eelnõu viib Eesti õiguse kooskõlla Euroopa Liidu direktiividega, aidates täita ELi ja Eesti kliimaeesmärke ning soodustades säästlike kütuste/ tehnoloogiate? kasutuselevõttu. Peamised eesmärgid on ELi heitkogustega kauplemise süsteemi ajakohastamine, meretranspordi lisamine heitkogustega kauplemise süsteemi , tasuta heitkoguse ühikute kaotamine lennunduses ning moderniseerimis- ja innovatsioonifondide rahastuse suurendamine. Muudatustel on oluline majanduslik ja keskkonnamõju. Ettevõtete kulud võivad muudatustega suureneda, kuid samal ajal tekivad uued võimalused investeerida rohetehnoloogiatesse ning vähendada heitkoguseid. Keskkonnaametile lisanduvad uued ülesanded heitkoguste seirel ja kontrollimisel.</w:t>
      </w:r>
    </w:p>
  </w:comment>
  <w:comment w:id="2" w:author="Karen Alamets - JUSTDIGI" w:date="2025-01-29T17:09:00Z" w:initials="KJ">
    <w:p w14:paraId="4F57F2D0" w14:textId="4F073E5E" w:rsidR="00EC49C2" w:rsidRDefault="008A3DC6" w:rsidP="00EC49C2">
      <w:pPr>
        <w:pStyle w:val="Kommentaaritekst"/>
      </w:pPr>
      <w:r>
        <w:annotationRef/>
      </w:r>
      <w:r w:rsidR="00EC49C2">
        <w:t xml:space="preserve">Palun lisage viide Eesti seisukohtadele ning huvirühmadega konsulteerimise tulemustele. </w:t>
      </w:r>
    </w:p>
  </w:comment>
  <w:comment w:id="18" w:author="Kärt Voor - JUSTDIGI" w:date="2025-02-03T11:33:00Z" w:initials="KJ">
    <w:p w14:paraId="64570D39" w14:textId="07E56D35" w:rsidR="00A24748" w:rsidRDefault="00A24748">
      <w:r>
        <w:annotationRef/>
      </w:r>
      <w:r w:rsidRPr="01D0AA38">
        <w:t>Palume üle vaadata ja ajakohastada RT avaldamismärked.</w:t>
      </w:r>
    </w:p>
  </w:comment>
  <w:comment w:id="19" w:author="Kärt Voor - JUSTDIGI" w:date="2025-02-05T15:47:00Z" w:initials="KJ">
    <w:p w14:paraId="574F10BD" w14:textId="0AFBDFD7" w:rsidR="00A24748" w:rsidRDefault="00A24748">
      <w:r>
        <w:annotationRef/>
      </w:r>
      <w:r w:rsidRPr="005E8BA7">
        <w:t>Palun kaaluge ülevõetavate direktiivide eesmärkide lisamist seletuskirja.</w:t>
      </w:r>
    </w:p>
  </w:comment>
  <w:comment w:id="21" w:author="Karen Alamets - JUSTDIGI" w:date="2025-01-30T14:09:00Z" w:initials="KA">
    <w:p w14:paraId="06FEADCB" w14:textId="77777777" w:rsidR="00A253F6" w:rsidRDefault="00A253F6" w:rsidP="00A253F6">
      <w:pPr>
        <w:pStyle w:val="Kommentaaritekst"/>
      </w:pPr>
      <w:r>
        <w:rPr>
          <w:rStyle w:val="Kommentaariviide"/>
        </w:rPr>
        <w:annotationRef/>
      </w:r>
      <w:hyperlink r:id="rId1" w:history="1">
        <w:r w:rsidRPr="008C4894">
          <w:rPr>
            <w:rStyle w:val="Hperlink"/>
          </w:rPr>
          <w:t>https://www.justdigi.ee/media/3252/download</w:t>
        </w:r>
      </w:hyperlink>
    </w:p>
  </w:comment>
  <w:comment w:id="23" w:author="Kärt Voor - JUSTDIGI" w:date="2025-02-04T12:22:00Z" w:initials="KJ">
    <w:p w14:paraId="5FF52D8F" w14:textId="6B9D3A22" w:rsidR="00A24748" w:rsidRDefault="00A24748">
      <w:r>
        <w:annotationRef/>
      </w:r>
      <w:r w:rsidRPr="764102F8">
        <w:t>Palume SK täiendada ja avada, mis sellest heitkoguse ühikute eraldamisest sai, et enam ei ole seireaasta kasutusel.</w:t>
      </w:r>
    </w:p>
  </w:comment>
  <w:comment w:id="25" w:author="Kärt Voor - JUSTDIGI" w:date="2025-02-05T11:30:00Z" w:initials="KJ">
    <w:p w14:paraId="0A4075E1" w14:textId="4470CB9D" w:rsidR="00A24748" w:rsidRDefault="00A24748">
      <w:r>
        <w:annotationRef/>
      </w:r>
      <w:r w:rsidRPr="62D39D45">
        <w:t>Palume SK-sse lisada ka selgitus, miks on valitud just see selgitus.</w:t>
      </w:r>
    </w:p>
  </w:comment>
  <w:comment w:id="27" w:author="Karen Alamets - JUSTDIGI" w:date="2025-01-30T16:27:00Z" w:initials="KA">
    <w:p w14:paraId="6CE58787" w14:textId="77777777" w:rsidR="003724EE" w:rsidRDefault="003724EE" w:rsidP="003724EE">
      <w:pPr>
        <w:pStyle w:val="Kommentaaritekst"/>
      </w:pPr>
      <w:r>
        <w:rPr>
          <w:rStyle w:val="Kommentaariviide"/>
        </w:rPr>
        <w:annotationRef/>
      </w:r>
      <w:r>
        <w:t>Võimaluse korral lisage täpsustus, miks Eesti ei esitanud taotlust.</w:t>
      </w:r>
    </w:p>
  </w:comment>
  <w:comment w:id="28" w:author="Kärt Voor - JUSTDIGI" w:date="2025-02-05T12:21:00Z" w:initials="KJ">
    <w:p w14:paraId="77D8530A" w14:textId="04FA0066" w:rsidR="00A24748" w:rsidRDefault="00A24748">
      <w:r>
        <w:annotationRef/>
      </w:r>
      <w:r w:rsidRPr="7C188CD1">
        <w:t>Tekib küsimus, kas heitkoguse ühikute tagastamise kohustus on seotud turvalisusega? Palume see seos ära näidata, sest muidu  ei saa sellise regulatsiooniga nõustuda.</w:t>
      </w:r>
    </w:p>
  </w:comment>
  <w:comment w:id="29" w:author="Kärt Voor - JUSTDIGI" w:date="2025-02-05T12:24:00Z" w:initials="KJ">
    <w:p w14:paraId="43EE251E" w14:textId="55467DC1" w:rsidR="00A24748" w:rsidRDefault="00A24748">
      <w:r>
        <w:annotationRef/>
      </w:r>
      <w:r w:rsidRPr="164B4EE8">
        <w:t>Palume SK täiendada ka selle keelu põhjendusega.</w:t>
      </w:r>
    </w:p>
  </w:comment>
  <w:comment w:id="31" w:author="Kärt Voor - JUSTDIGI" w:date="2025-02-05T12:28:00Z" w:initials="KJ">
    <w:p w14:paraId="723CE3AF" w14:textId="1B97EC58" w:rsidR="00A24748" w:rsidRDefault="00A24748">
      <w:r>
        <w:annotationRef/>
      </w:r>
      <w:r w:rsidRPr="0A6679DE">
        <w:t>Palume SK-s selgitada, miks on loodud selle normi tarbeks eraldi jagu.</w:t>
      </w:r>
    </w:p>
  </w:comment>
  <w:comment w:id="32" w:author="Kärt Voor - JUSTDIGI" w:date="2025-02-05T12:30:00Z" w:initials="KJ">
    <w:p w14:paraId="55CDEAF8" w14:textId="547993EF" w:rsidR="00A24748" w:rsidRDefault="00A24748">
      <w:r>
        <w:annotationRef/>
      </w:r>
      <w:r w:rsidRPr="15F6192A">
        <w:t>Palume sõnastust vaadata ja parandada: mistõttu neid seadusesse üle on õigus küsida...</w:t>
      </w:r>
    </w:p>
  </w:comment>
  <w:comment w:id="33" w:author="Kärt Voor - JUSTDIGI" w:date="2025-02-05T12:41:00Z" w:initials="KJ">
    <w:p w14:paraId="3E0D00BB" w14:textId="06557092" w:rsidR="00A24748" w:rsidRDefault="00A24748">
      <w:r>
        <w:annotationRef/>
      </w:r>
      <w:r w:rsidRPr="2FFAD863">
        <w:t>Palume ka seda muudatust SK-s selgitada.</w:t>
      </w:r>
    </w:p>
  </w:comment>
  <w:comment w:id="35" w:author="Karen Alamets - JUSTDIGI" w:date="2025-01-30T16:32:00Z" w:initials="KA">
    <w:p w14:paraId="53430FEC" w14:textId="77777777" w:rsidR="00FA15B7" w:rsidRDefault="00FA15B7" w:rsidP="00FA15B7">
      <w:pPr>
        <w:pStyle w:val="Kommentaaritekst"/>
      </w:pPr>
      <w:r>
        <w:rPr>
          <w:rStyle w:val="Kommentaariviide"/>
        </w:rPr>
        <w:annotationRef/>
      </w:r>
      <w:r>
        <w:t xml:space="preserve">Palun täpsustage uusi termineid. Vt HÕNTE § 44 </w:t>
      </w:r>
    </w:p>
  </w:comment>
  <w:comment w:id="34" w:author="Kärt Voor - JUSTDIGI" w:date="2025-02-05T12:41:00Z" w:initials="KJ">
    <w:p w14:paraId="62133E79" w14:textId="45E2EED4" w:rsidR="00A24748" w:rsidRDefault="00A24748">
      <w:r>
        <w:annotationRef/>
      </w:r>
      <w:r w:rsidRPr="4C69448A">
        <w:t>Palume iga termini juures märkida ka norm, milles termin esitatakse.</w:t>
      </w:r>
    </w:p>
  </w:comment>
  <w:comment w:id="39" w:author="Karen Alamets - JUSTDIGI" w:date="2025-01-30T16:54:00Z" w:initials="KA">
    <w:p w14:paraId="6695CB7D" w14:textId="77777777" w:rsidR="008139E2" w:rsidRDefault="008139E2" w:rsidP="008139E2">
      <w:pPr>
        <w:pStyle w:val="Kommentaaritekst"/>
      </w:pPr>
      <w:r>
        <w:rPr>
          <w:rStyle w:val="Kommentaariviide"/>
        </w:rPr>
        <w:annotationRef/>
      </w:r>
      <w:r>
        <w:t>Palun lisage viide analüüsile.</w:t>
      </w:r>
    </w:p>
  </w:comment>
  <w:comment w:id="41" w:author="Karen Alamets - JUSTDIGI" w:date="2025-01-30T17:00:00Z" w:initials="KA">
    <w:p w14:paraId="2424EDDC" w14:textId="77777777" w:rsidR="00345829" w:rsidRDefault="00345829" w:rsidP="00345829">
      <w:pPr>
        <w:pStyle w:val="Kommentaaritekst"/>
      </w:pPr>
      <w:r>
        <w:rPr>
          <w:rStyle w:val="Kommentaariviide"/>
        </w:rPr>
        <w:annotationRef/>
      </w:r>
      <w:r>
        <w:t>Täpsustage, kas uus töökoht loodi 2024. aastal või on selle loomine planeeritud 2025. aastaks.</w:t>
      </w:r>
    </w:p>
  </w:comment>
  <w:comment w:id="42" w:author="Karen Alamets - JUSTDIGI" w:date="2025-01-30T16:46:00Z" w:initials="KA">
    <w:p w14:paraId="159F89A5" w14:textId="492DCA8E" w:rsidR="00CC3898" w:rsidRDefault="00877130" w:rsidP="00CC3898">
      <w:pPr>
        <w:pStyle w:val="Kommentaaritekst"/>
      </w:pPr>
      <w:r>
        <w:rPr>
          <w:rStyle w:val="Kommentaariviide"/>
        </w:rPr>
        <w:annotationRef/>
      </w:r>
      <w:r w:rsidR="00CC3898">
        <w:rPr>
          <w:color w:val="333333"/>
          <w:highlight w:val="white"/>
        </w:rPr>
        <w:t>Soovitame eelnõusse lisada sätte, mis kohustab läbi viima järelhindamise ettevõtete halduskoormuse kasvuga kaasnenud otseste ja kaudsete mõjude täpsemaks hindamiseks.</w:t>
      </w:r>
    </w:p>
  </w:comment>
  <w:comment w:id="43" w:author="Karen Alamets - JUSTDIGI" w:date="2025-01-30T17:07:00Z" w:initials="KA">
    <w:p w14:paraId="1C1E120F" w14:textId="77777777" w:rsidR="00782E5B" w:rsidRDefault="00782E5B" w:rsidP="00782E5B">
      <w:pPr>
        <w:pStyle w:val="Kommentaaritekst"/>
      </w:pPr>
      <w:r>
        <w:rPr>
          <w:rStyle w:val="Kommentaariviide"/>
        </w:rPr>
        <w:annotationRef/>
      </w:r>
      <w:r>
        <w:t>Selgitage mõju Transpordiameti töökoormusele.</w:t>
      </w:r>
    </w:p>
  </w:comment>
  <w:comment w:id="44" w:author="Karen Alamets - JUSTDIGI" w:date="2025-01-30T16:39:00Z" w:initials="KA">
    <w:p w14:paraId="548BD206" w14:textId="6545C218" w:rsidR="00D54DFE" w:rsidRDefault="00D54DFE" w:rsidP="00D54DFE">
      <w:pPr>
        <w:pStyle w:val="Kommentaaritekst"/>
      </w:pPr>
      <w:r>
        <w:rPr>
          <w:rStyle w:val="Kommentaariviide"/>
        </w:rPr>
        <w:annotationRef/>
      </w:r>
      <w:r>
        <w:t>Palun lisage täpsem kuluprognoos seaduse rakendamiseks vajalike tegevuste lõikes.</w:t>
      </w:r>
    </w:p>
  </w:comment>
  <w:comment w:id="45" w:author="Kärt Voor - JUSTDIGI" w:date="2025-02-05T12:42:00Z" w:initials="KJ">
    <w:p w14:paraId="66A8F3A4" w14:textId="6607B4BB" w:rsidR="00A24748" w:rsidRDefault="00A24748">
      <w:r>
        <w:annotationRef/>
      </w:r>
      <w:r w:rsidRPr="50F2A5DA">
        <w:t>Vastavalt HÕNTE §-le 49 tuleb jõustumisaja valikut põhjendada. Palume SK põhjendusega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106A77C" w15:done="0"/>
  <w15:commentEx w15:paraId="4F57F2D0" w15:done="0"/>
  <w15:commentEx w15:paraId="64570D39" w15:done="0"/>
  <w15:commentEx w15:paraId="574F10BD" w15:done="0"/>
  <w15:commentEx w15:paraId="06FEADCB" w15:done="0"/>
  <w15:commentEx w15:paraId="5FF52D8F" w15:done="0"/>
  <w15:commentEx w15:paraId="0A4075E1" w15:done="0"/>
  <w15:commentEx w15:paraId="6CE58787" w15:done="0"/>
  <w15:commentEx w15:paraId="77D8530A" w15:done="0"/>
  <w15:commentEx w15:paraId="43EE251E" w15:done="0"/>
  <w15:commentEx w15:paraId="723CE3AF" w15:done="0"/>
  <w15:commentEx w15:paraId="55CDEAF8" w15:done="0"/>
  <w15:commentEx w15:paraId="3E0D00BB" w15:done="0"/>
  <w15:commentEx w15:paraId="53430FEC" w15:done="0"/>
  <w15:commentEx w15:paraId="62133E79" w15:done="0"/>
  <w15:commentEx w15:paraId="6695CB7D" w15:done="0"/>
  <w15:commentEx w15:paraId="2424EDDC" w15:done="0"/>
  <w15:commentEx w15:paraId="159F89A5" w15:done="0"/>
  <w15:commentEx w15:paraId="1C1E120F" w15:done="0"/>
  <w15:commentEx w15:paraId="548BD206" w15:done="0"/>
  <w15:commentEx w15:paraId="66A8F3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006F4D" w16cex:dateUtc="2025-01-29T15:18:00Z"/>
  <w16cex:commentExtensible w16cex:durableId="7327C6EB" w16cex:dateUtc="2025-01-29T15:09:00Z"/>
  <w16cex:commentExtensible w16cex:durableId="7E7E0356" w16cex:dateUtc="2025-02-03T09:33:00Z"/>
  <w16cex:commentExtensible w16cex:durableId="04782834" w16cex:dateUtc="2025-02-05T13:47:00Z"/>
  <w16cex:commentExtensible w16cex:durableId="664FC917" w16cex:dateUtc="2025-01-30T12:09:00Z"/>
  <w16cex:commentExtensible w16cex:durableId="55C4F632" w16cex:dateUtc="2025-02-04T10:22:00Z"/>
  <w16cex:commentExtensible w16cex:durableId="4A3D38A3" w16cex:dateUtc="2025-02-05T09:30:00Z"/>
  <w16cex:commentExtensible w16cex:durableId="0300570A" w16cex:dateUtc="2025-01-30T14:27:00Z"/>
  <w16cex:commentExtensible w16cex:durableId="6321B712" w16cex:dateUtc="2025-02-05T10:21:00Z"/>
  <w16cex:commentExtensible w16cex:durableId="10B230A7" w16cex:dateUtc="2025-02-05T10:24:00Z"/>
  <w16cex:commentExtensible w16cex:durableId="1686FEF8" w16cex:dateUtc="2025-02-05T10:28:00Z"/>
  <w16cex:commentExtensible w16cex:durableId="60A793CD" w16cex:dateUtc="2025-02-05T10:30:00Z"/>
  <w16cex:commentExtensible w16cex:durableId="20B2D0BF" w16cex:dateUtc="2025-02-05T10:41:00Z"/>
  <w16cex:commentExtensible w16cex:durableId="540F4E8C" w16cex:dateUtc="2025-01-30T14:32:00Z"/>
  <w16cex:commentExtensible w16cex:durableId="6AA40479" w16cex:dateUtc="2025-02-05T10:41:00Z"/>
  <w16cex:commentExtensible w16cex:durableId="5D9CD2FD" w16cex:dateUtc="2025-01-30T14:54:00Z"/>
  <w16cex:commentExtensible w16cex:durableId="34309237" w16cex:dateUtc="2025-01-30T15:00:00Z"/>
  <w16cex:commentExtensible w16cex:durableId="3AC8D7A3" w16cex:dateUtc="2025-01-30T14:46:00Z"/>
  <w16cex:commentExtensible w16cex:durableId="102FF98E" w16cex:dateUtc="2025-01-30T15:07:00Z"/>
  <w16cex:commentExtensible w16cex:durableId="7AE00E2D" w16cex:dateUtc="2025-01-30T14:39:00Z"/>
  <w16cex:commentExtensible w16cex:durableId="5AA2A8CC" w16cex:dateUtc="2025-02-05T1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106A77C" w16cid:durableId="78006F4D"/>
  <w16cid:commentId w16cid:paraId="4F57F2D0" w16cid:durableId="7327C6EB"/>
  <w16cid:commentId w16cid:paraId="64570D39" w16cid:durableId="7E7E0356"/>
  <w16cid:commentId w16cid:paraId="574F10BD" w16cid:durableId="04782834"/>
  <w16cid:commentId w16cid:paraId="06FEADCB" w16cid:durableId="664FC917"/>
  <w16cid:commentId w16cid:paraId="5FF52D8F" w16cid:durableId="55C4F632"/>
  <w16cid:commentId w16cid:paraId="0A4075E1" w16cid:durableId="4A3D38A3"/>
  <w16cid:commentId w16cid:paraId="6CE58787" w16cid:durableId="0300570A"/>
  <w16cid:commentId w16cid:paraId="77D8530A" w16cid:durableId="6321B712"/>
  <w16cid:commentId w16cid:paraId="43EE251E" w16cid:durableId="10B230A7"/>
  <w16cid:commentId w16cid:paraId="723CE3AF" w16cid:durableId="1686FEF8"/>
  <w16cid:commentId w16cid:paraId="55CDEAF8" w16cid:durableId="60A793CD"/>
  <w16cid:commentId w16cid:paraId="3E0D00BB" w16cid:durableId="20B2D0BF"/>
  <w16cid:commentId w16cid:paraId="53430FEC" w16cid:durableId="540F4E8C"/>
  <w16cid:commentId w16cid:paraId="62133E79" w16cid:durableId="6AA40479"/>
  <w16cid:commentId w16cid:paraId="6695CB7D" w16cid:durableId="5D9CD2FD"/>
  <w16cid:commentId w16cid:paraId="2424EDDC" w16cid:durableId="34309237"/>
  <w16cid:commentId w16cid:paraId="159F89A5" w16cid:durableId="3AC8D7A3"/>
  <w16cid:commentId w16cid:paraId="1C1E120F" w16cid:durableId="102FF98E"/>
  <w16cid:commentId w16cid:paraId="548BD206" w16cid:durableId="7AE00E2D"/>
  <w16cid:commentId w16cid:paraId="66A8F3A4" w16cid:durableId="5AA2A8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696A6" w14:textId="77777777" w:rsidR="00ED0CBB" w:rsidRDefault="00ED0CBB" w:rsidP="00695832">
      <w:pPr>
        <w:spacing w:after="0" w:line="240" w:lineRule="auto"/>
      </w:pPr>
      <w:r>
        <w:separator/>
      </w:r>
    </w:p>
  </w:endnote>
  <w:endnote w:type="continuationSeparator" w:id="0">
    <w:p w14:paraId="1D0CE5F0" w14:textId="77777777" w:rsidR="00ED0CBB" w:rsidRDefault="00ED0CBB" w:rsidP="00695832">
      <w:pPr>
        <w:spacing w:after="0" w:line="240" w:lineRule="auto"/>
      </w:pPr>
      <w:r>
        <w:continuationSeparator/>
      </w:r>
    </w:p>
  </w:endnote>
  <w:endnote w:type="continuationNotice" w:id="1">
    <w:p w14:paraId="67FE0F5D" w14:textId="77777777" w:rsidR="00ED0CBB" w:rsidRDefault="00ED0C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0142693"/>
      <w:docPartObj>
        <w:docPartGallery w:val="Page Numbers (Bottom of Page)"/>
        <w:docPartUnique/>
      </w:docPartObj>
    </w:sdtPr>
    <w:sdtEndPr/>
    <w:sdtContent>
      <w:p w14:paraId="50336455" w14:textId="1A5591EC" w:rsidR="005C1168" w:rsidRDefault="005C1168" w:rsidP="00957CF3">
        <w:pPr>
          <w:pStyle w:val="Jalus"/>
          <w:jc w:val="center"/>
        </w:pPr>
        <w:r>
          <w:fldChar w:fldCharType="begin"/>
        </w:r>
        <w:r>
          <w:instrText>PAGE   \* MERGEFORMAT</w:instrText>
        </w:r>
        <w:r>
          <w:rPr>
            <w:color w:val="2B579A"/>
          </w:rPr>
          <w:fldChar w:fldCharType="separate"/>
        </w:r>
        <w:r w:rsidR="3AC64E2D">
          <w:t>28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D44E6" w14:textId="77777777" w:rsidR="00ED0CBB" w:rsidRDefault="00ED0CBB" w:rsidP="00695832">
      <w:pPr>
        <w:spacing w:after="0" w:line="240" w:lineRule="auto"/>
      </w:pPr>
      <w:r>
        <w:separator/>
      </w:r>
    </w:p>
  </w:footnote>
  <w:footnote w:type="continuationSeparator" w:id="0">
    <w:p w14:paraId="753B41AF" w14:textId="77777777" w:rsidR="00ED0CBB" w:rsidRDefault="00ED0CBB" w:rsidP="00695832">
      <w:pPr>
        <w:spacing w:after="0" w:line="240" w:lineRule="auto"/>
      </w:pPr>
      <w:r>
        <w:continuationSeparator/>
      </w:r>
    </w:p>
  </w:footnote>
  <w:footnote w:type="continuationNotice" w:id="1">
    <w:p w14:paraId="1197A252" w14:textId="77777777" w:rsidR="00ED0CBB" w:rsidRDefault="00ED0CBB">
      <w:pPr>
        <w:spacing w:after="0" w:line="240" w:lineRule="auto"/>
      </w:pPr>
    </w:p>
  </w:footnote>
  <w:footnote w:id="2">
    <w:p w14:paraId="61330F3A" w14:textId="30EF1E4F" w:rsidR="001D13E2" w:rsidRDefault="001D13E2" w:rsidP="001D13E2">
      <w:pPr>
        <w:pStyle w:val="Allmrkusetekst"/>
        <w:jc w:val="both"/>
      </w:pPr>
      <w:r>
        <w:rPr>
          <w:rStyle w:val="Allmrkuseviide"/>
        </w:rPr>
        <w:footnoteRef/>
      </w:r>
      <w:r w:rsidR="3AC64E2D">
        <w:t xml:space="preserve"> </w:t>
      </w:r>
      <w:r w:rsidR="3AC64E2D" w:rsidRPr="001D13E2">
        <w:rPr>
          <w:rFonts w:ascii="Times New Roman" w:hAnsi="Times New Roman" w:cs="Times New Roman"/>
        </w:rPr>
        <w:t xml:space="preserve">Kogumahutavus, tähis GT (ingl k </w:t>
      </w:r>
      <w:r w:rsidR="3AC64E2D" w:rsidRPr="00EC5457">
        <w:rPr>
          <w:rFonts w:ascii="Times New Roman" w:hAnsi="Times New Roman" w:cs="Times New Roman"/>
          <w:i/>
          <w:iCs/>
        </w:rPr>
        <w:t>gross tonnage</w:t>
      </w:r>
      <w:r w:rsidR="3AC64E2D" w:rsidRPr="001D13E2">
        <w:rPr>
          <w:rFonts w:ascii="Times New Roman" w:hAnsi="Times New Roman" w:cs="Times New Roman"/>
        </w:rPr>
        <w:t>) on peamiselt kasutatav laeva mahutavust iseloomustav ühikuta suurus. Kogumahutavus määratakse laevade mõõtmise rahvusvahelise konventsiooniga (1969) ettenähtud mõõtmisreeglite järgi.</w:t>
      </w:r>
    </w:p>
  </w:footnote>
  <w:footnote w:id="3">
    <w:p w14:paraId="237B50D4" w14:textId="6A99D0F9" w:rsidR="7677CEAE" w:rsidRDefault="7677CEAE" w:rsidP="7677CEAE">
      <w:pPr>
        <w:pStyle w:val="Allmrkusetekst"/>
      </w:pPr>
      <w:r w:rsidRPr="7677CEAE">
        <w:rPr>
          <w:rStyle w:val="Allmrkuseviide"/>
        </w:rPr>
        <w:footnoteRef/>
      </w:r>
      <w:r w:rsidR="3AC64E2D">
        <w:t xml:space="preserve"> https://eur-lex.europa.eu/legal-content/ET/TXT/?uri=CELEX:32021R2139#ntc548-L_2021442ET.01014601-E0548</w:t>
      </w:r>
      <w:r w:rsidR="002F73F9">
        <w:t>.</w:t>
      </w:r>
    </w:p>
  </w:footnote>
  <w:footnote w:id="4">
    <w:p w14:paraId="38A2E0CD" w14:textId="372D8F88" w:rsidR="0018482E" w:rsidRDefault="0018482E">
      <w:pPr>
        <w:pStyle w:val="Allmrkusetekst"/>
      </w:pPr>
      <w:r>
        <w:rPr>
          <w:rStyle w:val="Allmrkuseviide"/>
        </w:rPr>
        <w:footnoteRef/>
      </w:r>
      <w:r w:rsidR="3AC64E2D">
        <w:t xml:space="preserve"> HELCOM recommendation 25/7: </w:t>
      </w:r>
      <w:hyperlink r:id="rId1" w:history="1">
        <w:r w:rsidR="3AC64E2D" w:rsidRPr="004903A3">
          <w:rPr>
            <w:rStyle w:val="Hperlink"/>
          </w:rPr>
          <w:t>https://www.helcom.fi/wp-content/uploads/2019/06/Rec-25-7.pdf</w:t>
        </w:r>
      </w:hyperlink>
      <w:r w:rsidR="00F112BA">
        <w:rPr>
          <w:rStyle w:val="Hperlink"/>
        </w:rPr>
        <w:t>.</w:t>
      </w:r>
      <w:r w:rsidR="3AC64E2D">
        <w:t xml:space="preserve"> </w:t>
      </w:r>
    </w:p>
  </w:footnote>
  <w:footnote w:id="5">
    <w:p w14:paraId="13773DE3" w14:textId="77777777" w:rsidR="0076013F" w:rsidRDefault="0076013F" w:rsidP="0076013F">
      <w:pPr>
        <w:pStyle w:val="Allmrkusetekst"/>
      </w:pPr>
      <w:r>
        <w:rPr>
          <w:rStyle w:val="Allmrkuseviide"/>
        </w:rPr>
        <w:footnoteRef/>
      </w:r>
      <w:r>
        <w:t xml:space="preserve"> Kogumahutavus </w:t>
      </w:r>
      <w:r w:rsidRPr="00B607FE">
        <w:t>on kõigi laevaruumide ja kinniste tekiehitiste koguruumala, millest on maha arvatud laeva topeltpõhja ja mõningate teenindusruumide mahud.</w:t>
      </w:r>
    </w:p>
  </w:footnote>
  <w:footnote w:id="6">
    <w:p w14:paraId="608DF266" w14:textId="77777777" w:rsidR="0076013F" w:rsidRDefault="0076013F" w:rsidP="0076013F">
      <w:pPr>
        <w:pStyle w:val="Allmrkusetekst"/>
      </w:pPr>
      <w:r>
        <w:rPr>
          <w:rStyle w:val="Allmrkuseviide"/>
        </w:rPr>
        <w:footnoteRef/>
      </w:r>
      <w:r>
        <w:t xml:space="preserve"> Kogumahutavus </w:t>
      </w:r>
      <w:r w:rsidRPr="00B607FE">
        <w:t>on kõigi laevaruumide ja kinniste tekiehitiste koguruumala, millest on maha arvatud laeva topeltpõhja ja mõningate teenindusruumide mahud.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02AA7C9" w14:paraId="56C1420B" w14:textId="77777777" w:rsidTr="006C17BC">
      <w:trPr>
        <w:trHeight w:val="300"/>
      </w:trPr>
      <w:tc>
        <w:tcPr>
          <w:tcW w:w="3020" w:type="dxa"/>
        </w:tcPr>
        <w:p w14:paraId="4BD8948C" w14:textId="739171DD" w:rsidR="102AA7C9" w:rsidRDefault="102AA7C9" w:rsidP="006C17BC">
          <w:pPr>
            <w:pStyle w:val="Pis"/>
            <w:ind w:left="-115"/>
          </w:pPr>
        </w:p>
      </w:tc>
      <w:tc>
        <w:tcPr>
          <w:tcW w:w="3020" w:type="dxa"/>
        </w:tcPr>
        <w:p w14:paraId="64668D5B" w14:textId="33A52ADB" w:rsidR="102AA7C9" w:rsidRDefault="102AA7C9" w:rsidP="006C17BC">
          <w:pPr>
            <w:pStyle w:val="Pis"/>
            <w:jc w:val="center"/>
          </w:pPr>
        </w:p>
      </w:tc>
      <w:tc>
        <w:tcPr>
          <w:tcW w:w="3020" w:type="dxa"/>
        </w:tcPr>
        <w:p w14:paraId="1FC4C17B" w14:textId="6FEC2BC2" w:rsidR="102AA7C9" w:rsidRDefault="102AA7C9" w:rsidP="006C17BC">
          <w:pPr>
            <w:pStyle w:val="Pis"/>
            <w:ind w:right="-115"/>
            <w:jc w:val="right"/>
          </w:pPr>
        </w:p>
      </w:tc>
    </w:tr>
  </w:tbl>
  <w:p w14:paraId="5C2DA1A2" w14:textId="4B180AEB" w:rsidR="102AA7C9" w:rsidRDefault="102AA7C9" w:rsidP="006C17BC">
    <w:pPr>
      <w:pStyle w:val="Pis"/>
    </w:pPr>
  </w:p>
</w:hdr>
</file>

<file path=word/intelligence2.xml><?xml version="1.0" encoding="utf-8"?>
<int2:intelligence xmlns:int2="http://schemas.microsoft.com/office/intelligence/2020/intelligence" xmlns:oel="http://schemas.microsoft.com/office/2019/extlst">
  <int2:observations>
    <int2:textHash int2:hashCode="v4tY9NLqO2LK94" int2:id="z1RlV0I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4C820"/>
    <w:multiLevelType w:val="hybridMultilevel"/>
    <w:tmpl w:val="DE60CBE6"/>
    <w:lvl w:ilvl="0" w:tplc="F3A0ED3A">
      <w:start w:val="1"/>
      <w:numFmt w:val="decimal"/>
      <w:lvlText w:val="%1."/>
      <w:lvlJc w:val="left"/>
      <w:pPr>
        <w:ind w:left="720" w:hanging="360"/>
      </w:pPr>
    </w:lvl>
    <w:lvl w:ilvl="1" w:tplc="7FC40006">
      <w:start w:val="1"/>
      <w:numFmt w:val="lowerLetter"/>
      <w:lvlText w:val="%2."/>
      <w:lvlJc w:val="left"/>
      <w:pPr>
        <w:ind w:left="1440" w:hanging="360"/>
      </w:pPr>
    </w:lvl>
    <w:lvl w:ilvl="2" w:tplc="46082688">
      <w:start w:val="1"/>
      <w:numFmt w:val="lowerRoman"/>
      <w:lvlText w:val="%3."/>
      <w:lvlJc w:val="right"/>
      <w:pPr>
        <w:ind w:left="2160" w:hanging="180"/>
      </w:pPr>
    </w:lvl>
    <w:lvl w:ilvl="3" w:tplc="9D80CD90">
      <w:start w:val="1"/>
      <w:numFmt w:val="decimal"/>
      <w:lvlText w:val="%4."/>
      <w:lvlJc w:val="left"/>
      <w:pPr>
        <w:ind w:left="2880" w:hanging="360"/>
      </w:pPr>
    </w:lvl>
    <w:lvl w:ilvl="4" w:tplc="9496ED50">
      <w:start w:val="1"/>
      <w:numFmt w:val="lowerLetter"/>
      <w:lvlText w:val="%5."/>
      <w:lvlJc w:val="left"/>
      <w:pPr>
        <w:ind w:left="3600" w:hanging="360"/>
      </w:pPr>
    </w:lvl>
    <w:lvl w:ilvl="5" w:tplc="B9EE5402">
      <w:start w:val="1"/>
      <w:numFmt w:val="lowerRoman"/>
      <w:lvlText w:val="%6."/>
      <w:lvlJc w:val="right"/>
      <w:pPr>
        <w:ind w:left="4320" w:hanging="180"/>
      </w:pPr>
    </w:lvl>
    <w:lvl w:ilvl="6" w:tplc="21982AAA">
      <w:start w:val="1"/>
      <w:numFmt w:val="decimal"/>
      <w:lvlText w:val="%7."/>
      <w:lvlJc w:val="left"/>
      <w:pPr>
        <w:ind w:left="5040" w:hanging="360"/>
      </w:pPr>
    </w:lvl>
    <w:lvl w:ilvl="7" w:tplc="0FCEBFF2">
      <w:start w:val="1"/>
      <w:numFmt w:val="lowerLetter"/>
      <w:lvlText w:val="%8."/>
      <w:lvlJc w:val="left"/>
      <w:pPr>
        <w:ind w:left="5760" w:hanging="360"/>
      </w:pPr>
    </w:lvl>
    <w:lvl w:ilvl="8" w:tplc="4F280526">
      <w:start w:val="1"/>
      <w:numFmt w:val="lowerRoman"/>
      <w:lvlText w:val="%9."/>
      <w:lvlJc w:val="right"/>
      <w:pPr>
        <w:ind w:left="6480" w:hanging="180"/>
      </w:pPr>
    </w:lvl>
  </w:abstractNum>
  <w:abstractNum w:abstractNumId="1" w15:restartNumberingAfterBreak="0">
    <w:nsid w:val="119F8153"/>
    <w:multiLevelType w:val="hybridMultilevel"/>
    <w:tmpl w:val="8BF6D83C"/>
    <w:lvl w:ilvl="0" w:tplc="205E243A">
      <w:start w:val="1"/>
      <w:numFmt w:val="bullet"/>
      <w:lvlText w:val=""/>
      <w:lvlJc w:val="left"/>
      <w:pPr>
        <w:ind w:left="720" w:hanging="360"/>
      </w:pPr>
      <w:rPr>
        <w:rFonts w:ascii="Symbol" w:hAnsi="Symbol" w:hint="default"/>
      </w:rPr>
    </w:lvl>
    <w:lvl w:ilvl="1" w:tplc="0BB81372">
      <w:start w:val="1"/>
      <w:numFmt w:val="bullet"/>
      <w:lvlText w:val="o"/>
      <w:lvlJc w:val="left"/>
      <w:pPr>
        <w:ind w:left="1440" w:hanging="360"/>
      </w:pPr>
      <w:rPr>
        <w:rFonts w:ascii="Courier New" w:hAnsi="Courier New" w:hint="default"/>
      </w:rPr>
    </w:lvl>
    <w:lvl w:ilvl="2" w:tplc="4FC4A34A">
      <w:start w:val="1"/>
      <w:numFmt w:val="bullet"/>
      <w:lvlText w:val=""/>
      <w:lvlJc w:val="left"/>
      <w:pPr>
        <w:ind w:left="2160" w:hanging="360"/>
      </w:pPr>
      <w:rPr>
        <w:rFonts w:ascii="Wingdings" w:hAnsi="Wingdings" w:hint="default"/>
      </w:rPr>
    </w:lvl>
    <w:lvl w:ilvl="3" w:tplc="E8D4AEBA">
      <w:start w:val="1"/>
      <w:numFmt w:val="bullet"/>
      <w:lvlText w:val=""/>
      <w:lvlJc w:val="left"/>
      <w:pPr>
        <w:ind w:left="2880" w:hanging="360"/>
      </w:pPr>
      <w:rPr>
        <w:rFonts w:ascii="Symbol" w:hAnsi="Symbol" w:hint="default"/>
      </w:rPr>
    </w:lvl>
    <w:lvl w:ilvl="4" w:tplc="CBBEEA98">
      <w:start w:val="1"/>
      <w:numFmt w:val="bullet"/>
      <w:lvlText w:val="o"/>
      <w:lvlJc w:val="left"/>
      <w:pPr>
        <w:ind w:left="3600" w:hanging="360"/>
      </w:pPr>
      <w:rPr>
        <w:rFonts w:ascii="Courier New" w:hAnsi="Courier New" w:hint="default"/>
      </w:rPr>
    </w:lvl>
    <w:lvl w:ilvl="5" w:tplc="8B105748">
      <w:start w:val="1"/>
      <w:numFmt w:val="bullet"/>
      <w:lvlText w:val=""/>
      <w:lvlJc w:val="left"/>
      <w:pPr>
        <w:ind w:left="4320" w:hanging="360"/>
      </w:pPr>
      <w:rPr>
        <w:rFonts w:ascii="Wingdings" w:hAnsi="Wingdings" w:hint="default"/>
      </w:rPr>
    </w:lvl>
    <w:lvl w:ilvl="6" w:tplc="B82ADB84">
      <w:start w:val="1"/>
      <w:numFmt w:val="bullet"/>
      <w:lvlText w:val=""/>
      <w:lvlJc w:val="left"/>
      <w:pPr>
        <w:ind w:left="5040" w:hanging="360"/>
      </w:pPr>
      <w:rPr>
        <w:rFonts w:ascii="Symbol" w:hAnsi="Symbol" w:hint="default"/>
      </w:rPr>
    </w:lvl>
    <w:lvl w:ilvl="7" w:tplc="09E2A3D4">
      <w:start w:val="1"/>
      <w:numFmt w:val="bullet"/>
      <w:lvlText w:val="o"/>
      <w:lvlJc w:val="left"/>
      <w:pPr>
        <w:ind w:left="5760" w:hanging="360"/>
      </w:pPr>
      <w:rPr>
        <w:rFonts w:ascii="Courier New" w:hAnsi="Courier New" w:hint="default"/>
      </w:rPr>
    </w:lvl>
    <w:lvl w:ilvl="8" w:tplc="73C616A0">
      <w:start w:val="1"/>
      <w:numFmt w:val="bullet"/>
      <w:lvlText w:val=""/>
      <w:lvlJc w:val="left"/>
      <w:pPr>
        <w:ind w:left="6480" w:hanging="360"/>
      </w:pPr>
      <w:rPr>
        <w:rFonts w:ascii="Wingdings" w:hAnsi="Wingdings" w:hint="default"/>
      </w:rPr>
    </w:lvl>
  </w:abstractNum>
  <w:abstractNum w:abstractNumId="2" w15:restartNumberingAfterBreak="0">
    <w:nsid w:val="155C121D"/>
    <w:multiLevelType w:val="multilevel"/>
    <w:tmpl w:val="3B0819A2"/>
    <w:lvl w:ilvl="0">
      <w:start w:val="1"/>
      <w:numFmt w:val="bullet"/>
      <w:lvlText w:val=""/>
      <w:lvlJc w:val="left"/>
      <w:pPr>
        <w:tabs>
          <w:tab w:val="num" w:pos="720"/>
        </w:tabs>
        <w:ind w:left="12" w:hanging="360"/>
      </w:pPr>
      <w:rPr>
        <w:rFonts w:ascii="Symbol" w:hAnsi="Symbol" w:hint="default"/>
        <w:sz w:val="20"/>
      </w:rPr>
    </w:lvl>
    <w:lvl w:ilvl="1" w:tentative="1">
      <w:start w:val="1"/>
      <w:numFmt w:val="bullet"/>
      <w:lvlText w:val=""/>
      <w:lvlJc w:val="left"/>
      <w:pPr>
        <w:tabs>
          <w:tab w:val="num" w:pos="1440"/>
        </w:tabs>
        <w:ind w:left="732" w:hanging="360"/>
      </w:pPr>
      <w:rPr>
        <w:rFonts w:ascii="Symbol" w:hAnsi="Symbol" w:hint="default"/>
        <w:sz w:val="20"/>
      </w:rPr>
    </w:lvl>
    <w:lvl w:ilvl="2" w:tentative="1">
      <w:start w:val="1"/>
      <w:numFmt w:val="bullet"/>
      <w:lvlText w:val=""/>
      <w:lvlJc w:val="left"/>
      <w:pPr>
        <w:tabs>
          <w:tab w:val="num" w:pos="2160"/>
        </w:tabs>
        <w:ind w:left="1452" w:hanging="360"/>
      </w:pPr>
      <w:rPr>
        <w:rFonts w:ascii="Symbol" w:hAnsi="Symbol" w:hint="default"/>
        <w:sz w:val="20"/>
      </w:rPr>
    </w:lvl>
    <w:lvl w:ilvl="3" w:tentative="1">
      <w:start w:val="1"/>
      <w:numFmt w:val="bullet"/>
      <w:lvlText w:val=""/>
      <w:lvlJc w:val="left"/>
      <w:pPr>
        <w:tabs>
          <w:tab w:val="num" w:pos="2880"/>
        </w:tabs>
        <w:ind w:left="2172" w:hanging="360"/>
      </w:pPr>
      <w:rPr>
        <w:rFonts w:ascii="Symbol" w:hAnsi="Symbol" w:hint="default"/>
        <w:sz w:val="20"/>
      </w:rPr>
    </w:lvl>
    <w:lvl w:ilvl="4" w:tentative="1">
      <w:start w:val="1"/>
      <w:numFmt w:val="bullet"/>
      <w:lvlText w:val=""/>
      <w:lvlJc w:val="left"/>
      <w:pPr>
        <w:tabs>
          <w:tab w:val="num" w:pos="3600"/>
        </w:tabs>
        <w:ind w:left="2892" w:hanging="360"/>
      </w:pPr>
      <w:rPr>
        <w:rFonts w:ascii="Symbol" w:hAnsi="Symbol" w:hint="default"/>
        <w:sz w:val="20"/>
      </w:rPr>
    </w:lvl>
    <w:lvl w:ilvl="5" w:tentative="1">
      <w:start w:val="1"/>
      <w:numFmt w:val="bullet"/>
      <w:lvlText w:val=""/>
      <w:lvlJc w:val="left"/>
      <w:pPr>
        <w:tabs>
          <w:tab w:val="num" w:pos="4320"/>
        </w:tabs>
        <w:ind w:left="3612" w:hanging="360"/>
      </w:pPr>
      <w:rPr>
        <w:rFonts w:ascii="Symbol" w:hAnsi="Symbol" w:hint="default"/>
        <w:sz w:val="20"/>
      </w:rPr>
    </w:lvl>
    <w:lvl w:ilvl="6" w:tentative="1">
      <w:start w:val="1"/>
      <w:numFmt w:val="bullet"/>
      <w:lvlText w:val=""/>
      <w:lvlJc w:val="left"/>
      <w:pPr>
        <w:tabs>
          <w:tab w:val="num" w:pos="5040"/>
        </w:tabs>
        <w:ind w:left="4332" w:hanging="360"/>
      </w:pPr>
      <w:rPr>
        <w:rFonts w:ascii="Symbol" w:hAnsi="Symbol" w:hint="default"/>
        <w:sz w:val="20"/>
      </w:rPr>
    </w:lvl>
    <w:lvl w:ilvl="7" w:tentative="1">
      <w:start w:val="1"/>
      <w:numFmt w:val="bullet"/>
      <w:lvlText w:val=""/>
      <w:lvlJc w:val="left"/>
      <w:pPr>
        <w:tabs>
          <w:tab w:val="num" w:pos="5760"/>
        </w:tabs>
        <w:ind w:left="5052" w:hanging="360"/>
      </w:pPr>
      <w:rPr>
        <w:rFonts w:ascii="Symbol" w:hAnsi="Symbol" w:hint="default"/>
        <w:sz w:val="20"/>
      </w:rPr>
    </w:lvl>
    <w:lvl w:ilvl="8" w:tentative="1">
      <w:start w:val="1"/>
      <w:numFmt w:val="bullet"/>
      <w:lvlText w:val=""/>
      <w:lvlJc w:val="left"/>
      <w:pPr>
        <w:tabs>
          <w:tab w:val="num" w:pos="6480"/>
        </w:tabs>
        <w:ind w:left="5772" w:hanging="360"/>
      </w:pPr>
      <w:rPr>
        <w:rFonts w:ascii="Symbol" w:hAnsi="Symbol" w:hint="default"/>
        <w:sz w:val="20"/>
      </w:rPr>
    </w:lvl>
  </w:abstractNum>
  <w:abstractNum w:abstractNumId="3" w15:restartNumberingAfterBreak="0">
    <w:nsid w:val="27BC7868"/>
    <w:multiLevelType w:val="hybridMultilevel"/>
    <w:tmpl w:val="4A1A17CE"/>
    <w:lvl w:ilvl="0" w:tplc="8DDCD012">
      <w:start w:val="1"/>
      <w:numFmt w:val="decimal"/>
      <w:lvlText w:val="%1."/>
      <w:lvlJc w:val="left"/>
      <w:pPr>
        <w:ind w:left="720" w:hanging="360"/>
      </w:pPr>
    </w:lvl>
    <w:lvl w:ilvl="1" w:tplc="03B2469C">
      <w:start w:val="1"/>
      <w:numFmt w:val="lowerLetter"/>
      <w:lvlText w:val="%2."/>
      <w:lvlJc w:val="left"/>
      <w:pPr>
        <w:ind w:left="1440" w:hanging="360"/>
      </w:pPr>
    </w:lvl>
    <w:lvl w:ilvl="2" w:tplc="3FBC63D2">
      <w:start w:val="1"/>
      <w:numFmt w:val="lowerRoman"/>
      <w:lvlText w:val="%3."/>
      <w:lvlJc w:val="right"/>
      <w:pPr>
        <w:ind w:left="2160" w:hanging="180"/>
      </w:pPr>
    </w:lvl>
    <w:lvl w:ilvl="3" w:tplc="D018ABA4">
      <w:start w:val="1"/>
      <w:numFmt w:val="decimal"/>
      <w:lvlText w:val="%4."/>
      <w:lvlJc w:val="left"/>
      <w:pPr>
        <w:ind w:left="2880" w:hanging="360"/>
      </w:pPr>
    </w:lvl>
    <w:lvl w:ilvl="4" w:tplc="3CA0537C">
      <w:start w:val="1"/>
      <w:numFmt w:val="lowerLetter"/>
      <w:lvlText w:val="%5."/>
      <w:lvlJc w:val="left"/>
      <w:pPr>
        <w:ind w:left="3600" w:hanging="360"/>
      </w:pPr>
    </w:lvl>
    <w:lvl w:ilvl="5" w:tplc="45042BE4">
      <w:start w:val="1"/>
      <w:numFmt w:val="lowerRoman"/>
      <w:lvlText w:val="%6."/>
      <w:lvlJc w:val="right"/>
      <w:pPr>
        <w:ind w:left="4320" w:hanging="180"/>
      </w:pPr>
    </w:lvl>
    <w:lvl w:ilvl="6" w:tplc="15DACCD8">
      <w:start w:val="1"/>
      <w:numFmt w:val="decimal"/>
      <w:lvlText w:val="%7."/>
      <w:lvlJc w:val="left"/>
      <w:pPr>
        <w:ind w:left="5040" w:hanging="360"/>
      </w:pPr>
    </w:lvl>
    <w:lvl w:ilvl="7" w:tplc="26F03EA0">
      <w:start w:val="1"/>
      <w:numFmt w:val="lowerLetter"/>
      <w:lvlText w:val="%8."/>
      <w:lvlJc w:val="left"/>
      <w:pPr>
        <w:ind w:left="5760" w:hanging="360"/>
      </w:pPr>
    </w:lvl>
    <w:lvl w:ilvl="8" w:tplc="063EDB70">
      <w:start w:val="1"/>
      <w:numFmt w:val="lowerRoman"/>
      <w:lvlText w:val="%9."/>
      <w:lvlJc w:val="right"/>
      <w:pPr>
        <w:ind w:left="6480" w:hanging="180"/>
      </w:pPr>
    </w:lvl>
  </w:abstractNum>
  <w:abstractNum w:abstractNumId="4" w15:restartNumberingAfterBreak="0">
    <w:nsid w:val="31691BB4"/>
    <w:multiLevelType w:val="hybridMultilevel"/>
    <w:tmpl w:val="BC2EBA64"/>
    <w:lvl w:ilvl="0" w:tplc="3B3A7BF4">
      <w:start w:val="1"/>
      <w:numFmt w:val="bullet"/>
      <w:lvlText w:val=""/>
      <w:lvlJc w:val="left"/>
      <w:pPr>
        <w:ind w:left="720" w:hanging="360"/>
      </w:pPr>
      <w:rPr>
        <w:rFonts w:ascii="Symbol" w:hAnsi="Symbol" w:hint="default"/>
      </w:rPr>
    </w:lvl>
    <w:lvl w:ilvl="1" w:tplc="CE320D6C">
      <w:start w:val="1"/>
      <w:numFmt w:val="bullet"/>
      <w:lvlText w:val="o"/>
      <w:lvlJc w:val="left"/>
      <w:pPr>
        <w:ind w:left="1440" w:hanging="360"/>
      </w:pPr>
      <w:rPr>
        <w:rFonts w:ascii="Courier New" w:hAnsi="Courier New" w:hint="default"/>
      </w:rPr>
    </w:lvl>
    <w:lvl w:ilvl="2" w:tplc="49F21B96">
      <w:start w:val="1"/>
      <w:numFmt w:val="bullet"/>
      <w:lvlText w:val=""/>
      <w:lvlJc w:val="left"/>
      <w:pPr>
        <w:ind w:left="2160" w:hanging="360"/>
      </w:pPr>
      <w:rPr>
        <w:rFonts w:ascii="Wingdings" w:hAnsi="Wingdings" w:hint="default"/>
      </w:rPr>
    </w:lvl>
    <w:lvl w:ilvl="3" w:tplc="BFF84598">
      <w:start w:val="1"/>
      <w:numFmt w:val="bullet"/>
      <w:lvlText w:val=""/>
      <w:lvlJc w:val="left"/>
      <w:pPr>
        <w:ind w:left="2880" w:hanging="360"/>
      </w:pPr>
      <w:rPr>
        <w:rFonts w:ascii="Symbol" w:hAnsi="Symbol" w:hint="default"/>
      </w:rPr>
    </w:lvl>
    <w:lvl w:ilvl="4" w:tplc="3C948E90">
      <w:start w:val="1"/>
      <w:numFmt w:val="bullet"/>
      <w:lvlText w:val="o"/>
      <w:lvlJc w:val="left"/>
      <w:pPr>
        <w:ind w:left="3600" w:hanging="360"/>
      </w:pPr>
      <w:rPr>
        <w:rFonts w:ascii="Courier New" w:hAnsi="Courier New" w:hint="default"/>
      </w:rPr>
    </w:lvl>
    <w:lvl w:ilvl="5" w:tplc="99200D78">
      <w:start w:val="1"/>
      <w:numFmt w:val="bullet"/>
      <w:lvlText w:val=""/>
      <w:lvlJc w:val="left"/>
      <w:pPr>
        <w:ind w:left="4320" w:hanging="360"/>
      </w:pPr>
      <w:rPr>
        <w:rFonts w:ascii="Wingdings" w:hAnsi="Wingdings" w:hint="default"/>
      </w:rPr>
    </w:lvl>
    <w:lvl w:ilvl="6" w:tplc="162ACAB4">
      <w:start w:val="1"/>
      <w:numFmt w:val="bullet"/>
      <w:lvlText w:val=""/>
      <w:lvlJc w:val="left"/>
      <w:pPr>
        <w:ind w:left="5040" w:hanging="360"/>
      </w:pPr>
      <w:rPr>
        <w:rFonts w:ascii="Symbol" w:hAnsi="Symbol" w:hint="default"/>
      </w:rPr>
    </w:lvl>
    <w:lvl w:ilvl="7" w:tplc="D31433B6">
      <w:start w:val="1"/>
      <w:numFmt w:val="bullet"/>
      <w:lvlText w:val="o"/>
      <w:lvlJc w:val="left"/>
      <w:pPr>
        <w:ind w:left="5760" w:hanging="360"/>
      </w:pPr>
      <w:rPr>
        <w:rFonts w:ascii="Courier New" w:hAnsi="Courier New" w:hint="default"/>
      </w:rPr>
    </w:lvl>
    <w:lvl w:ilvl="8" w:tplc="532E634A">
      <w:start w:val="1"/>
      <w:numFmt w:val="bullet"/>
      <w:lvlText w:val=""/>
      <w:lvlJc w:val="left"/>
      <w:pPr>
        <w:ind w:left="6480" w:hanging="360"/>
      </w:pPr>
      <w:rPr>
        <w:rFonts w:ascii="Wingdings" w:hAnsi="Wingdings" w:hint="default"/>
      </w:rPr>
    </w:lvl>
  </w:abstractNum>
  <w:abstractNum w:abstractNumId="5" w15:restartNumberingAfterBreak="0">
    <w:nsid w:val="370B5D65"/>
    <w:multiLevelType w:val="hybridMultilevel"/>
    <w:tmpl w:val="6898248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38E612FF"/>
    <w:multiLevelType w:val="hybridMultilevel"/>
    <w:tmpl w:val="40DCB9D0"/>
    <w:lvl w:ilvl="0" w:tplc="E3E68DBE">
      <w:start w:val="1"/>
      <w:numFmt w:val="decimal"/>
      <w:lvlText w:val="%1."/>
      <w:lvlJc w:val="left"/>
      <w:pPr>
        <w:ind w:left="720" w:hanging="360"/>
      </w:pPr>
    </w:lvl>
    <w:lvl w:ilvl="1" w:tplc="130622C4">
      <w:start w:val="1"/>
      <w:numFmt w:val="lowerLetter"/>
      <w:lvlText w:val="%2."/>
      <w:lvlJc w:val="left"/>
      <w:pPr>
        <w:ind w:left="1440" w:hanging="360"/>
      </w:pPr>
    </w:lvl>
    <w:lvl w:ilvl="2" w:tplc="12EC51A8">
      <w:start w:val="1"/>
      <w:numFmt w:val="lowerRoman"/>
      <w:lvlText w:val="%3."/>
      <w:lvlJc w:val="right"/>
      <w:pPr>
        <w:ind w:left="2160" w:hanging="180"/>
      </w:pPr>
    </w:lvl>
    <w:lvl w:ilvl="3" w:tplc="ED9E8666">
      <w:start w:val="1"/>
      <w:numFmt w:val="decimal"/>
      <w:lvlText w:val="%4."/>
      <w:lvlJc w:val="left"/>
      <w:pPr>
        <w:ind w:left="2880" w:hanging="360"/>
      </w:pPr>
    </w:lvl>
    <w:lvl w:ilvl="4" w:tplc="81E00762">
      <w:start w:val="1"/>
      <w:numFmt w:val="lowerLetter"/>
      <w:lvlText w:val="%5."/>
      <w:lvlJc w:val="left"/>
      <w:pPr>
        <w:ind w:left="3600" w:hanging="360"/>
      </w:pPr>
    </w:lvl>
    <w:lvl w:ilvl="5" w:tplc="A5FE7F5C">
      <w:start w:val="1"/>
      <w:numFmt w:val="lowerRoman"/>
      <w:lvlText w:val="%6."/>
      <w:lvlJc w:val="right"/>
      <w:pPr>
        <w:ind w:left="4320" w:hanging="180"/>
      </w:pPr>
    </w:lvl>
    <w:lvl w:ilvl="6" w:tplc="5A7C9C74">
      <w:start w:val="1"/>
      <w:numFmt w:val="decimal"/>
      <w:lvlText w:val="%7."/>
      <w:lvlJc w:val="left"/>
      <w:pPr>
        <w:ind w:left="5040" w:hanging="360"/>
      </w:pPr>
    </w:lvl>
    <w:lvl w:ilvl="7" w:tplc="98F2ED04">
      <w:start w:val="1"/>
      <w:numFmt w:val="lowerLetter"/>
      <w:lvlText w:val="%8."/>
      <w:lvlJc w:val="left"/>
      <w:pPr>
        <w:ind w:left="5760" w:hanging="360"/>
      </w:pPr>
    </w:lvl>
    <w:lvl w:ilvl="8" w:tplc="4BDA4986">
      <w:start w:val="1"/>
      <w:numFmt w:val="lowerRoman"/>
      <w:lvlText w:val="%9."/>
      <w:lvlJc w:val="right"/>
      <w:pPr>
        <w:ind w:left="6480" w:hanging="180"/>
      </w:pPr>
    </w:lvl>
  </w:abstractNum>
  <w:abstractNum w:abstractNumId="7" w15:restartNumberingAfterBreak="0">
    <w:nsid w:val="3E4C3123"/>
    <w:multiLevelType w:val="hybridMultilevel"/>
    <w:tmpl w:val="AAF874E8"/>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70640D2"/>
    <w:multiLevelType w:val="hybridMultilevel"/>
    <w:tmpl w:val="C36EC83C"/>
    <w:lvl w:ilvl="0" w:tplc="51360D3E">
      <w:start w:val="1"/>
      <w:numFmt w:val="bullet"/>
      <w:lvlText w:val="-"/>
      <w:lvlJc w:val="left"/>
      <w:pPr>
        <w:ind w:left="720" w:hanging="360"/>
      </w:pPr>
      <w:rPr>
        <w:rFonts w:ascii="&quot;Times New Roman&quot;,serif" w:hAnsi="&quot;Times New Roman&quot;,serif" w:hint="default"/>
      </w:rPr>
    </w:lvl>
    <w:lvl w:ilvl="1" w:tplc="53623A56">
      <w:start w:val="1"/>
      <w:numFmt w:val="bullet"/>
      <w:lvlText w:val="o"/>
      <w:lvlJc w:val="left"/>
      <w:pPr>
        <w:ind w:left="1440" w:hanging="360"/>
      </w:pPr>
      <w:rPr>
        <w:rFonts w:ascii="Courier New" w:hAnsi="Courier New" w:hint="default"/>
      </w:rPr>
    </w:lvl>
    <w:lvl w:ilvl="2" w:tplc="6CEAB112">
      <w:start w:val="1"/>
      <w:numFmt w:val="bullet"/>
      <w:lvlText w:val=""/>
      <w:lvlJc w:val="left"/>
      <w:pPr>
        <w:ind w:left="2160" w:hanging="360"/>
      </w:pPr>
      <w:rPr>
        <w:rFonts w:ascii="Wingdings" w:hAnsi="Wingdings" w:hint="default"/>
      </w:rPr>
    </w:lvl>
    <w:lvl w:ilvl="3" w:tplc="7C9E27F0">
      <w:start w:val="1"/>
      <w:numFmt w:val="bullet"/>
      <w:lvlText w:val=""/>
      <w:lvlJc w:val="left"/>
      <w:pPr>
        <w:ind w:left="2880" w:hanging="360"/>
      </w:pPr>
      <w:rPr>
        <w:rFonts w:ascii="Symbol" w:hAnsi="Symbol" w:hint="default"/>
      </w:rPr>
    </w:lvl>
    <w:lvl w:ilvl="4" w:tplc="A8E6EC10">
      <w:start w:val="1"/>
      <w:numFmt w:val="bullet"/>
      <w:lvlText w:val="o"/>
      <w:lvlJc w:val="left"/>
      <w:pPr>
        <w:ind w:left="3600" w:hanging="360"/>
      </w:pPr>
      <w:rPr>
        <w:rFonts w:ascii="Courier New" w:hAnsi="Courier New" w:hint="default"/>
      </w:rPr>
    </w:lvl>
    <w:lvl w:ilvl="5" w:tplc="D9E23E2E">
      <w:start w:val="1"/>
      <w:numFmt w:val="bullet"/>
      <w:lvlText w:val=""/>
      <w:lvlJc w:val="left"/>
      <w:pPr>
        <w:ind w:left="4320" w:hanging="360"/>
      </w:pPr>
      <w:rPr>
        <w:rFonts w:ascii="Wingdings" w:hAnsi="Wingdings" w:hint="default"/>
      </w:rPr>
    </w:lvl>
    <w:lvl w:ilvl="6" w:tplc="E73ED550">
      <w:start w:val="1"/>
      <w:numFmt w:val="bullet"/>
      <w:lvlText w:val=""/>
      <w:lvlJc w:val="left"/>
      <w:pPr>
        <w:ind w:left="5040" w:hanging="360"/>
      </w:pPr>
      <w:rPr>
        <w:rFonts w:ascii="Symbol" w:hAnsi="Symbol" w:hint="default"/>
      </w:rPr>
    </w:lvl>
    <w:lvl w:ilvl="7" w:tplc="D8408DA0">
      <w:start w:val="1"/>
      <w:numFmt w:val="bullet"/>
      <w:lvlText w:val="o"/>
      <w:lvlJc w:val="left"/>
      <w:pPr>
        <w:ind w:left="5760" w:hanging="360"/>
      </w:pPr>
      <w:rPr>
        <w:rFonts w:ascii="Courier New" w:hAnsi="Courier New" w:hint="default"/>
      </w:rPr>
    </w:lvl>
    <w:lvl w:ilvl="8" w:tplc="B12A3CA2">
      <w:start w:val="1"/>
      <w:numFmt w:val="bullet"/>
      <w:lvlText w:val=""/>
      <w:lvlJc w:val="left"/>
      <w:pPr>
        <w:ind w:left="6480" w:hanging="360"/>
      </w:pPr>
      <w:rPr>
        <w:rFonts w:ascii="Wingdings" w:hAnsi="Wingdings" w:hint="default"/>
      </w:rPr>
    </w:lvl>
  </w:abstractNum>
  <w:abstractNum w:abstractNumId="9" w15:restartNumberingAfterBreak="0">
    <w:nsid w:val="69B5F83C"/>
    <w:multiLevelType w:val="hybridMultilevel"/>
    <w:tmpl w:val="A0E29EA8"/>
    <w:lvl w:ilvl="0" w:tplc="28AA8BF8">
      <w:start w:val="1"/>
      <w:numFmt w:val="decimal"/>
      <w:lvlText w:val="%1)"/>
      <w:lvlJc w:val="left"/>
      <w:pPr>
        <w:ind w:left="720" w:hanging="360"/>
      </w:pPr>
    </w:lvl>
    <w:lvl w:ilvl="1" w:tplc="18BC3764">
      <w:start w:val="1"/>
      <w:numFmt w:val="lowerLetter"/>
      <w:lvlText w:val="%2."/>
      <w:lvlJc w:val="left"/>
      <w:pPr>
        <w:ind w:left="1440" w:hanging="360"/>
      </w:pPr>
    </w:lvl>
    <w:lvl w:ilvl="2" w:tplc="41001688">
      <w:start w:val="1"/>
      <w:numFmt w:val="lowerRoman"/>
      <w:lvlText w:val="%3."/>
      <w:lvlJc w:val="right"/>
      <w:pPr>
        <w:ind w:left="2160" w:hanging="180"/>
      </w:pPr>
    </w:lvl>
    <w:lvl w:ilvl="3" w:tplc="BA26E150">
      <w:start w:val="1"/>
      <w:numFmt w:val="decimal"/>
      <w:lvlText w:val="%4."/>
      <w:lvlJc w:val="left"/>
      <w:pPr>
        <w:ind w:left="2880" w:hanging="360"/>
      </w:pPr>
    </w:lvl>
    <w:lvl w:ilvl="4" w:tplc="45FAFA04">
      <w:start w:val="1"/>
      <w:numFmt w:val="lowerLetter"/>
      <w:lvlText w:val="%5."/>
      <w:lvlJc w:val="left"/>
      <w:pPr>
        <w:ind w:left="3600" w:hanging="360"/>
      </w:pPr>
    </w:lvl>
    <w:lvl w:ilvl="5" w:tplc="0F28E454">
      <w:start w:val="1"/>
      <w:numFmt w:val="lowerRoman"/>
      <w:lvlText w:val="%6."/>
      <w:lvlJc w:val="right"/>
      <w:pPr>
        <w:ind w:left="4320" w:hanging="180"/>
      </w:pPr>
    </w:lvl>
    <w:lvl w:ilvl="6" w:tplc="3134FC38">
      <w:start w:val="1"/>
      <w:numFmt w:val="decimal"/>
      <w:lvlText w:val="%7."/>
      <w:lvlJc w:val="left"/>
      <w:pPr>
        <w:ind w:left="5040" w:hanging="360"/>
      </w:pPr>
    </w:lvl>
    <w:lvl w:ilvl="7" w:tplc="A91ACA24">
      <w:start w:val="1"/>
      <w:numFmt w:val="lowerLetter"/>
      <w:lvlText w:val="%8."/>
      <w:lvlJc w:val="left"/>
      <w:pPr>
        <w:ind w:left="5760" w:hanging="360"/>
      </w:pPr>
    </w:lvl>
    <w:lvl w:ilvl="8" w:tplc="4CC0BA22">
      <w:start w:val="1"/>
      <w:numFmt w:val="lowerRoman"/>
      <w:lvlText w:val="%9."/>
      <w:lvlJc w:val="right"/>
      <w:pPr>
        <w:ind w:left="6480" w:hanging="180"/>
      </w:pPr>
    </w:lvl>
  </w:abstractNum>
  <w:num w:numId="1" w16cid:durableId="1858152560">
    <w:abstractNumId w:val="1"/>
  </w:num>
  <w:num w:numId="2" w16cid:durableId="2072775334">
    <w:abstractNumId w:val="4"/>
  </w:num>
  <w:num w:numId="3" w16cid:durableId="1459642937">
    <w:abstractNumId w:val="3"/>
  </w:num>
  <w:num w:numId="4" w16cid:durableId="1622225133">
    <w:abstractNumId w:val="0"/>
  </w:num>
  <w:num w:numId="5" w16cid:durableId="847213980">
    <w:abstractNumId w:val="6"/>
  </w:num>
  <w:num w:numId="6" w16cid:durableId="1204246659">
    <w:abstractNumId w:val="9"/>
  </w:num>
  <w:num w:numId="7" w16cid:durableId="1102919864">
    <w:abstractNumId w:val="8"/>
  </w:num>
  <w:num w:numId="8" w16cid:durableId="307976831">
    <w:abstractNumId w:val="5"/>
  </w:num>
  <w:num w:numId="9" w16cid:durableId="1530529901">
    <w:abstractNumId w:val="2"/>
  </w:num>
  <w:num w:numId="10" w16cid:durableId="1605842938">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7A"/>
    <w:rsid w:val="00000662"/>
    <w:rsid w:val="000007DA"/>
    <w:rsid w:val="00000FC1"/>
    <w:rsid w:val="0000112A"/>
    <w:rsid w:val="0000126E"/>
    <w:rsid w:val="00001694"/>
    <w:rsid w:val="0000562C"/>
    <w:rsid w:val="00007506"/>
    <w:rsid w:val="00007E03"/>
    <w:rsid w:val="00010940"/>
    <w:rsid w:val="00010CFE"/>
    <w:rsid w:val="0001280E"/>
    <w:rsid w:val="0001445E"/>
    <w:rsid w:val="00016897"/>
    <w:rsid w:val="000168B3"/>
    <w:rsid w:val="00020050"/>
    <w:rsid w:val="00020760"/>
    <w:rsid w:val="00020ADA"/>
    <w:rsid w:val="00020C24"/>
    <w:rsid w:val="000236F3"/>
    <w:rsid w:val="00023892"/>
    <w:rsid w:val="00023B81"/>
    <w:rsid w:val="0002401A"/>
    <w:rsid w:val="000247ED"/>
    <w:rsid w:val="000259A0"/>
    <w:rsid w:val="00025A00"/>
    <w:rsid w:val="000273F1"/>
    <w:rsid w:val="0002788E"/>
    <w:rsid w:val="00030029"/>
    <w:rsid w:val="0003051F"/>
    <w:rsid w:val="00030533"/>
    <w:rsid w:val="000309C0"/>
    <w:rsid w:val="00030A25"/>
    <w:rsid w:val="00030DC4"/>
    <w:rsid w:val="00031DDC"/>
    <w:rsid w:val="00032784"/>
    <w:rsid w:val="00032A0A"/>
    <w:rsid w:val="00032E4B"/>
    <w:rsid w:val="000344EA"/>
    <w:rsid w:val="00034E02"/>
    <w:rsid w:val="00035193"/>
    <w:rsid w:val="00035831"/>
    <w:rsid w:val="000359C8"/>
    <w:rsid w:val="00035E05"/>
    <w:rsid w:val="000360A5"/>
    <w:rsid w:val="000360B4"/>
    <w:rsid w:val="0003658E"/>
    <w:rsid w:val="00037EC2"/>
    <w:rsid w:val="000414F8"/>
    <w:rsid w:val="00041B34"/>
    <w:rsid w:val="00042258"/>
    <w:rsid w:val="00042594"/>
    <w:rsid w:val="00042CE7"/>
    <w:rsid w:val="00044A7C"/>
    <w:rsid w:val="00044A90"/>
    <w:rsid w:val="00045316"/>
    <w:rsid w:val="000459D4"/>
    <w:rsid w:val="0004668B"/>
    <w:rsid w:val="00051D99"/>
    <w:rsid w:val="00052DEB"/>
    <w:rsid w:val="000534F3"/>
    <w:rsid w:val="000536A5"/>
    <w:rsid w:val="00055235"/>
    <w:rsid w:val="000554BF"/>
    <w:rsid w:val="0005643C"/>
    <w:rsid w:val="00056588"/>
    <w:rsid w:val="00056E18"/>
    <w:rsid w:val="00057667"/>
    <w:rsid w:val="00057B97"/>
    <w:rsid w:val="0006117D"/>
    <w:rsid w:val="000614ED"/>
    <w:rsid w:val="000616EE"/>
    <w:rsid w:val="0006187B"/>
    <w:rsid w:val="00063398"/>
    <w:rsid w:val="000640CA"/>
    <w:rsid w:val="000654CC"/>
    <w:rsid w:val="00065666"/>
    <w:rsid w:val="000663DE"/>
    <w:rsid w:val="000677F7"/>
    <w:rsid w:val="00067F0F"/>
    <w:rsid w:val="00070327"/>
    <w:rsid w:val="000706B4"/>
    <w:rsid w:val="000718B9"/>
    <w:rsid w:val="00071EBC"/>
    <w:rsid w:val="000729A8"/>
    <w:rsid w:val="0007449C"/>
    <w:rsid w:val="00075609"/>
    <w:rsid w:val="00075660"/>
    <w:rsid w:val="0007567A"/>
    <w:rsid w:val="00076C3A"/>
    <w:rsid w:val="00076E05"/>
    <w:rsid w:val="0007718D"/>
    <w:rsid w:val="000771F5"/>
    <w:rsid w:val="00077256"/>
    <w:rsid w:val="00077353"/>
    <w:rsid w:val="0007789E"/>
    <w:rsid w:val="00081EDC"/>
    <w:rsid w:val="000829F8"/>
    <w:rsid w:val="000830B5"/>
    <w:rsid w:val="00083C78"/>
    <w:rsid w:val="00083EA8"/>
    <w:rsid w:val="00086F01"/>
    <w:rsid w:val="00087059"/>
    <w:rsid w:val="00090870"/>
    <w:rsid w:val="00090AC9"/>
    <w:rsid w:val="00090D1D"/>
    <w:rsid w:val="00090D6B"/>
    <w:rsid w:val="00091271"/>
    <w:rsid w:val="00092E02"/>
    <w:rsid w:val="00095393"/>
    <w:rsid w:val="00096E64"/>
    <w:rsid w:val="000A0480"/>
    <w:rsid w:val="000A06B6"/>
    <w:rsid w:val="000A0984"/>
    <w:rsid w:val="000A17D0"/>
    <w:rsid w:val="000A19CE"/>
    <w:rsid w:val="000A1CD6"/>
    <w:rsid w:val="000A20C8"/>
    <w:rsid w:val="000A26C3"/>
    <w:rsid w:val="000A2CB2"/>
    <w:rsid w:val="000A3670"/>
    <w:rsid w:val="000A3AB5"/>
    <w:rsid w:val="000A40FD"/>
    <w:rsid w:val="000A4945"/>
    <w:rsid w:val="000A496F"/>
    <w:rsid w:val="000A5ACF"/>
    <w:rsid w:val="000A5D0C"/>
    <w:rsid w:val="000A646A"/>
    <w:rsid w:val="000A65DE"/>
    <w:rsid w:val="000A67D7"/>
    <w:rsid w:val="000A69CB"/>
    <w:rsid w:val="000A6B61"/>
    <w:rsid w:val="000A763E"/>
    <w:rsid w:val="000AB5B1"/>
    <w:rsid w:val="000B05C2"/>
    <w:rsid w:val="000B0B88"/>
    <w:rsid w:val="000B17F6"/>
    <w:rsid w:val="000B1DDC"/>
    <w:rsid w:val="000B271F"/>
    <w:rsid w:val="000B2DD7"/>
    <w:rsid w:val="000B40A9"/>
    <w:rsid w:val="000B445A"/>
    <w:rsid w:val="000B474B"/>
    <w:rsid w:val="000B62FB"/>
    <w:rsid w:val="000B73DB"/>
    <w:rsid w:val="000C045A"/>
    <w:rsid w:val="000C0A55"/>
    <w:rsid w:val="000C0D1B"/>
    <w:rsid w:val="000C374F"/>
    <w:rsid w:val="000C5765"/>
    <w:rsid w:val="000C647E"/>
    <w:rsid w:val="000C6A0E"/>
    <w:rsid w:val="000C7D5C"/>
    <w:rsid w:val="000D0427"/>
    <w:rsid w:val="000D1535"/>
    <w:rsid w:val="000D1835"/>
    <w:rsid w:val="000D1877"/>
    <w:rsid w:val="000D1D13"/>
    <w:rsid w:val="000D206D"/>
    <w:rsid w:val="000D3030"/>
    <w:rsid w:val="000D33DD"/>
    <w:rsid w:val="000D465D"/>
    <w:rsid w:val="000D4B43"/>
    <w:rsid w:val="000D4BB1"/>
    <w:rsid w:val="000D4E8C"/>
    <w:rsid w:val="000D54ED"/>
    <w:rsid w:val="000D5B44"/>
    <w:rsid w:val="000D6988"/>
    <w:rsid w:val="000D6F7D"/>
    <w:rsid w:val="000D75CF"/>
    <w:rsid w:val="000D795E"/>
    <w:rsid w:val="000E0043"/>
    <w:rsid w:val="000E032D"/>
    <w:rsid w:val="000E0992"/>
    <w:rsid w:val="000E0C8B"/>
    <w:rsid w:val="000E0F18"/>
    <w:rsid w:val="000E323D"/>
    <w:rsid w:val="000E5120"/>
    <w:rsid w:val="000E51B1"/>
    <w:rsid w:val="000E5BC5"/>
    <w:rsid w:val="000E6F49"/>
    <w:rsid w:val="000E7960"/>
    <w:rsid w:val="000F0056"/>
    <w:rsid w:val="000F07DE"/>
    <w:rsid w:val="000F35B6"/>
    <w:rsid w:val="000F3855"/>
    <w:rsid w:val="000F39FA"/>
    <w:rsid w:val="000F3E1C"/>
    <w:rsid w:val="000F3EDE"/>
    <w:rsid w:val="000F4401"/>
    <w:rsid w:val="000F4556"/>
    <w:rsid w:val="000F55AC"/>
    <w:rsid w:val="000F6A95"/>
    <w:rsid w:val="000F6AF3"/>
    <w:rsid w:val="000F75CB"/>
    <w:rsid w:val="000F76EE"/>
    <w:rsid w:val="000F7E23"/>
    <w:rsid w:val="00100482"/>
    <w:rsid w:val="00100E71"/>
    <w:rsid w:val="00101C99"/>
    <w:rsid w:val="0010380B"/>
    <w:rsid w:val="00103E7C"/>
    <w:rsid w:val="0010527E"/>
    <w:rsid w:val="00105728"/>
    <w:rsid w:val="00106046"/>
    <w:rsid w:val="00106C5C"/>
    <w:rsid w:val="001076B5"/>
    <w:rsid w:val="00107C6D"/>
    <w:rsid w:val="00107D39"/>
    <w:rsid w:val="0011016C"/>
    <w:rsid w:val="00110BF6"/>
    <w:rsid w:val="00111E30"/>
    <w:rsid w:val="00111E65"/>
    <w:rsid w:val="0011389E"/>
    <w:rsid w:val="00114DA9"/>
    <w:rsid w:val="001159B1"/>
    <w:rsid w:val="00117766"/>
    <w:rsid w:val="001179C1"/>
    <w:rsid w:val="0012078A"/>
    <w:rsid w:val="00120931"/>
    <w:rsid w:val="00121056"/>
    <w:rsid w:val="001210DA"/>
    <w:rsid w:val="001210DC"/>
    <w:rsid w:val="001216D3"/>
    <w:rsid w:val="00121753"/>
    <w:rsid w:val="001220BB"/>
    <w:rsid w:val="00122449"/>
    <w:rsid w:val="00122506"/>
    <w:rsid w:val="001226A6"/>
    <w:rsid w:val="00122C3C"/>
    <w:rsid w:val="00122FC3"/>
    <w:rsid w:val="0012312B"/>
    <w:rsid w:val="00123A8F"/>
    <w:rsid w:val="00124150"/>
    <w:rsid w:val="00124D54"/>
    <w:rsid w:val="00125849"/>
    <w:rsid w:val="00125A84"/>
    <w:rsid w:val="0012607D"/>
    <w:rsid w:val="0012659C"/>
    <w:rsid w:val="00126651"/>
    <w:rsid w:val="001269F7"/>
    <w:rsid w:val="001305B8"/>
    <w:rsid w:val="0013094D"/>
    <w:rsid w:val="00130F09"/>
    <w:rsid w:val="001323C4"/>
    <w:rsid w:val="001324AC"/>
    <w:rsid w:val="00135732"/>
    <w:rsid w:val="00135F25"/>
    <w:rsid w:val="00136A03"/>
    <w:rsid w:val="00136CF3"/>
    <w:rsid w:val="00136EFD"/>
    <w:rsid w:val="0013708C"/>
    <w:rsid w:val="0013793C"/>
    <w:rsid w:val="0014172B"/>
    <w:rsid w:val="001421D0"/>
    <w:rsid w:val="00142500"/>
    <w:rsid w:val="0014272B"/>
    <w:rsid w:val="00143652"/>
    <w:rsid w:val="001442F5"/>
    <w:rsid w:val="001443B8"/>
    <w:rsid w:val="001448AC"/>
    <w:rsid w:val="00145DC9"/>
    <w:rsid w:val="00146356"/>
    <w:rsid w:val="0014719F"/>
    <w:rsid w:val="001473C7"/>
    <w:rsid w:val="0014B8AF"/>
    <w:rsid w:val="00150A6C"/>
    <w:rsid w:val="00151B5A"/>
    <w:rsid w:val="001525EC"/>
    <w:rsid w:val="00153922"/>
    <w:rsid w:val="001539EC"/>
    <w:rsid w:val="00154DDC"/>
    <w:rsid w:val="00155BC9"/>
    <w:rsid w:val="00155C0B"/>
    <w:rsid w:val="00155FAB"/>
    <w:rsid w:val="0015657A"/>
    <w:rsid w:val="0015672A"/>
    <w:rsid w:val="001572D7"/>
    <w:rsid w:val="00161285"/>
    <w:rsid w:val="001625B9"/>
    <w:rsid w:val="00164778"/>
    <w:rsid w:val="00164CFF"/>
    <w:rsid w:val="00165913"/>
    <w:rsid w:val="00165F16"/>
    <w:rsid w:val="00166529"/>
    <w:rsid w:val="00166D1A"/>
    <w:rsid w:val="00166DA7"/>
    <w:rsid w:val="0016743B"/>
    <w:rsid w:val="0017017D"/>
    <w:rsid w:val="00170527"/>
    <w:rsid w:val="0017088B"/>
    <w:rsid w:val="00171E80"/>
    <w:rsid w:val="001725CA"/>
    <w:rsid w:val="00172A2F"/>
    <w:rsid w:val="001738F4"/>
    <w:rsid w:val="0017459D"/>
    <w:rsid w:val="00174AD8"/>
    <w:rsid w:val="00175E7F"/>
    <w:rsid w:val="001764A0"/>
    <w:rsid w:val="0017690C"/>
    <w:rsid w:val="001773B6"/>
    <w:rsid w:val="00177D60"/>
    <w:rsid w:val="00177E3D"/>
    <w:rsid w:val="00180490"/>
    <w:rsid w:val="001805EB"/>
    <w:rsid w:val="001806FB"/>
    <w:rsid w:val="00181B2F"/>
    <w:rsid w:val="00181CB0"/>
    <w:rsid w:val="00182F3A"/>
    <w:rsid w:val="0018414A"/>
    <w:rsid w:val="001841D0"/>
    <w:rsid w:val="0018482E"/>
    <w:rsid w:val="001854C1"/>
    <w:rsid w:val="00185BCB"/>
    <w:rsid w:val="00186ABB"/>
    <w:rsid w:val="00187204"/>
    <w:rsid w:val="00187A62"/>
    <w:rsid w:val="00190536"/>
    <w:rsid w:val="00190B71"/>
    <w:rsid w:val="00190C77"/>
    <w:rsid w:val="00190FEA"/>
    <w:rsid w:val="00191BF3"/>
    <w:rsid w:val="00191E83"/>
    <w:rsid w:val="00192410"/>
    <w:rsid w:val="00192575"/>
    <w:rsid w:val="001925F5"/>
    <w:rsid w:val="001946F8"/>
    <w:rsid w:val="001958E7"/>
    <w:rsid w:val="00195BA5"/>
    <w:rsid w:val="001965F3"/>
    <w:rsid w:val="00196804"/>
    <w:rsid w:val="001975AE"/>
    <w:rsid w:val="0019796F"/>
    <w:rsid w:val="001A1B4B"/>
    <w:rsid w:val="001A392C"/>
    <w:rsid w:val="001A3B2B"/>
    <w:rsid w:val="001A543C"/>
    <w:rsid w:val="001A5E04"/>
    <w:rsid w:val="001A701E"/>
    <w:rsid w:val="001A758C"/>
    <w:rsid w:val="001B01AE"/>
    <w:rsid w:val="001B1517"/>
    <w:rsid w:val="001B1535"/>
    <w:rsid w:val="001B27A5"/>
    <w:rsid w:val="001B2963"/>
    <w:rsid w:val="001B45AE"/>
    <w:rsid w:val="001B49FD"/>
    <w:rsid w:val="001B4CA7"/>
    <w:rsid w:val="001B6D33"/>
    <w:rsid w:val="001B7EA5"/>
    <w:rsid w:val="001C0BE4"/>
    <w:rsid w:val="001C0BFF"/>
    <w:rsid w:val="001C0CCB"/>
    <w:rsid w:val="001C1305"/>
    <w:rsid w:val="001C1312"/>
    <w:rsid w:val="001C1450"/>
    <w:rsid w:val="001C2647"/>
    <w:rsid w:val="001C265C"/>
    <w:rsid w:val="001C34BA"/>
    <w:rsid w:val="001C3A11"/>
    <w:rsid w:val="001C557C"/>
    <w:rsid w:val="001C5E40"/>
    <w:rsid w:val="001C68CC"/>
    <w:rsid w:val="001C6C3A"/>
    <w:rsid w:val="001C6C48"/>
    <w:rsid w:val="001D0C48"/>
    <w:rsid w:val="001D13E2"/>
    <w:rsid w:val="001D1AC9"/>
    <w:rsid w:val="001D2742"/>
    <w:rsid w:val="001D302A"/>
    <w:rsid w:val="001D3041"/>
    <w:rsid w:val="001D48E9"/>
    <w:rsid w:val="001D4D9C"/>
    <w:rsid w:val="001D5DF2"/>
    <w:rsid w:val="001D5E42"/>
    <w:rsid w:val="001D6395"/>
    <w:rsid w:val="001E019C"/>
    <w:rsid w:val="001E1695"/>
    <w:rsid w:val="001E1BB5"/>
    <w:rsid w:val="001E3216"/>
    <w:rsid w:val="001E33F9"/>
    <w:rsid w:val="001E381A"/>
    <w:rsid w:val="001E38B6"/>
    <w:rsid w:val="001E4374"/>
    <w:rsid w:val="001E51B9"/>
    <w:rsid w:val="001E5F1B"/>
    <w:rsid w:val="001F2541"/>
    <w:rsid w:val="001F2924"/>
    <w:rsid w:val="001F2A50"/>
    <w:rsid w:val="001F3472"/>
    <w:rsid w:val="001F3DBE"/>
    <w:rsid w:val="001F6138"/>
    <w:rsid w:val="001F7318"/>
    <w:rsid w:val="001F7BB5"/>
    <w:rsid w:val="00200257"/>
    <w:rsid w:val="00200612"/>
    <w:rsid w:val="002007D7"/>
    <w:rsid w:val="00203AB4"/>
    <w:rsid w:val="002041C8"/>
    <w:rsid w:val="002041E1"/>
    <w:rsid w:val="00205C05"/>
    <w:rsid w:val="00206E7A"/>
    <w:rsid w:val="00210579"/>
    <w:rsid w:val="0021063C"/>
    <w:rsid w:val="00212637"/>
    <w:rsid w:val="00212B04"/>
    <w:rsid w:val="00212C79"/>
    <w:rsid w:val="00213C08"/>
    <w:rsid w:val="00213C6C"/>
    <w:rsid w:val="00213DAE"/>
    <w:rsid w:val="002141B9"/>
    <w:rsid w:val="00215717"/>
    <w:rsid w:val="00215A61"/>
    <w:rsid w:val="00215C39"/>
    <w:rsid w:val="00217021"/>
    <w:rsid w:val="002202F0"/>
    <w:rsid w:val="00220358"/>
    <w:rsid w:val="00220640"/>
    <w:rsid w:val="00220F13"/>
    <w:rsid w:val="002217E2"/>
    <w:rsid w:val="0022232A"/>
    <w:rsid w:val="00225247"/>
    <w:rsid w:val="00225FE4"/>
    <w:rsid w:val="002267CF"/>
    <w:rsid w:val="00226E01"/>
    <w:rsid w:val="00230534"/>
    <w:rsid w:val="002319C4"/>
    <w:rsid w:val="002324A2"/>
    <w:rsid w:val="00233B68"/>
    <w:rsid w:val="00233C9B"/>
    <w:rsid w:val="00234274"/>
    <w:rsid w:val="00234668"/>
    <w:rsid w:val="00234833"/>
    <w:rsid w:val="0023553D"/>
    <w:rsid w:val="00235794"/>
    <w:rsid w:val="00236856"/>
    <w:rsid w:val="002368C1"/>
    <w:rsid w:val="002370FD"/>
    <w:rsid w:val="00237E3D"/>
    <w:rsid w:val="0023FA1E"/>
    <w:rsid w:val="002400E1"/>
    <w:rsid w:val="0024164D"/>
    <w:rsid w:val="002437AC"/>
    <w:rsid w:val="00243B7F"/>
    <w:rsid w:val="00244E22"/>
    <w:rsid w:val="00246020"/>
    <w:rsid w:val="0024672C"/>
    <w:rsid w:val="0024673D"/>
    <w:rsid w:val="0024673E"/>
    <w:rsid w:val="0024676B"/>
    <w:rsid w:val="0024684A"/>
    <w:rsid w:val="00246E2B"/>
    <w:rsid w:val="00247787"/>
    <w:rsid w:val="002505A6"/>
    <w:rsid w:val="002514E4"/>
    <w:rsid w:val="0025196A"/>
    <w:rsid w:val="0025246A"/>
    <w:rsid w:val="002526D5"/>
    <w:rsid w:val="00252A6E"/>
    <w:rsid w:val="00253519"/>
    <w:rsid w:val="00253B37"/>
    <w:rsid w:val="00255D20"/>
    <w:rsid w:val="00255E3B"/>
    <w:rsid w:val="00256602"/>
    <w:rsid w:val="002570E7"/>
    <w:rsid w:val="00257141"/>
    <w:rsid w:val="002571BA"/>
    <w:rsid w:val="0025F57E"/>
    <w:rsid w:val="00260004"/>
    <w:rsid w:val="002603AD"/>
    <w:rsid w:val="00261DAC"/>
    <w:rsid w:val="00261DBF"/>
    <w:rsid w:val="002627B7"/>
    <w:rsid w:val="0026355A"/>
    <w:rsid w:val="002645F9"/>
    <w:rsid w:val="00264F3D"/>
    <w:rsid w:val="00265A90"/>
    <w:rsid w:val="00265EA4"/>
    <w:rsid w:val="00271CE6"/>
    <w:rsid w:val="00271EC2"/>
    <w:rsid w:val="00272070"/>
    <w:rsid w:val="0027238E"/>
    <w:rsid w:val="00272E5C"/>
    <w:rsid w:val="00273075"/>
    <w:rsid w:val="002731AF"/>
    <w:rsid w:val="0027425A"/>
    <w:rsid w:val="0027429B"/>
    <w:rsid w:val="002742CA"/>
    <w:rsid w:val="0027446E"/>
    <w:rsid w:val="002748BD"/>
    <w:rsid w:val="00274ADF"/>
    <w:rsid w:val="00274C7C"/>
    <w:rsid w:val="00274F01"/>
    <w:rsid w:val="00276FBF"/>
    <w:rsid w:val="00280979"/>
    <w:rsid w:val="00280DA0"/>
    <w:rsid w:val="00281D7C"/>
    <w:rsid w:val="00282402"/>
    <w:rsid w:val="00282D19"/>
    <w:rsid w:val="00287B33"/>
    <w:rsid w:val="00287C88"/>
    <w:rsid w:val="002900A6"/>
    <w:rsid w:val="0029050B"/>
    <w:rsid w:val="002911A6"/>
    <w:rsid w:val="002914D8"/>
    <w:rsid w:val="00291A66"/>
    <w:rsid w:val="00292000"/>
    <w:rsid w:val="0029222F"/>
    <w:rsid w:val="00292C28"/>
    <w:rsid w:val="00292C86"/>
    <w:rsid w:val="0029556D"/>
    <w:rsid w:val="00296224"/>
    <w:rsid w:val="0029679F"/>
    <w:rsid w:val="00296982"/>
    <w:rsid w:val="00296DA7"/>
    <w:rsid w:val="00297781"/>
    <w:rsid w:val="002979BD"/>
    <w:rsid w:val="00297AFA"/>
    <w:rsid w:val="002A0F55"/>
    <w:rsid w:val="002A106A"/>
    <w:rsid w:val="002A14C8"/>
    <w:rsid w:val="002A16E6"/>
    <w:rsid w:val="002A1F17"/>
    <w:rsid w:val="002A2ECD"/>
    <w:rsid w:val="002A4429"/>
    <w:rsid w:val="002A5EFD"/>
    <w:rsid w:val="002A623E"/>
    <w:rsid w:val="002A6BD8"/>
    <w:rsid w:val="002A761E"/>
    <w:rsid w:val="002B0353"/>
    <w:rsid w:val="002B212F"/>
    <w:rsid w:val="002B2766"/>
    <w:rsid w:val="002B3109"/>
    <w:rsid w:val="002B3470"/>
    <w:rsid w:val="002B3495"/>
    <w:rsid w:val="002B37D4"/>
    <w:rsid w:val="002B38B0"/>
    <w:rsid w:val="002B448A"/>
    <w:rsid w:val="002B48F4"/>
    <w:rsid w:val="002B6552"/>
    <w:rsid w:val="002B67C8"/>
    <w:rsid w:val="002B7C45"/>
    <w:rsid w:val="002C049C"/>
    <w:rsid w:val="002C2E70"/>
    <w:rsid w:val="002C3BC1"/>
    <w:rsid w:val="002C3D97"/>
    <w:rsid w:val="002C4412"/>
    <w:rsid w:val="002C449B"/>
    <w:rsid w:val="002C5B52"/>
    <w:rsid w:val="002C6F72"/>
    <w:rsid w:val="002C7331"/>
    <w:rsid w:val="002C7F4F"/>
    <w:rsid w:val="002D00C2"/>
    <w:rsid w:val="002D07BC"/>
    <w:rsid w:val="002D0BA2"/>
    <w:rsid w:val="002D2683"/>
    <w:rsid w:val="002D27AC"/>
    <w:rsid w:val="002D3277"/>
    <w:rsid w:val="002D3583"/>
    <w:rsid w:val="002D3940"/>
    <w:rsid w:val="002D3C66"/>
    <w:rsid w:val="002D3D69"/>
    <w:rsid w:val="002D4551"/>
    <w:rsid w:val="002D57FD"/>
    <w:rsid w:val="002D6E82"/>
    <w:rsid w:val="002D77DE"/>
    <w:rsid w:val="002D7A02"/>
    <w:rsid w:val="002E1878"/>
    <w:rsid w:val="002E349D"/>
    <w:rsid w:val="002E4737"/>
    <w:rsid w:val="002E5907"/>
    <w:rsid w:val="002E60A6"/>
    <w:rsid w:val="002E6D9E"/>
    <w:rsid w:val="002E6EEF"/>
    <w:rsid w:val="002E7329"/>
    <w:rsid w:val="002E74A7"/>
    <w:rsid w:val="002F0EF8"/>
    <w:rsid w:val="002F124D"/>
    <w:rsid w:val="002F1CAA"/>
    <w:rsid w:val="002F2043"/>
    <w:rsid w:val="002F211F"/>
    <w:rsid w:val="002F2802"/>
    <w:rsid w:val="002F4254"/>
    <w:rsid w:val="002F47B8"/>
    <w:rsid w:val="002F6134"/>
    <w:rsid w:val="002F6B28"/>
    <w:rsid w:val="002F6F5F"/>
    <w:rsid w:val="002F7206"/>
    <w:rsid w:val="002F73F9"/>
    <w:rsid w:val="002F78CE"/>
    <w:rsid w:val="002F7DDC"/>
    <w:rsid w:val="0030229C"/>
    <w:rsid w:val="00302323"/>
    <w:rsid w:val="0030476B"/>
    <w:rsid w:val="003048FA"/>
    <w:rsid w:val="00304FB9"/>
    <w:rsid w:val="003061F4"/>
    <w:rsid w:val="00307846"/>
    <w:rsid w:val="0031149B"/>
    <w:rsid w:val="0031155E"/>
    <w:rsid w:val="003116CB"/>
    <w:rsid w:val="00313B84"/>
    <w:rsid w:val="00313C36"/>
    <w:rsid w:val="00313D2E"/>
    <w:rsid w:val="00315ED9"/>
    <w:rsid w:val="00321AF3"/>
    <w:rsid w:val="00322338"/>
    <w:rsid w:val="003225E1"/>
    <w:rsid w:val="00323997"/>
    <w:rsid w:val="00323CD6"/>
    <w:rsid w:val="00323E17"/>
    <w:rsid w:val="00325278"/>
    <w:rsid w:val="003262A3"/>
    <w:rsid w:val="00327E58"/>
    <w:rsid w:val="0033062E"/>
    <w:rsid w:val="00330786"/>
    <w:rsid w:val="00330CA0"/>
    <w:rsid w:val="00330F2D"/>
    <w:rsid w:val="00331164"/>
    <w:rsid w:val="00331CC6"/>
    <w:rsid w:val="00331E39"/>
    <w:rsid w:val="00331F28"/>
    <w:rsid w:val="00333038"/>
    <w:rsid w:val="00333A33"/>
    <w:rsid w:val="003341DE"/>
    <w:rsid w:val="0033424F"/>
    <w:rsid w:val="00334287"/>
    <w:rsid w:val="0033542A"/>
    <w:rsid w:val="00336467"/>
    <w:rsid w:val="0033731D"/>
    <w:rsid w:val="00340621"/>
    <w:rsid w:val="00341EDC"/>
    <w:rsid w:val="003429F7"/>
    <w:rsid w:val="00342D47"/>
    <w:rsid w:val="0034303B"/>
    <w:rsid w:val="00344B83"/>
    <w:rsid w:val="00345829"/>
    <w:rsid w:val="00346289"/>
    <w:rsid w:val="00346D5C"/>
    <w:rsid w:val="00347ED7"/>
    <w:rsid w:val="0034CFA2"/>
    <w:rsid w:val="003507BA"/>
    <w:rsid w:val="003510C6"/>
    <w:rsid w:val="0035148F"/>
    <w:rsid w:val="00351928"/>
    <w:rsid w:val="00351B7F"/>
    <w:rsid w:val="00351D50"/>
    <w:rsid w:val="00352269"/>
    <w:rsid w:val="003524BF"/>
    <w:rsid w:val="0035286B"/>
    <w:rsid w:val="00353691"/>
    <w:rsid w:val="00353C59"/>
    <w:rsid w:val="00353C61"/>
    <w:rsid w:val="0035505A"/>
    <w:rsid w:val="00356C49"/>
    <w:rsid w:val="0035765E"/>
    <w:rsid w:val="0035DD03"/>
    <w:rsid w:val="00361A60"/>
    <w:rsid w:val="00362EF9"/>
    <w:rsid w:val="00363AEC"/>
    <w:rsid w:val="003652C4"/>
    <w:rsid w:val="00366897"/>
    <w:rsid w:val="003672B7"/>
    <w:rsid w:val="003702CB"/>
    <w:rsid w:val="00370A30"/>
    <w:rsid w:val="00370C86"/>
    <w:rsid w:val="00370F35"/>
    <w:rsid w:val="0037102D"/>
    <w:rsid w:val="00371686"/>
    <w:rsid w:val="00371E82"/>
    <w:rsid w:val="00372049"/>
    <w:rsid w:val="003724EE"/>
    <w:rsid w:val="00373C00"/>
    <w:rsid w:val="00374390"/>
    <w:rsid w:val="0037683D"/>
    <w:rsid w:val="00380616"/>
    <w:rsid w:val="0038135D"/>
    <w:rsid w:val="00381782"/>
    <w:rsid w:val="00381E4C"/>
    <w:rsid w:val="00383C19"/>
    <w:rsid w:val="00384734"/>
    <w:rsid w:val="003853AB"/>
    <w:rsid w:val="003864BD"/>
    <w:rsid w:val="00387DA3"/>
    <w:rsid w:val="00390737"/>
    <w:rsid w:val="003916BC"/>
    <w:rsid w:val="00392E6E"/>
    <w:rsid w:val="003944E4"/>
    <w:rsid w:val="003948BC"/>
    <w:rsid w:val="0039540F"/>
    <w:rsid w:val="00395987"/>
    <w:rsid w:val="00396A1E"/>
    <w:rsid w:val="00396C63"/>
    <w:rsid w:val="00396ED3"/>
    <w:rsid w:val="003A185C"/>
    <w:rsid w:val="003A319F"/>
    <w:rsid w:val="003A33F7"/>
    <w:rsid w:val="003A45FB"/>
    <w:rsid w:val="003A4AD1"/>
    <w:rsid w:val="003A4C37"/>
    <w:rsid w:val="003A4D57"/>
    <w:rsid w:val="003A5FEB"/>
    <w:rsid w:val="003A6ABA"/>
    <w:rsid w:val="003B11E3"/>
    <w:rsid w:val="003B1B6B"/>
    <w:rsid w:val="003B2015"/>
    <w:rsid w:val="003B22FE"/>
    <w:rsid w:val="003B2BB2"/>
    <w:rsid w:val="003B37EA"/>
    <w:rsid w:val="003B37EC"/>
    <w:rsid w:val="003B3FD4"/>
    <w:rsid w:val="003B4BFC"/>
    <w:rsid w:val="003B4F6A"/>
    <w:rsid w:val="003B667C"/>
    <w:rsid w:val="003B7555"/>
    <w:rsid w:val="003B7ABA"/>
    <w:rsid w:val="003C041B"/>
    <w:rsid w:val="003C1549"/>
    <w:rsid w:val="003C2B14"/>
    <w:rsid w:val="003C3220"/>
    <w:rsid w:val="003C36F7"/>
    <w:rsid w:val="003C492F"/>
    <w:rsid w:val="003C4BD3"/>
    <w:rsid w:val="003C5245"/>
    <w:rsid w:val="003C55C3"/>
    <w:rsid w:val="003C5C39"/>
    <w:rsid w:val="003C69BF"/>
    <w:rsid w:val="003C6AC4"/>
    <w:rsid w:val="003C7A63"/>
    <w:rsid w:val="003C7B24"/>
    <w:rsid w:val="003D104A"/>
    <w:rsid w:val="003D1514"/>
    <w:rsid w:val="003D153E"/>
    <w:rsid w:val="003D1780"/>
    <w:rsid w:val="003D1957"/>
    <w:rsid w:val="003D21D9"/>
    <w:rsid w:val="003D3261"/>
    <w:rsid w:val="003D336E"/>
    <w:rsid w:val="003D386C"/>
    <w:rsid w:val="003D48ED"/>
    <w:rsid w:val="003D4B3F"/>
    <w:rsid w:val="003D4B52"/>
    <w:rsid w:val="003D4E8A"/>
    <w:rsid w:val="003D580D"/>
    <w:rsid w:val="003D5938"/>
    <w:rsid w:val="003D5D36"/>
    <w:rsid w:val="003DFBEC"/>
    <w:rsid w:val="003E044B"/>
    <w:rsid w:val="003E07B7"/>
    <w:rsid w:val="003E0A27"/>
    <w:rsid w:val="003E1EFD"/>
    <w:rsid w:val="003E2443"/>
    <w:rsid w:val="003E28EE"/>
    <w:rsid w:val="003E3283"/>
    <w:rsid w:val="003E3D57"/>
    <w:rsid w:val="003E4120"/>
    <w:rsid w:val="003E42A0"/>
    <w:rsid w:val="003E452B"/>
    <w:rsid w:val="003E4DBF"/>
    <w:rsid w:val="003E5196"/>
    <w:rsid w:val="003E5894"/>
    <w:rsid w:val="003E5BCC"/>
    <w:rsid w:val="003E7288"/>
    <w:rsid w:val="003E75A4"/>
    <w:rsid w:val="003F036C"/>
    <w:rsid w:val="003F1034"/>
    <w:rsid w:val="003F125E"/>
    <w:rsid w:val="003F17E4"/>
    <w:rsid w:val="003F2037"/>
    <w:rsid w:val="003F20BD"/>
    <w:rsid w:val="003F2D0C"/>
    <w:rsid w:val="003F2F80"/>
    <w:rsid w:val="003F40F9"/>
    <w:rsid w:val="003F4766"/>
    <w:rsid w:val="003F49C9"/>
    <w:rsid w:val="003F4B0B"/>
    <w:rsid w:val="003F5B66"/>
    <w:rsid w:val="003F7089"/>
    <w:rsid w:val="003F79D3"/>
    <w:rsid w:val="003F7CD3"/>
    <w:rsid w:val="004006F6"/>
    <w:rsid w:val="0040076A"/>
    <w:rsid w:val="00402199"/>
    <w:rsid w:val="004021C0"/>
    <w:rsid w:val="004032EC"/>
    <w:rsid w:val="00403E0A"/>
    <w:rsid w:val="00403E14"/>
    <w:rsid w:val="0040409F"/>
    <w:rsid w:val="00404278"/>
    <w:rsid w:val="00404B56"/>
    <w:rsid w:val="00404EBD"/>
    <w:rsid w:val="00405293"/>
    <w:rsid w:val="0040748D"/>
    <w:rsid w:val="00407675"/>
    <w:rsid w:val="0040D623"/>
    <w:rsid w:val="00410432"/>
    <w:rsid w:val="00413E08"/>
    <w:rsid w:val="0041478C"/>
    <w:rsid w:val="00414831"/>
    <w:rsid w:val="00414D9A"/>
    <w:rsid w:val="004150C5"/>
    <w:rsid w:val="00415227"/>
    <w:rsid w:val="00415B34"/>
    <w:rsid w:val="00417268"/>
    <w:rsid w:val="0041734C"/>
    <w:rsid w:val="00421CC7"/>
    <w:rsid w:val="00422C64"/>
    <w:rsid w:val="0042369A"/>
    <w:rsid w:val="004238FB"/>
    <w:rsid w:val="00423CA6"/>
    <w:rsid w:val="004252AD"/>
    <w:rsid w:val="004255B5"/>
    <w:rsid w:val="004257A4"/>
    <w:rsid w:val="00425C05"/>
    <w:rsid w:val="0042655B"/>
    <w:rsid w:val="00426E29"/>
    <w:rsid w:val="00427BDE"/>
    <w:rsid w:val="00431927"/>
    <w:rsid w:val="004327BD"/>
    <w:rsid w:val="00433159"/>
    <w:rsid w:val="0043386C"/>
    <w:rsid w:val="00434164"/>
    <w:rsid w:val="0043439C"/>
    <w:rsid w:val="004356C2"/>
    <w:rsid w:val="00435929"/>
    <w:rsid w:val="00435CC5"/>
    <w:rsid w:val="00435FE8"/>
    <w:rsid w:val="004371CE"/>
    <w:rsid w:val="00437E7A"/>
    <w:rsid w:val="004402A0"/>
    <w:rsid w:val="00440E87"/>
    <w:rsid w:val="00441077"/>
    <w:rsid w:val="00442136"/>
    <w:rsid w:val="00442CCD"/>
    <w:rsid w:val="004440E4"/>
    <w:rsid w:val="00444196"/>
    <w:rsid w:val="00444714"/>
    <w:rsid w:val="00444BE4"/>
    <w:rsid w:val="00450240"/>
    <w:rsid w:val="004516E0"/>
    <w:rsid w:val="00451706"/>
    <w:rsid w:val="004519DD"/>
    <w:rsid w:val="004530C7"/>
    <w:rsid w:val="0045355C"/>
    <w:rsid w:val="00454491"/>
    <w:rsid w:val="00455494"/>
    <w:rsid w:val="00455A9A"/>
    <w:rsid w:val="00456070"/>
    <w:rsid w:val="00456941"/>
    <w:rsid w:val="0046066A"/>
    <w:rsid w:val="0046087B"/>
    <w:rsid w:val="00460D56"/>
    <w:rsid w:val="00461750"/>
    <w:rsid w:val="00462241"/>
    <w:rsid w:val="004625DE"/>
    <w:rsid w:val="0046294E"/>
    <w:rsid w:val="004634E6"/>
    <w:rsid w:val="00464B70"/>
    <w:rsid w:val="004654D3"/>
    <w:rsid w:val="00465C0B"/>
    <w:rsid w:val="00467AEE"/>
    <w:rsid w:val="00472ACF"/>
    <w:rsid w:val="0047321D"/>
    <w:rsid w:val="00473665"/>
    <w:rsid w:val="004757B4"/>
    <w:rsid w:val="0047683E"/>
    <w:rsid w:val="00476B93"/>
    <w:rsid w:val="00481C4F"/>
    <w:rsid w:val="00482914"/>
    <w:rsid w:val="00483361"/>
    <w:rsid w:val="00484CF9"/>
    <w:rsid w:val="00484F80"/>
    <w:rsid w:val="0048563F"/>
    <w:rsid w:val="004863C5"/>
    <w:rsid w:val="0048681A"/>
    <w:rsid w:val="0048687D"/>
    <w:rsid w:val="004868B6"/>
    <w:rsid w:val="00487DF9"/>
    <w:rsid w:val="00490149"/>
    <w:rsid w:val="0049163D"/>
    <w:rsid w:val="00491967"/>
    <w:rsid w:val="00491FA9"/>
    <w:rsid w:val="004923CE"/>
    <w:rsid w:val="00493238"/>
    <w:rsid w:val="00493424"/>
    <w:rsid w:val="0049359D"/>
    <w:rsid w:val="004935EF"/>
    <w:rsid w:val="00493E06"/>
    <w:rsid w:val="00494EEB"/>
    <w:rsid w:val="004951DE"/>
    <w:rsid w:val="00495E9D"/>
    <w:rsid w:val="00496AC5"/>
    <w:rsid w:val="004A0D84"/>
    <w:rsid w:val="004A0FCA"/>
    <w:rsid w:val="004A2834"/>
    <w:rsid w:val="004A4546"/>
    <w:rsid w:val="004A4718"/>
    <w:rsid w:val="004A48A7"/>
    <w:rsid w:val="004A4EDC"/>
    <w:rsid w:val="004B04CB"/>
    <w:rsid w:val="004B0911"/>
    <w:rsid w:val="004B15EE"/>
    <w:rsid w:val="004B2105"/>
    <w:rsid w:val="004B22AF"/>
    <w:rsid w:val="004B2ACA"/>
    <w:rsid w:val="004B321E"/>
    <w:rsid w:val="004B3458"/>
    <w:rsid w:val="004B3B71"/>
    <w:rsid w:val="004B3D59"/>
    <w:rsid w:val="004B546D"/>
    <w:rsid w:val="004B6A03"/>
    <w:rsid w:val="004C1428"/>
    <w:rsid w:val="004C160B"/>
    <w:rsid w:val="004C2291"/>
    <w:rsid w:val="004C266A"/>
    <w:rsid w:val="004C2898"/>
    <w:rsid w:val="004C378A"/>
    <w:rsid w:val="004C4470"/>
    <w:rsid w:val="004C475E"/>
    <w:rsid w:val="004C4C94"/>
    <w:rsid w:val="004C5339"/>
    <w:rsid w:val="004C5603"/>
    <w:rsid w:val="004C5D83"/>
    <w:rsid w:val="004C6C16"/>
    <w:rsid w:val="004C70C1"/>
    <w:rsid w:val="004C737E"/>
    <w:rsid w:val="004D10A5"/>
    <w:rsid w:val="004D121C"/>
    <w:rsid w:val="004D155B"/>
    <w:rsid w:val="004D41A7"/>
    <w:rsid w:val="004D4A83"/>
    <w:rsid w:val="004D4B95"/>
    <w:rsid w:val="004D4E8A"/>
    <w:rsid w:val="004D50DF"/>
    <w:rsid w:val="004D6C7C"/>
    <w:rsid w:val="004D7009"/>
    <w:rsid w:val="004D760E"/>
    <w:rsid w:val="004D7E1B"/>
    <w:rsid w:val="004DFAF7"/>
    <w:rsid w:val="004E10AD"/>
    <w:rsid w:val="004E16EC"/>
    <w:rsid w:val="004E1994"/>
    <w:rsid w:val="004E19B2"/>
    <w:rsid w:val="004E19DE"/>
    <w:rsid w:val="004E1A9C"/>
    <w:rsid w:val="004E2AFE"/>
    <w:rsid w:val="004E345B"/>
    <w:rsid w:val="004E46DF"/>
    <w:rsid w:val="004E47D0"/>
    <w:rsid w:val="004E6E6A"/>
    <w:rsid w:val="004F08A3"/>
    <w:rsid w:val="004F1940"/>
    <w:rsid w:val="004F1E90"/>
    <w:rsid w:val="004F3A9D"/>
    <w:rsid w:val="004F3B42"/>
    <w:rsid w:val="004F5BA3"/>
    <w:rsid w:val="004F72AC"/>
    <w:rsid w:val="004F786D"/>
    <w:rsid w:val="004F7E38"/>
    <w:rsid w:val="00500AF6"/>
    <w:rsid w:val="0050175B"/>
    <w:rsid w:val="00502FCC"/>
    <w:rsid w:val="0050339B"/>
    <w:rsid w:val="00504393"/>
    <w:rsid w:val="00504603"/>
    <w:rsid w:val="00504739"/>
    <w:rsid w:val="0050587F"/>
    <w:rsid w:val="00505A03"/>
    <w:rsid w:val="00506DD2"/>
    <w:rsid w:val="0050770D"/>
    <w:rsid w:val="00510467"/>
    <w:rsid w:val="005108D8"/>
    <w:rsid w:val="0051269E"/>
    <w:rsid w:val="00512B4A"/>
    <w:rsid w:val="00513C31"/>
    <w:rsid w:val="00513CAB"/>
    <w:rsid w:val="00514278"/>
    <w:rsid w:val="00515B51"/>
    <w:rsid w:val="005160A6"/>
    <w:rsid w:val="005165E4"/>
    <w:rsid w:val="00520794"/>
    <w:rsid w:val="005207D3"/>
    <w:rsid w:val="00522B64"/>
    <w:rsid w:val="005235EB"/>
    <w:rsid w:val="005253C1"/>
    <w:rsid w:val="005259E0"/>
    <w:rsid w:val="00526574"/>
    <w:rsid w:val="00526636"/>
    <w:rsid w:val="0052663F"/>
    <w:rsid w:val="00526FE6"/>
    <w:rsid w:val="00527F63"/>
    <w:rsid w:val="00531220"/>
    <w:rsid w:val="005324E6"/>
    <w:rsid w:val="00532A91"/>
    <w:rsid w:val="005330D0"/>
    <w:rsid w:val="00533533"/>
    <w:rsid w:val="00534684"/>
    <w:rsid w:val="005347A0"/>
    <w:rsid w:val="005348C0"/>
    <w:rsid w:val="005364D9"/>
    <w:rsid w:val="005365A2"/>
    <w:rsid w:val="00543B39"/>
    <w:rsid w:val="0054414E"/>
    <w:rsid w:val="00546658"/>
    <w:rsid w:val="00550A49"/>
    <w:rsid w:val="00551A53"/>
    <w:rsid w:val="005520E1"/>
    <w:rsid w:val="0055243D"/>
    <w:rsid w:val="00554409"/>
    <w:rsid w:val="005547CF"/>
    <w:rsid w:val="00555031"/>
    <w:rsid w:val="00555825"/>
    <w:rsid w:val="005559CD"/>
    <w:rsid w:val="00556EE1"/>
    <w:rsid w:val="0055713B"/>
    <w:rsid w:val="00560741"/>
    <w:rsid w:val="00560AD9"/>
    <w:rsid w:val="00560E2F"/>
    <w:rsid w:val="00561744"/>
    <w:rsid w:val="00561941"/>
    <w:rsid w:val="005639CC"/>
    <w:rsid w:val="0056403A"/>
    <w:rsid w:val="005643C4"/>
    <w:rsid w:val="00565BB1"/>
    <w:rsid w:val="00565D66"/>
    <w:rsid w:val="00565D84"/>
    <w:rsid w:val="00565E77"/>
    <w:rsid w:val="00567D9A"/>
    <w:rsid w:val="00570621"/>
    <w:rsid w:val="00570E48"/>
    <w:rsid w:val="00571180"/>
    <w:rsid w:val="005711DB"/>
    <w:rsid w:val="0057276B"/>
    <w:rsid w:val="00572A8C"/>
    <w:rsid w:val="00573090"/>
    <w:rsid w:val="005733CC"/>
    <w:rsid w:val="005735B5"/>
    <w:rsid w:val="00573EAB"/>
    <w:rsid w:val="005747D9"/>
    <w:rsid w:val="0057562A"/>
    <w:rsid w:val="00575FB7"/>
    <w:rsid w:val="00575FC6"/>
    <w:rsid w:val="00576564"/>
    <w:rsid w:val="00576FCE"/>
    <w:rsid w:val="0058026C"/>
    <w:rsid w:val="00581689"/>
    <w:rsid w:val="005817BE"/>
    <w:rsid w:val="005821E6"/>
    <w:rsid w:val="0058267D"/>
    <w:rsid w:val="005840A6"/>
    <w:rsid w:val="005859CF"/>
    <w:rsid w:val="00585EC6"/>
    <w:rsid w:val="005866C1"/>
    <w:rsid w:val="00590749"/>
    <w:rsid w:val="005907A2"/>
    <w:rsid w:val="005908AF"/>
    <w:rsid w:val="00590BB6"/>
    <w:rsid w:val="00591114"/>
    <w:rsid w:val="00591334"/>
    <w:rsid w:val="00592685"/>
    <w:rsid w:val="00592F93"/>
    <w:rsid w:val="00594253"/>
    <w:rsid w:val="00594739"/>
    <w:rsid w:val="00595323"/>
    <w:rsid w:val="005966D4"/>
    <w:rsid w:val="00596B59"/>
    <w:rsid w:val="00597068"/>
    <w:rsid w:val="00597440"/>
    <w:rsid w:val="00597B58"/>
    <w:rsid w:val="00597FEE"/>
    <w:rsid w:val="005A0B24"/>
    <w:rsid w:val="005A21EF"/>
    <w:rsid w:val="005A2D3E"/>
    <w:rsid w:val="005A2F32"/>
    <w:rsid w:val="005A307A"/>
    <w:rsid w:val="005A38B7"/>
    <w:rsid w:val="005A6856"/>
    <w:rsid w:val="005A6C1B"/>
    <w:rsid w:val="005A6E19"/>
    <w:rsid w:val="005B191A"/>
    <w:rsid w:val="005B3694"/>
    <w:rsid w:val="005B4491"/>
    <w:rsid w:val="005B521F"/>
    <w:rsid w:val="005B5F24"/>
    <w:rsid w:val="005B696D"/>
    <w:rsid w:val="005B7E10"/>
    <w:rsid w:val="005C06EF"/>
    <w:rsid w:val="005C1168"/>
    <w:rsid w:val="005C12DC"/>
    <w:rsid w:val="005C1570"/>
    <w:rsid w:val="005C15AC"/>
    <w:rsid w:val="005C1601"/>
    <w:rsid w:val="005C1CC5"/>
    <w:rsid w:val="005C2002"/>
    <w:rsid w:val="005C247A"/>
    <w:rsid w:val="005C260E"/>
    <w:rsid w:val="005C2986"/>
    <w:rsid w:val="005C36BE"/>
    <w:rsid w:val="005C38B3"/>
    <w:rsid w:val="005C3E37"/>
    <w:rsid w:val="005C460D"/>
    <w:rsid w:val="005C53E3"/>
    <w:rsid w:val="005C6AED"/>
    <w:rsid w:val="005C6EE8"/>
    <w:rsid w:val="005C79E4"/>
    <w:rsid w:val="005C7D13"/>
    <w:rsid w:val="005C7D9B"/>
    <w:rsid w:val="005D1B0E"/>
    <w:rsid w:val="005D2E90"/>
    <w:rsid w:val="005D4374"/>
    <w:rsid w:val="005E0C40"/>
    <w:rsid w:val="005E0FB6"/>
    <w:rsid w:val="005E12DB"/>
    <w:rsid w:val="005E1DD6"/>
    <w:rsid w:val="005E2D70"/>
    <w:rsid w:val="005E4597"/>
    <w:rsid w:val="005E4D73"/>
    <w:rsid w:val="005E5044"/>
    <w:rsid w:val="005E58F2"/>
    <w:rsid w:val="005E5FBD"/>
    <w:rsid w:val="005E7791"/>
    <w:rsid w:val="005F0A00"/>
    <w:rsid w:val="005F13A8"/>
    <w:rsid w:val="005F2FD7"/>
    <w:rsid w:val="005F430D"/>
    <w:rsid w:val="005F55E8"/>
    <w:rsid w:val="005F576D"/>
    <w:rsid w:val="005F7211"/>
    <w:rsid w:val="005F7F4F"/>
    <w:rsid w:val="0060202E"/>
    <w:rsid w:val="00602290"/>
    <w:rsid w:val="00603158"/>
    <w:rsid w:val="0060332C"/>
    <w:rsid w:val="00604B8F"/>
    <w:rsid w:val="006070B9"/>
    <w:rsid w:val="00607547"/>
    <w:rsid w:val="006105BE"/>
    <w:rsid w:val="00611F2C"/>
    <w:rsid w:val="00613D6F"/>
    <w:rsid w:val="0061421C"/>
    <w:rsid w:val="0061495D"/>
    <w:rsid w:val="0061515E"/>
    <w:rsid w:val="00616F05"/>
    <w:rsid w:val="006176E1"/>
    <w:rsid w:val="0061784D"/>
    <w:rsid w:val="00620D80"/>
    <w:rsid w:val="00621AF3"/>
    <w:rsid w:val="00621F10"/>
    <w:rsid w:val="006222BF"/>
    <w:rsid w:val="00622DD6"/>
    <w:rsid w:val="00623331"/>
    <w:rsid w:val="0062344C"/>
    <w:rsid w:val="00623586"/>
    <w:rsid w:val="00623BE5"/>
    <w:rsid w:val="00623F8E"/>
    <w:rsid w:val="006242CC"/>
    <w:rsid w:val="00624F4C"/>
    <w:rsid w:val="00626CA8"/>
    <w:rsid w:val="00626F1C"/>
    <w:rsid w:val="00630CBA"/>
    <w:rsid w:val="00630CF6"/>
    <w:rsid w:val="00631641"/>
    <w:rsid w:val="00631D03"/>
    <w:rsid w:val="006324C4"/>
    <w:rsid w:val="00632509"/>
    <w:rsid w:val="00633793"/>
    <w:rsid w:val="00635179"/>
    <w:rsid w:val="00635632"/>
    <w:rsid w:val="006356C7"/>
    <w:rsid w:val="00635BAC"/>
    <w:rsid w:val="00635D2D"/>
    <w:rsid w:val="006362C0"/>
    <w:rsid w:val="006367D8"/>
    <w:rsid w:val="00636ACB"/>
    <w:rsid w:val="00637129"/>
    <w:rsid w:val="00637789"/>
    <w:rsid w:val="00640E2C"/>
    <w:rsid w:val="00640F00"/>
    <w:rsid w:val="00641040"/>
    <w:rsid w:val="00641339"/>
    <w:rsid w:val="00642B68"/>
    <w:rsid w:val="006433D4"/>
    <w:rsid w:val="0064348D"/>
    <w:rsid w:val="006460A7"/>
    <w:rsid w:val="006472D6"/>
    <w:rsid w:val="006514D9"/>
    <w:rsid w:val="00653AB1"/>
    <w:rsid w:val="00653F5F"/>
    <w:rsid w:val="00654506"/>
    <w:rsid w:val="0065464F"/>
    <w:rsid w:val="00655973"/>
    <w:rsid w:val="00655F88"/>
    <w:rsid w:val="006564DE"/>
    <w:rsid w:val="00657691"/>
    <w:rsid w:val="0066019F"/>
    <w:rsid w:val="00660CBB"/>
    <w:rsid w:val="00661258"/>
    <w:rsid w:val="00661CF6"/>
    <w:rsid w:val="006620B4"/>
    <w:rsid w:val="00662477"/>
    <w:rsid w:val="00662AC8"/>
    <w:rsid w:val="006632AC"/>
    <w:rsid w:val="00664027"/>
    <w:rsid w:val="00664BF9"/>
    <w:rsid w:val="00665F91"/>
    <w:rsid w:val="006668E1"/>
    <w:rsid w:val="006705A0"/>
    <w:rsid w:val="006707CC"/>
    <w:rsid w:val="00671A44"/>
    <w:rsid w:val="0067368E"/>
    <w:rsid w:val="00673BA0"/>
    <w:rsid w:val="00674234"/>
    <w:rsid w:val="00674BC0"/>
    <w:rsid w:val="00674F72"/>
    <w:rsid w:val="00675271"/>
    <w:rsid w:val="00677249"/>
    <w:rsid w:val="006778E8"/>
    <w:rsid w:val="00677FF4"/>
    <w:rsid w:val="00680732"/>
    <w:rsid w:val="00680CEC"/>
    <w:rsid w:val="006833BE"/>
    <w:rsid w:val="0068395D"/>
    <w:rsid w:val="00685D91"/>
    <w:rsid w:val="00686A67"/>
    <w:rsid w:val="00686D9D"/>
    <w:rsid w:val="006870FB"/>
    <w:rsid w:val="006924A5"/>
    <w:rsid w:val="00692AE2"/>
    <w:rsid w:val="00695460"/>
    <w:rsid w:val="00695596"/>
    <w:rsid w:val="006957C6"/>
    <w:rsid w:val="00695832"/>
    <w:rsid w:val="00695F1C"/>
    <w:rsid w:val="00695F4B"/>
    <w:rsid w:val="00696FE3"/>
    <w:rsid w:val="00697008"/>
    <w:rsid w:val="0069784D"/>
    <w:rsid w:val="0069C1EC"/>
    <w:rsid w:val="0069C611"/>
    <w:rsid w:val="006A1338"/>
    <w:rsid w:val="006A1C24"/>
    <w:rsid w:val="006A1D01"/>
    <w:rsid w:val="006A2184"/>
    <w:rsid w:val="006A2391"/>
    <w:rsid w:val="006A2907"/>
    <w:rsid w:val="006A2A89"/>
    <w:rsid w:val="006A3F0C"/>
    <w:rsid w:val="006A5241"/>
    <w:rsid w:val="006A574F"/>
    <w:rsid w:val="006A5E04"/>
    <w:rsid w:val="006A5EAD"/>
    <w:rsid w:val="006A6406"/>
    <w:rsid w:val="006A67A5"/>
    <w:rsid w:val="006B0250"/>
    <w:rsid w:val="006B1464"/>
    <w:rsid w:val="006B2A3E"/>
    <w:rsid w:val="006B2CBE"/>
    <w:rsid w:val="006B3449"/>
    <w:rsid w:val="006B34BD"/>
    <w:rsid w:val="006B3C8A"/>
    <w:rsid w:val="006B4BE4"/>
    <w:rsid w:val="006B4EE5"/>
    <w:rsid w:val="006B5A5C"/>
    <w:rsid w:val="006B6837"/>
    <w:rsid w:val="006B6B1A"/>
    <w:rsid w:val="006B6B96"/>
    <w:rsid w:val="006B6C75"/>
    <w:rsid w:val="006C00E2"/>
    <w:rsid w:val="006C1569"/>
    <w:rsid w:val="006C17BC"/>
    <w:rsid w:val="006C1A57"/>
    <w:rsid w:val="006C1A65"/>
    <w:rsid w:val="006C1D86"/>
    <w:rsid w:val="006C3510"/>
    <w:rsid w:val="006C48A1"/>
    <w:rsid w:val="006C559A"/>
    <w:rsid w:val="006C5629"/>
    <w:rsid w:val="006C686E"/>
    <w:rsid w:val="006C79E6"/>
    <w:rsid w:val="006D0526"/>
    <w:rsid w:val="006D137D"/>
    <w:rsid w:val="006D15E5"/>
    <w:rsid w:val="006D4C20"/>
    <w:rsid w:val="006D4D41"/>
    <w:rsid w:val="006D599F"/>
    <w:rsid w:val="006D6F77"/>
    <w:rsid w:val="006D7182"/>
    <w:rsid w:val="006D79B4"/>
    <w:rsid w:val="006D7F45"/>
    <w:rsid w:val="006E01EA"/>
    <w:rsid w:val="006E0796"/>
    <w:rsid w:val="006E0E69"/>
    <w:rsid w:val="006E3461"/>
    <w:rsid w:val="006E3622"/>
    <w:rsid w:val="006E3F1B"/>
    <w:rsid w:val="006E4C76"/>
    <w:rsid w:val="006E4DC3"/>
    <w:rsid w:val="006E553B"/>
    <w:rsid w:val="006E56BB"/>
    <w:rsid w:val="006E5BDA"/>
    <w:rsid w:val="006E774F"/>
    <w:rsid w:val="006F0205"/>
    <w:rsid w:val="006F13E4"/>
    <w:rsid w:val="006F1757"/>
    <w:rsid w:val="006F1A9B"/>
    <w:rsid w:val="006F2820"/>
    <w:rsid w:val="006F2A9F"/>
    <w:rsid w:val="006F31ED"/>
    <w:rsid w:val="006F329A"/>
    <w:rsid w:val="006F3509"/>
    <w:rsid w:val="006F38A9"/>
    <w:rsid w:val="006F3C62"/>
    <w:rsid w:val="006F5539"/>
    <w:rsid w:val="006F5C72"/>
    <w:rsid w:val="006F5FCD"/>
    <w:rsid w:val="006F63B1"/>
    <w:rsid w:val="006F6C89"/>
    <w:rsid w:val="006F7609"/>
    <w:rsid w:val="006F7CB1"/>
    <w:rsid w:val="0070027A"/>
    <w:rsid w:val="00701021"/>
    <w:rsid w:val="0070105A"/>
    <w:rsid w:val="00701821"/>
    <w:rsid w:val="0070283A"/>
    <w:rsid w:val="00704BB3"/>
    <w:rsid w:val="00706210"/>
    <w:rsid w:val="00706427"/>
    <w:rsid w:val="00710AFF"/>
    <w:rsid w:val="00711A87"/>
    <w:rsid w:val="00712741"/>
    <w:rsid w:val="007128C5"/>
    <w:rsid w:val="007128ED"/>
    <w:rsid w:val="007132AC"/>
    <w:rsid w:val="00714009"/>
    <w:rsid w:val="007154BF"/>
    <w:rsid w:val="00716B35"/>
    <w:rsid w:val="00716D3E"/>
    <w:rsid w:val="0071727C"/>
    <w:rsid w:val="00717525"/>
    <w:rsid w:val="007206D3"/>
    <w:rsid w:val="007217FF"/>
    <w:rsid w:val="00721DEF"/>
    <w:rsid w:val="00722A1F"/>
    <w:rsid w:val="00723984"/>
    <w:rsid w:val="00723C1E"/>
    <w:rsid w:val="00724244"/>
    <w:rsid w:val="00725A0A"/>
    <w:rsid w:val="00726E19"/>
    <w:rsid w:val="0072AD92"/>
    <w:rsid w:val="00730820"/>
    <w:rsid w:val="00730F96"/>
    <w:rsid w:val="0073204D"/>
    <w:rsid w:val="00732613"/>
    <w:rsid w:val="0073291C"/>
    <w:rsid w:val="0073315D"/>
    <w:rsid w:val="0073352B"/>
    <w:rsid w:val="00735238"/>
    <w:rsid w:val="007354B0"/>
    <w:rsid w:val="00736157"/>
    <w:rsid w:val="0073631E"/>
    <w:rsid w:val="00736AF0"/>
    <w:rsid w:val="00737AF9"/>
    <w:rsid w:val="0073BB28"/>
    <w:rsid w:val="00740379"/>
    <w:rsid w:val="0074085A"/>
    <w:rsid w:val="00741919"/>
    <w:rsid w:val="0074246D"/>
    <w:rsid w:val="0074270B"/>
    <w:rsid w:val="00742F34"/>
    <w:rsid w:val="007442E2"/>
    <w:rsid w:val="007445E9"/>
    <w:rsid w:val="007462DA"/>
    <w:rsid w:val="00746828"/>
    <w:rsid w:val="00746A3D"/>
    <w:rsid w:val="00747648"/>
    <w:rsid w:val="00751B75"/>
    <w:rsid w:val="007520F2"/>
    <w:rsid w:val="00753585"/>
    <w:rsid w:val="00753AA0"/>
    <w:rsid w:val="00754022"/>
    <w:rsid w:val="00754037"/>
    <w:rsid w:val="0075524E"/>
    <w:rsid w:val="007552C4"/>
    <w:rsid w:val="00755584"/>
    <w:rsid w:val="007555DA"/>
    <w:rsid w:val="00755F79"/>
    <w:rsid w:val="00756113"/>
    <w:rsid w:val="00756467"/>
    <w:rsid w:val="00756684"/>
    <w:rsid w:val="00756952"/>
    <w:rsid w:val="00757362"/>
    <w:rsid w:val="0076013F"/>
    <w:rsid w:val="00760795"/>
    <w:rsid w:val="00760DCE"/>
    <w:rsid w:val="00760EA3"/>
    <w:rsid w:val="0076103D"/>
    <w:rsid w:val="00762580"/>
    <w:rsid w:val="00762B28"/>
    <w:rsid w:val="00763942"/>
    <w:rsid w:val="00763A6B"/>
    <w:rsid w:val="00764925"/>
    <w:rsid w:val="00767721"/>
    <w:rsid w:val="00771035"/>
    <w:rsid w:val="00771949"/>
    <w:rsid w:val="00771EBB"/>
    <w:rsid w:val="00772588"/>
    <w:rsid w:val="00772815"/>
    <w:rsid w:val="00772AC5"/>
    <w:rsid w:val="00774222"/>
    <w:rsid w:val="00776AD6"/>
    <w:rsid w:val="00777A22"/>
    <w:rsid w:val="00777C73"/>
    <w:rsid w:val="00777EA5"/>
    <w:rsid w:val="0078030E"/>
    <w:rsid w:val="007813D8"/>
    <w:rsid w:val="007815B0"/>
    <w:rsid w:val="00781DA5"/>
    <w:rsid w:val="00782961"/>
    <w:rsid w:val="00782E5B"/>
    <w:rsid w:val="0078479F"/>
    <w:rsid w:val="00784979"/>
    <w:rsid w:val="007849C8"/>
    <w:rsid w:val="00785229"/>
    <w:rsid w:val="00785527"/>
    <w:rsid w:val="00785BA9"/>
    <w:rsid w:val="0078698F"/>
    <w:rsid w:val="0079291D"/>
    <w:rsid w:val="007941CB"/>
    <w:rsid w:val="00794373"/>
    <w:rsid w:val="00795358"/>
    <w:rsid w:val="00796953"/>
    <w:rsid w:val="00796A87"/>
    <w:rsid w:val="0079735B"/>
    <w:rsid w:val="007A0096"/>
    <w:rsid w:val="007A03F2"/>
    <w:rsid w:val="007A046C"/>
    <w:rsid w:val="007A0D11"/>
    <w:rsid w:val="007A0E8B"/>
    <w:rsid w:val="007A1572"/>
    <w:rsid w:val="007A1CD2"/>
    <w:rsid w:val="007A1CDD"/>
    <w:rsid w:val="007A2B71"/>
    <w:rsid w:val="007A30C0"/>
    <w:rsid w:val="007A387F"/>
    <w:rsid w:val="007A3C10"/>
    <w:rsid w:val="007A4E5E"/>
    <w:rsid w:val="007A50C3"/>
    <w:rsid w:val="007A5A41"/>
    <w:rsid w:val="007A7D63"/>
    <w:rsid w:val="007B0E3E"/>
    <w:rsid w:val="007B1A42"/>
    <w:rsid w:val="007B1C38"/>
    <w:rsid w:val="007B1D09"/>
    <w:rsid w:val="007B22A8"/>
    <w:rsid w:val="007B411B"/>
    <w:rsid w:val="007B44D1"/>
    <w:rsid w:val="007C0339"/>
    <w:rsid w:val="007C056A"/>
    <w:rsid w:val="007C0F93"/>
    <w:rsid w:val="007C123E"/>
    <w:rsid w:val="007C17B7"/>
    <w:rsid w:val="007C24F2"/>
    <w:rsid w:val="007C2851"/>
    <w:rsid w:val="007C2CD3"/>
    <w:rsid w:val="007C2D2A"/>
    <w:rsid w:val="007C3632"/>
    <w:rsid w:val="007C39BC"/>
    <w:rsid w:val="007C4C17"/>
    <w:rsid w:val="007C4F7E"/>
    <w:rsid w:val="007C5C0C"/>
    <w:rsid w:val="007C713F"/>
    <w:rsid w:val="007C781E"/>
    <w:rsid w:val="007D1617"/>
    <w:rsid w:val="007D19C3"/>
    <w:rsid w:val="007D1B0F"/>
    <w:rsid w:val="007D1B8A"/>
    <w:rsid w:val="007D2733"/>
    <w:rsid w:val="007D2FD4"/>
    <w:rsid w:val="007D347A"/>
    <w:rsid w:val="007D418E"/>
    <w:rsid w:val="007D43E8"/>
    <w:rsid w:val="007D46EC"/>
    <w:rsid w:val="007D4938"/>
    <w:rsid w:val="007D4A92"/>
    <w:rsid w:val="007D50A6"/>
    <w:rsid w:val="007D517E"/>
    <w:rsid w:val="007D5C08"/>
    <w:rsid w:val="007D6753"/>
    <w:rsid w:val="007D68D6"/>
    <w:rsid w:val="007D71AD"/>
    <w:rsid w:val="007D7EED"/>
    <w:rsid w:val="007E06DE"/>
    <w:rsid w:val="007E0D31"/>
    <w:rsid w:val="007E24B8"/>
    <w:rsid w:val="007E3345"/>
    <w:rsid w:val="007E3922"/>
    <w:rsid w:val="007E3CDF"/>
    <w:rsid w:val="007E3E8E"/>
    <w:rsid w:val="007E3EA8"/>
    <w:rsid w:val="007E440F"/>
    <w:rsid w:val="007E46CE"/>
    <w:rsid w:val="007E4FC5"/>
    <w:rsid w:val="007E523D"/>
    <w:rsid w:val="007E578D"/>
    <w:rsid w:val="007E6845"/>
    <w:rsid w:val="007E694A"/>
    <w:rsid w:val="007E6F5C"/>
    <w:rsid w:val="007E7EE3"/>
    <w:rsid w:val="007F0D39"/>
    <w:rsid w:val="007F194D"/>
    <w:rsid w:val="007F1C34"/>
    <w:rsid w:val="007F2090"/>
    <w:rsid w:val="007F3851"/>
    <w:rsid w:val="007F3C53"/>
    <w:rsid w:val="007F44CC"/>
    <w:rsid w:val="007F4AAE"/>
    <w:rsid w:val="007F57F3"/>
    <w:rsid w:val="007F5AD8"/>
    <w:rsid w:val="007F5FB0"/>
    <w:rsid w:val="007F6552"/>
    <w:rsid w:val="007F6E2C"/>
    <w:rsid w:val="007F7696"/>
    <w:rsid w:val="007F7A2B"/>
    <w:rsid w:val="00800915"/>
    <w:rsid w:val="00800CD8"/>
    <w:rsid w:val="00800DD7"/>
    <w:rsid w:val="00801BBB"/>
    <w:rsid w:val="008026DE"/>
    <w:rsid w:val="008042DF"/>
    <w:rsid w:val="00804567"/>
    <w:rsid w:val="008045F5"/>
    <w:rsid w:val="00804CB8"/>
    <w:rsid w:val="00804DFD"/>
    <w:rsid w:val="008069D2"/>
    <w:rsid w:val="00807308"/>
    <w:rsid w:val="00807AC8"/>
    <w:rsid w:val="00810C57"/>
    <w:rsid w:val="0081179E"/>
    <w:rsid w:val="00811C46"/>
    <w:rsid w:val="00812CA6"/>
    <w:rsid w:val="008139E2"/>
    <w:rsid w:val="008142CC"/>
    <w:rsid w:val="00814ED6"/>
    <w:rsid w:val="00814EE2"/>
    <w:rsid w:val="008153EE"/>
    <w:rsid w:val="00816268"/>
    <w:rsid w:val="008173B9"/>
    <w:rsid w:val="0081776B"/>
    <w:rsid w:val="0081791D"/>
    <w:rsid w:val="008224E5"/>
    <w:rsid w:val="00825D00"/>
    <w:rsid w:val="0082674E"/>
    <w:rsid w:val="00826B8B"/>
    <w:rsid w:val="00826ED4"/>
    <w:rsid w:val="0082713C"/>
    <w:rsid w:val="008277C7"/>
    <w:rsid w:val="00830841"/>
    <w:rsid w:val="0083090E"/>
    <w:rsid w:val="00832CD0"/>
    <w:rsid w:val="00832D97"/>
    <w:rsid w:val="008332D3"/>
    <w:rsid w:val="00833632"/>
    <w:rsid w:val="0083555E"/>
    <w:rsid w:val="00835AAD"/>
    <w:rsid w:val="00835AB0"/>
    <w:rsid w:val="00836167"/>
    <w:rsid w:val="00836A6A"/>
    <w:rsid w:val="00836A6B"/>
    <w:rsid w:val="00837027"/>
    <w:rsid w:val="00837363"/>
    <w:rsid w:val="008404DB"/>
    <w:rsid w:val="00840E07"/>
    <w:rsid w:val="008415AC"/>
    <w:rsid w:val="00843B65"/>
    <w:rsid w:val="00843C5A"/>
    <w:rsid w:val="00843EA2"/>
    <w:rsid w:val="008443B2"/>
    <w:rsid w:val="00844B1B"/>
    <w:rsid w:val="00845813"/>
    <w:rsid w:val="00846242"/>
    <w:rsid w:val="008463D7"/>
    <w:rsid w:val="0084677A"/>
    <w:rsid w:val="008469C1"/>
    <w:rsid w:val="008475BD"/>
    <w:rsid w:val="008505B7"/>
    <w:rsid w:val="008508FA"/>
    <w:rsid w:val="00850FE5"/>
    <w:rsid w:val="00851376"/>
    <w:rsid w:val="008514FF"/>
    <w:rsid w:val="008516AE"/>
    <w:rsid w:val="00851879"/>
    <w:rsid w:val="008539B0"/>
    <w:rsid w:val="0085464D"/>
    <w:rsid w:val="00855641"/>
    <w:rsid w:val="00855EA0"/>
    <w:rsid w:val="00856863"/>
    <w:rsid w:val="008575D6"/>
    <w:rsid w:val="00860D15"/>
    <w:rsid w:val="00861335"/>
    <w:rsid w:val="00861774"/>
    <w:rsid w:val="0086235E"/>
    <w:rsid w:val="00862BDE"/>
    <w:rsid w:val="00863117"/>
    <w:rsid w:val="00863577"/>
    <w:rsid w:val="008662D0"/>
    <w:rsid w:val="0086722C"/>
    <w:rsid w:val="008707C4"/>
    <w:rsid w:val="00871151"/>
    <w:rsid w:val="00871170"/>
    <w:rsid w:val="00871DEB"/>
    <w:rsid w:val="0087516A"/>
    <w:rsid w:val="0087577E"/>
    <w:rsid w:val="00875C3D"/>
    <w:rsid w:val="00876412"/>
    <w:rsid w:val="00877130"/>
    <w:rsid w:val="0087755B"/>
    <w:rsid w:val="00877F7C"/>
    <w:rsid w:val="00880573"/>
    <w:rsid w:val="00880DB3"/>
    <w:rsid w:val="00881BB7"/>
    <w:rsid w:val="00881F8B"/>
    <w:rsid w:val="008820EA"/>
    <w:rsid w:val="00883205"/>
    <w:rsid w:val="008837F0"/>
    <w:rsid w:val="00883887"/>
    <w:rsid w:val="00885E08"/>
    <w:rsid w:val="008861AA"/>
    <w:rsid w:val="00886F78"/>
    <w:rsid w:val="008901D2"/>
    <w:rsid w:val="00890937"/>
    <w:rsid w:val="00891CDD"/>
    <w:rsid w:val="00892943"/>
    <w:rsid w:val="00892B07"/>
    <w:rsid w:val="00893FF2"/>
    <w:rsid w:val="00894B31"/>
    <w:rsid w:val="00894D2C"/>
    <w:rsid w:val="00896E77"/>
    <w:rsid w:val="0089739E"/>
    <w:rsid w:val="008A15C6"/>
    <w:rsid w:val="008A1764"/>
    <w:rsid w:val="008A2342"/>
    <w:rsid w:val="008A2F02"/>
    <w:rsid w:val="008A3DC6"/>
    <w:rsid w:val="008A3EE0"/>
    <w:rsid w:val="008A5E74"/>
    <w:rsid w:val="008A70CA"/>
    <w:rsid w:val="008B0A7B"/>
    <w:rsid w:val="008B13EC"/>
    <w:rsid w:val="008B15BC"/>
    <w:rsid w:val="008B1791"/>
    <w:rsid w:val="008B2246"/>
    <w:rsid w:val="008B3177"/>
    <w:rsid w:val="008B3523"/>
    <w:rsid w:val="008B454F"/>
    <w:rsid w:val="008B4CD5"/>
    <w:rsid w:val="008B4D10"/>
    <w:rsid w:val="008B5F93"/>
    <w:rsid w:val="008B6060"/>
    <w:rsid w:val="008B6084"/>
    <w:rsid w:val="008B636D"/>
    <w:rsid w:val="008B6488"/>
    <w:rsid w:val="008B64BC"/>
    <w:rsid w:val="008B7066"/>
    <w:rsid w:val="008B7AD6"/>
    <w:rsid w:val="008C0093"/>
    <w:rsid w:val="008C0D14"/>
    <w:rsid w:val="008C11F1"/>
    <w:rsid w:val="008C224A"/>
    <w:rsid w:val="008C2B85"/>
    <w:rsid w:val="008C333A"/>
    <w:rsid w:val="008C3B53"/>
    <w:rsid w:val="008C4419"/>
    <w:rsid w:val="008C4662"/>
    <w:rsid w:val="008C6CF8"/>
    <w:rsid w:val="008C6D90"/>
    <w:rsid w:val="008C7474"/>
    <w:rsid w:val="008C7BE6"/>
    <w:rsid w:val="008D0002"/>
    <w:rsid w:val="008D1472"/>
    <w:rsid w:val="008D3452"/>
    <w:rsid w:val="008D3D50"/>
    <w:rsid w:val="008D40B2"/>
    <w:rsid w:val="008D5A34"/>
    <w:rsid w:val="008D5AC5"/>
    <w:rsid w:val="008D5C5A"/>
    <w:rsid w:val="008D73EF"/>
    <w:rsid w:val="008D77A7"/>
    <w:rsid w:val="008D7C31"/>
    <w:rsid w:val="008E0345"/>
    <w:rsid w:val="008E32D7"/>
    <w:rsid w:val="008E3518"/>
    <w:rsid w:val="008E48EA"/>
    <w:rsid w:val="008E5295"/>
    <w:rsid w:val="008E535F"/>
    <w:rsid w:val="008E648E"/>
    <w:rsid w:val="008F109D"/>
    <w:rsid w:val="008F15A1"/>
    <w:rsid w:val="008F2797"/>
    <w:rsid w:val="008F2927"/>
    <w:rsid w:val="008F3297"/>
    <w:rsid w:val="008F3426"/>
    <w:rsid w:val="008F3923"/>
    <w:rsid w:val="008F3DAE"/>
    <w:rsid w:val="008F3FA4"/>
    <w:rsid w:val="008F498E"/>
    <w:rsid w:val="008F4EA0"/>
    <w:rsid w:val="008F7067"/>
    <w:rsid w:val="00900C50"/>
    <w:rsid w:val="00901548"/>
    <w:rsid w:val="009015BF"/>
    <w:rsid w:val="0090229C"/>
    <w:rsid w:val="009042DF"/>
    <w:rsid w:val="0090473A"/>
    <w:rsid w:val="00904BFF"/>
    <w:rsid w:val="00905D71"/>
    <w:rsid w:val="009063E5"/>
    <w:rsid w:val="00906832"/>
    <w:rsid w:val="00906E3D"/>
    <w:rsid w:val="00907C53"/>
    <w:rsid w:val="009119D2"/>
    <w:rsid w:val="00911C49"/>
    <w:rsid w:val="009126F0"/>
    <w:rsid w:val="00913014"/>
    <w:rsid w:val="009131A2"/>
    <w:rsid w:val="009145AA"/>
    <w:rsid w:val="009150DE"/>
    <w:rsid w:val="00916382"/>
    <w:rsid w:val="00916745"/>
    <w:rsid w:val="00917216"/>
    <w:rsid w:val="0092009C"/>
    <w:rsid w:val="009203B5"/>
    <w:rsid w:val="009204F7"/>
    <w:rsid w:val="00920F89"/>
    <w:rsid w:val="00921003"/>
    <w:rsid w:val="009215DC"/>
    <w:rsid w:val="00921E9F"/>
    <w:rsid w:val="0092287B"/>
    <w:rsid w:val="00923A51"/>
    <w:rsid w:val="00923B8C"/>
    <w:rsid w:val="0092451D"/>
    <w:rsid w:val="0092475E"/>
    <w:rsid w:val="00924B3E"/>
    <w:rsid w:val="00924BD9"/>
    <w:rsid w:val="00925818"/>
    <w:rsid w:val="0092609D"/>
    <w:rsid w:val="0092650F"/>
    <w:rsid w:val="00929422"/>
    <w:rsid w:val="00930B25"/>
    <w:rsid w:val="00930DD6"/>
    <w:rsid w:val="0093249E"/>
    <w:rsid w:val="00932860"/>
    <w:rsid w:val="009333F6"/>
    <w:rsid w:val="00933671"/>
    <w:rsid w:val="009339B8"/>
    <w:rsid w:val="009350D2"/>
    <w:rsid w:val="00935509"/>
    <w:rsid w:val="0093688E"/>
    <w:rsid w:val="00936CDD"/>
    <w:rsid w:val="00936DBB"/>
    <w:rsid w:val="00937035"/>
    <w:rsid w:val="0093758B"/>
    <w:rsid w:val="009378BA"/>
    <w:rsid w:val="00940491"/>
    <w:rsid w:val="00940505"/>
    <w:rsid w:val="00941B1F"/>
    <w:rsid w:val="00941F48"/>
    <w:rsid w:val="00943ADD"/>
    <w:rsid w:val="00943D3E"/>
    <w:rsid w:val="00943EB6"/>
    <w:rsid w:val="00945326"/>
    <w:rsid w:val="009458FF"/>
    <w:rsid w:val="00946BDB"/>
    <w:rsid w:val="0095013F"/>
    <w:rsid w:val="0095041C"/>
    <w:rsid w:val="0095042D"/>
    <w:rsid w:val="00950AA4"/>
    <w:rsid w:val="00950F68"/>
    <w:rsid w:val="00951459"/>
    <w:rsid w:val="00951724"/>
    <w:rsid w:val="00951EB4"/>
    <w:rsid w:val="00952A0B"/>
    <w:rsid w:val="0095357B"/>
    <w:rsid w:val="00954119"/>
    <w:rsid w:val="0095420B"/>
    <w:rsid w:val="00955226"/>
    <w:rsid w:val="00955712"/>
    <w:rsid w:val="00955CF9"/>
    <w:rsid w:val="00956169"/>
    <w:rsid w:val="00957573"/>
    <w:rsid w:val="00957CF3"/>
    <w:rsid w:val="00960388"/>
    <w:rsid w:val="009626EE"/>
    <w:rsid w:val="009627F7"/>
    <w:rsid w:val="00963026"/>
    <w:rsid w:val="0096382C"/>
    <w:rsid w:val="00963FCB"/>
    <w:rsid w:val="0096404C"/>
    <w:rsid w:val="00964608"/>
    <w:rsid w:val="00966665"/>
    <w:rsid w:val="009673D4"/>
    <w:rsid w:val="00967563"/>
    <w:rsid w:val="00967B46"/>
    <w:rsid w:val="00967C43"/>
    <w:rsid w:val="00970090"/>
    <w:rsid w:val="00970942"/>
    <w:rsid w:val="00970BEA"/>
    <w:rsid w:val="00970E15"/>
    <w:rsid w:val="00970FF0"/>
    <w:rsid w:val="009711DD"/>
    <w:rsid w:val="0097167A"/>
    <w:rsid w:val="00971AF4"/>
    <w:rsid w:val="00974074"/>
    <w:rsid w:val="009741E1"/>
    <w:rsid w:val="00974521"/>
    <w:rsid w:val="009751DC"/>
    <w:rsid w:val="00975481"/>
    <w:rsid w:val="0097695B"/>
    <w:rsid w:val="00976E58"/>
    <w:rsid w:val="00976E99"/>
    <w:rsid w:val="009772C7"/>
    <w:rsid w:val="00977DEB"/>
    <w:rsid w:val="00980B00"/>
    <w:rsid w:val="009819C5"/>
    <w:rsid w:val="00981A80"/>
    <w:rsid w:val="00981DBC"/>
    <w:rsid w:val="009823EF"/>
    <w:rsid w:val="00982458"/>
    <w:rsid w:val="009825DE"/>
    <w:rsid w:val="00984D66"/>
    <w:rsid w:val="009863F3"/>
    <w:rsid w:val="0098680C"/>
    <w:rsid w:val="00987D81"/>
    <w:rsid w:val="009909EC"/>
    <w:rsid w:val="0099183B"/>
    <w:rsid w:val="00991DF1"/>
    <w:rsid w:val="00992C95"/>
    <w:rsid w:val="0099315D"/>
    <w:rsid w:val="0099475F"/>
    <w:rsid w:val="00995195"/>
    <w:rsid w:val="009951E0"/>
    <w:rsid w:val="00995268"/>
    <w:rsid w:val="009954EB"/>
    <w:rsid w:val="00995AE2"/>
    <w:rsid w:val="00996136"/>
    <w:rsid w:val="0099617A"/>
    <w:rsid w:val="009968B6"/>
    <w:rsid w:val="00996A84"/>
    <w:rsid w:val="00997004"/>
    <w:rsid w:val="00997744"/>
    <w:rsid w:val="009A1BD0"/>
    <w:rsid w:val="009A720B"/>
    <w:rsid w:val="009A739C"/>
    <w:rsid w:val="009B0321"/>
    <w:rsid w:val="009B2CE3"/>
    <w:rsid w:val="009B3D2D"/>
    <w:rsid w:val="009B3F37"/>
    <w:rsid w:val="009B3F7E"/>
    <w:rsid w:val="009B5738"/>
    <w:rsid w:val="009C08B9"/>
    <w:rsid w:val="009C0F3F"/>
    <w:rsid w:val="009C1393"/>
    <w:rsid w:val="009C1A79"/>
    <w:rsid w:val="009C4DC8"/>
    <w:rsid w:val="009C4DCC"/>
    <w:rsid w:val="009C590B"/>
    <w:rsid w:val="009C5CA5"/>
    <w:rsid w:val="009C7886"/>
    <w:rsid w:val="009D09AB"/>
    <w:rsid w:val="009D0A4E"/>
    <w:rsid w:val="009D2C92"/>
    <w:rsid w:val="009D3A76"/>
    <w:rsid w:val="009D5B69"/>
    <w:rsid w:val="009D641E"/>
    <w:rsid w:val="009D7062"/>
    <w:rsid w:val="009D752A"/>
    <w:rsid w:val="009D7534"/>
    <w:rsid w:val="009D757E"/>
    <w:rsid w:val="009D759F"/>
    <w:rsid w:val="009E02A9"/>
    <w:rsid w:val="009E1833"/>
    <w:rsid w:val="009E2340"/>
    <w:rsid w:val="009E2B88"/>
    <w:rsid w:val="009E2E50"/>
    <w:rsid w:val="009E33CE"/>
    <w:rsid w:val="009E38FF"/>
    <w:rsid w:val="009E46FC"/>
    <w:rsid w:val="009E48B8"/>
    <w:rsid w:val="009E5682"/>
    <w:rsid w:val="009E5AC5"/>
    <w:rsid w:val="009E5C0B"/>
    <w:rsid w:val="009E5F89"/>
    <w:rsid w:val="009E5FC7"/>
    <w:rsid w:val="009E6826"/>
    <w:rsid w:val="009E6A65"/>
    <w:rsid w:val="009E6FAC"/>
    <w:rsid w:val="009F03B4"/>
    <w:rsid w:val="009F085C"/>
    <w:rsid w:val="009F0C36"/>
    <w:rsid w:val="009F3DE3"/>
    <w:rsid w:val="009F46CE"/>
    <w:rsid w:val="009F5CBB"/>
    <w:rsid w:val="009F5F0E"/>
    <w:rsid w:val="009F6A8D"/>
    <w:rsid w:val="009F7142"/>
    <w:rsid w:val="009F777D"/>
    <w:rsid w:val="009F78E9"/>
    <w:rsid w:val="00A00516"/>
    <w:rsid w:val="00A007A2"/>
    <w:rsid w:val="00A00A65"/>
    <w:rsid w:val="00A00BC7"/>
    <w:rsid w:val="00A01886"/>
    <w:rsid w:val="00A02300"/>
    <w:rsid w:val="00A0304B"/>
    <w:rsid w:val="00A0324A"/>
    <w:rsid w:val="00A0328C"/>
    <w:rsid w:val="00A044EA"/>
    <w:rsid w:val="00A04F79"/>
    <w:rsid w:val="00A05BB8"/>
    <w:rsid w:val="00A061F7"/>
    <w:rsid w:val="00A0669A"/>
    <w:rsid w:val="00A06B6D"/>
    <w:rsid w:val="00A06E96"/>
    <w:rsid w:val="00A0797F"/>
    <w:rsid w:val="00A0DBD5"/>
    <w:rsid w:val="00A10841"/>
    <w:rsid w:val="00A10E1E"/>
    <w:rsid w:val="00A11613"/>
    <w:rsid w:val="00A11643"/>
    <w:rsid w:val="00A11F46"/>
    <w:rsid w:val="00A122CC"/>
    <w:rsid w:val="00A1248F"/>
    <w:rsid w:val="00A12F21"/>
    <w:rsid w:val="00A140C2"/>
    <w:rsid w:val="00A14863"/>
    <w:rsid w:val="00A15876"/>
    <w:rsid w:val="00A15C0E"/>
    <w:rsid w:val="00A16202"/>
    <w:rsid w:val="00A16881"/>
    <w:rsid w:val="00A177F9"/>
    <w:rsid w:val="00A20767"/>
    <w:rsid w:val="00A2190A"/>
    <w:rsid w:val="00A22306"/>
    <w:rsid w:val="00A233BA"/>
    <w:rsid w:val="00A23750"/>
    <w:rsid w:val="00A24748"/>
    <w:rsid w:val="00A253F6"/>
    <w:rsid w:val="00A25D84"/>
    <w:rsid w:val="00A262F6"/>
    <w:rsid w:val="00A26DA6"/>
    <w:rsid w:val="00A27148"/>
    <w:rsid w:val="00A2721E"/>
    <w:rsid w:val="00A278FA"/>
    <w:rsid w:val="00A32A24"/>
    <w:rsid w:val="00A32A32"/>
    <w:rsid w:val="00A32BDD"/>
    <w:rsid w:val="00A33E32"/>
    <w:rsid w:val="00A34792"/>
    <w:rsid w:val="00A35125"/>
    <w:rsid w:val="00A353AD"/>
    <w:rsid w:val="00A3617A"/>
    <w:rsid w:val="00A36DF5"/>
    <w:rsid w:val="00A37F54"/>
    <w:rsid w:val="00A3F962"/>
    <w:rsid w:val="00A400A7"/>
    <w:rsid w:val="00A4040F"/>
    <w:rsid w:val="00A41056"/>
    <w:rsid w:val="00A41814"/>
    <w:rsid w:val="00A4185A"/>
    <w:rsid w:val="00A41A37"/>
    <w:rsid w:val="00A41DF9"/>
    <w:rsid w:val="00A42605"/>
    <w:rsid w:val="00A43242"/>
    <w:rsid w:val="00A4385B"/>
    <w:rsid w:val="00A439DE"/>
    <w:rsid w:val="00A44A46"/>
    <w:rsid w:val="00A45FD3"/>
    <w:rsid w:val="00A46B40"/>
    <w:rsid w:val="00A50E1D"/>
    <w:rsid w:val="00A50E99"/>
    <w:rsid w:val="00A5277B"/>
    <w:rsid w:val="00A52FD0"/>
    <w:rsid w:val="00A537D9"/>
    <w:rsid w:val="00A55209"/>
    <w:rsid w:val="00A56D82"/>
    <w:rsid w:val="00A5734D"/>
    <w:rsid w:val="00A60AE6"/>
    <w:rsid w:val="00A6287F"/>
    <w:rsid w:val="00A642C7"/>
    <w:rsid w:val="00A649EF"/>
    <w:rsid w:val="00A64D30"/>
    <w:rsid w:val="00A64F5D"/>
    <w:rsid w:val="00A65CCD"/>
    <w:rsid w:val="00A66487"/>
    <w:rsid w:val="00A669A7"/>
    <w:rsid w:val="00A66AD1"/>
    <w:rsid w:val="00A67286"/>
    <w:rsid w:val="00A70CB7"/>
    <w:rsid w:val="00A70ED8"/>
    <w:rsid w:val="00A72298"/>
    <w:rsid w:val="00A75199"/>
    <w:rsid w:val="00A76B8C"/>
    <w:rsid w:val="00A76C0A"/>
    <w:rsid w:val="00A773DB"/>
    <w:rsid w:val="00A8015F"/>
    <w:rsid w:val="00A80D67"/>
    <w:rsid w:val="00A80F0A"/>
    <w:rsid w:val="00A81909"/>
    <w:rsid w:val="00A82B2C"/>
    <w:rsid w:val="00A82FE1"/>
    <w:rsid w:val="00A832C4"/>
    <w:rsid w:val="00A8468B"/>
    <w:rsid w:val="00A84869"/>
    <w:rsid w:val="00A86D5C"/>
    <w:rsid w:val="00A874DC"/>
    <w:rsid w:val="00A907AC"/>
    <w:rsid w:val="00A9140F"/>
    <w:rsid w:val="00A91605"/>
    <w:rsid w:val="00A918C1"/>
    <w:rsid w:val="00A91D26"/>
    <w:rsid w:val="00A93940"/>
    <w:rsid w:val="00A95067"/>
    <w:rsid w:val="00A95511"/>
    <w:rsid w:val="00A9583C"/>
    <w:rsid w:val="00A95B01"/>
    <w:rsid w:val="00A95C3C"/>
    <w:rsid w:val="00A967E2"/>
    <w:rsid w:val="00A96D4E"/>
    <w:rsid w:val="00A97356"/>
    <w:rsid w:val="00A976E3"/>
    <w:rsid w:val="00A97DD0"/>
    <w:rsid w:val="00AA1CA8"/>
    <w:rsid w:val="00AA215C"/>
    <w:rsid w:val="00AA2BF0"/>
    <w:rsid w:val="00AA3C9A"/>
    <w:rsid w:val="00AA4318"/>
    <w:rsid w:val="00AA52F0"/>
    <w:rsid w:val="00AA5B21"/>
    <w:rsid w:val="00AA677F"/>
    <w:rsid w:val="00AA6DA0"/>
    <w:rsid w:val="00AA70E1"/>
    <w:rsid w:val="00AA7276"/>
    <w:rsid w:val="00AB0A47"/>
    <w:rsid w:val="00AB1299"/>
    <w:rsid w:val="00AB1BB5"/>
    <w:rsid w:val="00AB217F"/>
    <w:rsid w:val="00AB2EF5"/>
    <w:rsid w:val="00AB2FC4"/>
    <w:rsid w:val="00AB4840"/>
    <w:rsid w:val="00AB6E41"/>
    <w:rsid w:val="00AB7A0D"/>
    <w:rsid w:val="00AC0624"/>
    <w:rsid w:val="00AC0F7B"/>
    <w:rsid w:val="00AC29CD"/>
    <w:rsid w:val="00AC2DE1"/>
    <w:rsid w:val="00AC31EF"/>
    <w:rsid w:val="00AC3B9F"/>
    <w:rsid w:val="00AC3ED8"/>
    <w:rsid w:val="00AC3F3E"/>
    <w:rsid w:val="00AC48FE"/>
    <w:rsid w:val="00AC4ADF"/>
    <w:rsid w:val="00AC514D"/>
    <w:rsid w:val="00AC5D4F"/>
    <w:rsid w:val="00AC6E5C"/>
    <w:rsid w:val="00AC7E57"/>
    <w:rsid w:val="00AD3DD0"/>
    <w:rsid w:val="00AD41B3"/>
    <w:rsid w:val="00AD45C9"/>
    <w:rsid w:val="00AD4631"/>
    <w:rsid w:val="00AD51E5"/>
    <w:rsid w:val="00AD586C"/>
    <w:rsid w:val="00AD6EED"/>
    <w:rsid w:val="00AD7986"/>
    <w:rsid w:val="00AD7BCB"/>
    <w:rsid w:val="00AD7CCF"/>
    <w:rsid w:val="00AE0E6F"/>
    <w:rsid w:val="00AE176C"/>
    <w:rsid w:val="00AE18C5"/>
    <w:rsid w:val="00AE1B74"/>
    <w:rsid w:val="00AE21C5"/>
    <w:rsid w:val="00AE37D6"/>
    <w:rsid w:val="00AE57B9"/>
    <w:rsid w:val="00AE69E0"/>
    <w:rsid w:val="00AE6B6C"/>
    <w:rsid w:val="00AE710E"/>
    <w:rsid w:val="00AE8E29"/>
    <w:rsid w:val="00AF0A36"/>
    <w:rsid w:val="00AF2D3F"/>
    <w:rsid w:val="00AF2FCF"/>
    <w:rsid w:val="00AF480D"/>
    <w:rsid w:val="00AF4B35"/>
    <w:rsid w:val="00AF584A"/>
    <w:rsid w:val="00AF637D"/>
    <w:rsid w:val="00AF6B1E"/>
    <w:rsid w:val="00AF6E09"/>
    <w:rsid w:val="00AF7429"/>
    <w:rsid w:val="00B00119"/>
    <w:rsid w:val="00B014D4"/>
    <w:rsid w:val="00B02941"/>
    <w:rsid w:val="00B034A4"/>
    <w:rsid w:val="00B03752"/>
    <w:rsid w:val="00B04423"/>
    <w:rsid w:val="00B050DD"/>
    <w:rsid w:val="00B05188"/>
    <w:rsid w:val="00B05476"/>
    <w:rsid w:val="00B05E7E"/>
    <w:rsid w:val="00B05F22"/>
    <w:rsid w:val="00B071DE"/>
    <w:rsid w:val="00B0763D"/>
    <w:rsid w:val="00B11B76"/>
    <w:rsid w:val="00B12CA4"/>
    <w:rsid w:val="00B12E53"/>
    <w:rsid w:val="00B13C3E"/>
    <w:rsid w:val="00B14B90"/>
    <w:rsid w:val="00B15835"/>
    <w:rsid w:val="00B15E0D"/>
    <w:rsid w:val="00B16514"/>
    <w:rsid w:val="00B16A73"/>
    <w:rsid w:val="00B16C6C"/>
    <w:rsid w:val="00B1750C"/>
    <w:rsid w:val="00B1D35D"/>
    <w:rsid w:val="00B22493"/>
    <w:rsid w:val="00B227A5"/>
    <w:rsid w:val="00B241AE"/>
    <w:rsid w:val="00B249E5"/>
    <w:rsid w:val="00B25B33"/>
    <w:rsid w:val="00B25D55"/>
    <w:rsid w:val="00B26127"/>
    <w:rsid w:val="00B311AB"/>
    <w:rsid w:val="00B3212E"/>
    <w:rsid w:val="00B32BFE"/>
    <w:rsid w:val="00B34026"/>
    <w:rsid w:val="00B34C6F"/>
    <w:rsid w:val="00B34D9C"/>
    <w:rsid w:val="00B350A4"/>
    <w:rsid w:val="00B35893"/>
    <w:rsid w:val="00B36580"/>
    <w:rsid w:val="00B36863"/>
    <w:rsid w:val="00B376CF"/>
    <w:rsid w:val="00B37AF1"/>
    <w:rsid w:val="00B3FE77"/>
    <w:rsid w:val="00B40120"/>
    <w:rsid w:val="00B404C8"/>
    <w:rsid w:val="00B40A80"/>
    <w:rsid w:val="00B447BE"/>
    <w:rsid w:val="00B44DFE"/>
    <w:rsid w:val="00B4648E"/>
    <w:rsid w:val="00B467B5"/>
    <w:rsid w:val="00B46A49"/>
    <w:rsid w:val="00B47D4C"/>
    <w:rsid w:val="00B51330"/>
    <w:rsid w:val="00B5151F"/>
    <w:rsid w:val="00B516BC"/>
    <w:rsid w:val="00B51970"/>
    <w:rsid w:val="00B52FC6"/>
    <w:rsid w:val="00B53E51"/>
    <w:rsid w:val="00B54C38"/>
    <w:rsid w:val="00B54E3A"/>
    <w:rsid w:val="00B554A6"/>
    <w:rsid w:val="00B559E6"/>
    <w:rsid w:val="00B5642A"/>
    <w:rsid w:val="00B56FE7"/>
    <w:rsid w:val="00B57050"/>
    <w:rsid w:val="00B571BC"/>
    <w:rsid w:val="00B5753F"/>
    <w:rsid w:val="00B60E81"/>
    <w:rsid w:val="00B60F18"/>
    <w:rsid w:val="00B621B9"/>
    <w:rsid w:val="00B625E3"/>
    <w:rsid w:val="00B62AB1"/>
    <w:rsid w:val="00B6308A"/>
    <w:rsid w:val="00B635AE"/>
    <w:rsid w:val="00B63BA5"/>
    <w:rsid w:val="00B65A9F"/>
    <w:rsid w:val="00B65C12"/>
    <w:rsid w:val="00B6735A"/>
    <w:rsid w:val="00B678CA"/>
    <w:rsid w:val="00B6793E"/>
    <w:rsid w:val="00B702FC"/>
    <w:rsid w:val="00B705F7"/>
    <w:rsid w:val="00B706B1"/>
    <w:rsid w:val="00B72D54"/>
    <w:rsid w:val="00B73BDE"/>
    <w:rsid w:val="00B74934"/>
    <w:rsid w:val="00B759FB"/>
    <w:rsid w:val="00B762B1"/>
    <w:rsid w:val="00B7743D"/>
    <w:rsid w:val="00B7EE3B"/>
    <w:rsid w:val="00B80453"/>
    <w:rsid w:val="00B80D3A"/>
    <w:rsid w:val="00B821F0"/>
    <w:rsid w:val="00B841E5"/>
    <w:rsid w:val="00B8492B"/>
    <w:rsid w:val="00B84EB1"/>
    <w:rsid w:val="00B85706"/>
    <w:rsid w:val="00B85BF3"/>
    <w:rsid w:val="00B867BB"/>
    <w:rsid w:val="00B87969"/>
    <w:rsid w:val="00B87E8F"/>
    <w:rsid w:val="00B87E99"/>
    <w:rsid w:val="00B9112C"/>
    <w:rsid w:val="00B91830"/>
    <w:rsid w:val="00B97859"/>
    <w:rsid w:val="00BA0570"/>
    <w:rsid w:val="00BA0DCB"/>
    <w:rsid w:val="00BA195D"/>
    <w:rsid w:val="00BA1F45"/>
    <w:rsid w:val="00BA20FE"/>
    <w:rsid w:val="00BA25F1"/>
    <w:rsid w:val="00BA2732"/>
    <w:rsid w:val="00BA355B"/>
    <w:rsid w:val="00BA3C16"/>
    <w:rsid w:val="00BA49F2"/>
    <w:rsid w:val="00BA52CD"/>
    <w:rsid w:val="00BA5478"/>
    <w:rsid w:val="00BA6702"/>
    <w:rsid w:val="00BA7078"/>
    <w:rsid w:val="00BA79FD"/>
    <w:rsid w:val="00BA7CFB"/>
    <w:rsid w:val="00BA7F45"/>
    <w:rsid w:val="00BB2B04"/>
    <w:rsid w:val="00BB3824"/>
    <w:rsid w:val="00BB3E15"/>
    <w:rsid w:val="00BB52F1"/>
    <w:rsid w:val="00BB5A87"/>
    <w:rsid w:val="00BB667B"/>
    <w:rsid w:val="00BB6DE6"/>
    <w:rsid w:val="00BB79BA"/>
    <w:rsid w:val="00BC03E1"/>
    <w:rsid w:val="00BC0803"/>
    <w:rsid w:val="00BC152A"/>
    <w:rsid w:val="00BC1DE6"/>
    <w:rsid w:val="00BC2D20"/>
    <w:rsid w:val="00BC3E34"/>
    <w:rsid w:val="00BC5040"/>
    <w:rsid w:val="00BC5191"/>
    <w:rsid w:val="00BC6F77"/>
    <w:rsid w:val="00BC79CB"/>
    <w:rsid w:val="00BD0C38"/>
    <w:rsid w:val="00BD14EA"/>
    <w:rsid w:val="00BD1B0B"/>
    <w:rsid w:val="00BD1DBE"/>
    <w:rsid w:val="00BD2C12"/>
    <w:rsid w:val="00BD36F6"/>
    <w:rsid w:val="00BD467A"/>
    <w:rsid w:val="00BD4A4E"/>
    <w:rsid w:val="00BD4BE9"/>
    <w:rsid w:val="00BD4CB4"/>
    <w:rsid w:val="00BD50D6"/>
    <w:rsid w:val="00BD556F"/>
    <w:rsid w:val="00BD6223"/>
    <w:rsid w:val="00BD636D"/>
    <w:rsid w:val="00BD6417"/>
    <w:rsid w:val="00BD6751"/>
    <w:rsid w:val="00BD74A7"/>
    <w:rsid w:val="00BE0AF6"/>
    <w:rsid w:val="00BE1C8B"/>
    <w:rsid w:val="00BE2B2E"/>
    <w:rsid w:val="00BE2E30"/>
    <w:rsid w:val="00BE2F4C"/>
    <w:rsid w:val="00BE3321"/>
    <w:rsid w:val="00BE3681"/>
    <w:rsid w:val="00BE471B"/>
    <w:rsid w:val="00BE6C84"/>
    <w:rsid w:val="00BF03DA"/>
    <w:rsid w:val="00BF0C27"/>
    <w:rsid w:val="00BF124A"/>
    <w:rsid w:val="00BF15A4"/>
    <w:rsid w:val="00BF1F7A"/>
    <w:rsid w:val="00BF2B58"/>
    <w:rsid w:val="00BF2C10"/>
    <w:rsid w:val="00BF2F65"/>
    <w:rsid w:val="00BF3654"/>
    <w:rsid w:val="00BF3852"/>
    <w:rsid w:val="00BF3FDF"/>
    <w:rsid w:val="00BF4E1B"/>
    <w:rsid w:val="00BF56D6"/>
    <w:rsid w:val="00BF61A4"/>
    <w:rsid w:val="00BF7001"/>
    <w:rsid w:val="00C00A21"/>
    <w:rsid w:val="00C012F9"/>
    <w:rsid w:val="00C01499"/>
    <w:rsid w:val="00C0287D"/>
    <w:rsid w:val="00C02C7A"/>
    <w:rsid w:val="00C0364F"/>
    <w:rsid w:val="00C037DD"/>
    <w:rsid w:val="00C03B15"/>
    <w:rsid w:val="00C049E0"/>
    <w:rsid w:val="00C04AE6"/>
    <w:rsid w:val="00C04E9B"/>
    <w:rsid w:val="00C05AF7"/>
    <w:rsid w:val="00C05B15"/>
    <w:rsid w:val="00C06F03"/>
    <w:rsid w:val="00C104E2"/>
    <w:rsid w:val="00C109C7"/>
    <w:rsid w:val="00C10B7A"/>
    <w:rsid w:val="00C11905"/>
    <w:rsid w:val="00C134CB"/>
    <w:rsid w:val="00C138D9"/>
    <w:rsid w:val="00C13C7C"/>
    <w:rsid w:val="00C13F7A"/>
    <w:rsid w:val="00C14DBD"/>
    <w:rsid w:val="00C1596F"/>
    <w:rsid w:val="00C15A6E"/>
    <w:rsid w:val="00C15DC7"/>
    <w:rsid w:val="00C15E20"/>
    <w:rsid w:val="00C16216"/>
    <w:rsid w:val="00C178BF"/>
    <w:rsid w:val="00C2040E"/>
    <w:rsid w:val="00C20DC7"/>
    <w:rsid w:val="00C21874"/>
    <w:rsid w:val="00C22F8B"/>
    <w:rsid w:val="00C23452"/>
    <w:rsid w:val="00C25A75"/>
    <w:rsid w:val="00C25C02"/>
    <w:rsid w:val="00C2693F"/>
    <w:rsid w:val="00C278BA"/>
    <w:rsid w:val="00C27CC4"/>
    <w:rsid w:val="00C301E9"/>
    <w:rsid w:val="00C303F8"/>
    <w:rsid w:val="00C30C09"/>
    <w:rsid w:val="00C31AAB"/>
    <w:rsid w:val="00C328A1"/>
    <w:rsid w:val="00C335DF"/>
    <w:rsid w:val="00C35266"/>
    <w:rsid w:val="00C3594B"/>
    <w:rsid w:val="00C36117"/>
    <w:rsid w:val="00C3637F"/>
    <w:rsid w:val="00C36CA3"/>
    <w:rsid w:val="00C37794"/>
    <w:rsid w:val="00C418CD"/>
    <w:rsid w:val="00C4428F"/>
    <w:rsid w:val="00C44512"/>
    <w:rsid w:val="00C449A5"/>
    <w:rsid w:val="00C44BED"/>
    <w:rsid w:val="00C458BD"/>
    <w:rsid w:val="00C45A2A"/>
    <w:rsid w:val="00C4653C"/>
    <w:rsid w:val="00C51FDD"/>
    <w:rsid w:val="00C5216D"/>
    <w:rsid w:val="00C5377A"/>
    <w:rsid w:val="00C5392A"/>
    <w:rsid w:val="00C53EB5"/>
    <w:rsid w:val="00C54C8A"/>
    <w:rsid w:val="00C55342"/>
    <w:rsid w:val="00C5582A"/>
    <w:rsid w:val="00C5595C"/>
    <w:rsid w:val="00C56059"/>
    <w:rsid w:val="00C5675D"/>
    <w:rsid w:val="00C56BC3"/>
    <w:rsid w:val="00C57836"/>
    <w:rsid w:val="00C596E7"/>
    <w:rsid w:val="00C602C4"/>
    <w:rsid w:val="00C60622"/>
    <w:rsid w:val="00C62420"/>
    <w:rsid w:val="00C63708"/>
    <w:rsid w:val="00C63F8A"/>
    <w:rsid w:val="00C64791"/>
    <w:rsid w:val="00C65245"/>
    <w:rsid w:val="00C65E66"/>
    <w:rsid w:val="00C65F2D"/>
    <w:rsid w:val="00C65FB5"/>
    <w:rsid w:val="00C66085"/>
    <w:rsid w:val="00C67F7C"/>
    <w:rsid w:val="00C70746"/>
    <w:rsid w:val="00C70EB3"/>
    <w:rsid w:val="00C71FC2"/>
    <w:rsid w:val="00C72059"/>
    <w:rsid w:val="00C72434"/>
    <w:rsid w:val="00C72A68"/>
    <w:rsid w:val="00C72BE1"/>
    <w:rsid w:val="00C7426F"/>
    <w:rsid w:val="00C746A4"/>
    <w:rsid w:val="00C74ED8"/>
    <w:rsid w:val="00C75CF2"/>
    <w:rsid w:val="00C7631E"/>
    <w:rsid w:val="00C7F220"/>
    <w:rsid w:val="00C80A4A"/>
    <w:rsid w:val="00C811B9"/>
    <w:rsid w:val="00C81448"/>
    <w:rsid w:val="00C81C57"/>
    <w:rsid w:val="00C82D47"/>
    <w:rsid w:val="00C8334A"/>
    <w:rsid w:val="00C84074"/>
    <w:rsid w:val="00C8418E"/>
    <w:rsid w:val="00C847CD"/>
    <w:rsid w:val="00C8611E"/>
    <w:rsid w:val="00C86C6B"/>
    <w:rsid w:val="00C86D91"/>
    <w:rsid w:val="00C86F71"/>
    <w:rsid w:val="00C87C4A"/>
    <w:rsid w:val="00C9011A"/>
    <w:rsid w:val="00C90653"/>
    <w:rsid w:val="00C90763"/>
    <w:rsid w:val="00C92C76"/>
    <w:rsid w:val="00C93315"/>
    <w:rsid w:val="00C9354F"/>
    <w:rsid w:val="00C95AD3"/>
    <w:rsid w:val="00C96C05"/>
    <w:rsid w:val="00C96D73"/>
    <w:rsid w:val="00C978E5"/>
    <w:rsid w:val="00C978F0"/>
    <w:rsid w:val="00C9EBCA"/>
    <w:rsid w:val="00CA2084"/>
    <w:rsid w:val="00CA2A4D"/>
    <w:rsid w:val="00CA3098"/>
    <w:rsid w:val="00CA32AD"/>
    <w:rsid w:val="00CA3C58"/>
    <w:rsid w:val="00CA43FE"/>
    <w:rsid w:val="00CA4CD7"/>
    <w:rsid w:val="00CA50AE"/>
    <w:rsid w:val="00CA5378"/>
    <w:rsid w:val="00CA62F4"/>
    <w:rsid w:val="00CA64E0"/>
    <w:rsid w:val="00CA7010"/>
    <w:rsid w:val="00CA747A"/>
    <w:rsid w:val="00CB061C"/>
    <w:rsid w:val="00CB1121"/>
    <w:rsid w:val="00CB1671"/>
    <w:rsid w:val="00CB2D12"/>
    <w:rsid w:val="00CB39EB"/>
    <w:rsid w:val="00CB3F1B"/>
    <w:rsid w:val="00CB77D7"/>
    <w:rsid w:val="00CB7AF8"/>
    <w:rsid w:val="00CB7CAA"/>
    <w:rsid w:val="00CC09CB"/>
    <w:rsid w:val="00CC1840"/>
    <w:rsid w:val="00CC190D"/>
    <w:rsid w:val="00CC1DD1"/>
    <w:rsid w:val="00CC20C3"/>
    <w:rsid w:val="00CC240F"/>
    <w:rsid w:val="00CC2708"/>
    <w:rsid w:val="00CC32D8"/>
    <w:rsid w:val="00CC3898"/>
    <w:rsid w:val="00CC5821"/>
    <w:rsid w:val="00CC6A98"/>
    <w:rsid w:val="00CC72EA"/>
    <w:rsid w:val="00CCCD28"/>
    <w:rsid w:val="00CD068E"/>
    <w:rsid w:val="00CD0A99"/>
    <w:rsid w:val="00CD1E60"/>
    <w:rsid w:val="00CD3634"/>
    <w:rsid w:val="00CD448A"/>
    <w:rsid w:val="00CD4560"/>
    <w:rsid w:val="00CD612B"/>
    <w:rsid w:val="00CD6260"/>
    <w:rsid w:val="00CE069E"/>
    <w:rsid w:val="00CE0F6A"/>
    <w:rsid w:val="00CE19A4"/>
    <w:rsid w:val="00CE213B"/>
    <w:rsid w:val="00CE2F2C"/>
    <w:rsid w:val="00CE4BF3"/>
    <w:rsid w:val="00CE533E"/>
    <w:rsid w:val="00CE55E4"/>
    <w:rsid w:val="00CE5C00"/>
    <w:rsid w:val="00CE6B6D"/>
    <w:rsid w:val="00CE77D3"/>
    <w:rsid w:val="00CE7958"/>
    <w:rsid w:val="00CF0C5E"/>
    <w:rsid w:val="00CF0DEA"/>
    <w:rsid w:val="00CF1030"/>
    <w:rsid w:val="00CF21BD"/>
    <w:rsid w:val="00CF2C7D"/>
    <w:rsid w:val="00CF2C86"/>
    <w:rsid w:val="00CF32DA"/>
    <w:rsid w:val="00CF3C23"/>
    <w:rsid w:val="00CF46C8"/>
    <w:rsid w:val="00CF4DF4"/>
    <w:rsid w:val="00CF506D"/>
    <w:rsid w:val="00CF55BC"/>
    <w:rsid w:val="00CF62A9"/>
    <w:rsid w:val="00CF6A79"/>
    <w:rsid w:val="00CF71C1"/>
    <w:rsid w:val="00D01223"/>
    <w:rsid w:val="00D01679"/>
    <w:rsid w:val="00D02ECC"/>
    <w:rsid w:val="00D030D4"/>
    <w:rsid w:val="00D04FF4"/>
    <w:rsid w:val="00D05893"/>
    <w:rsid w:val="00D05B8A"/>
    <w:rsid w:val="00D0780A"/>
    <w:rsid w:val="00D07BCF"/>
    <w:rsid w:val="00D10BAA"/>
    <w:rsid w:val="00D11046"/>
    <w:rsid w:val="00D12189"/>
    <w:rsid w:val="00D124F9"/>
    <w:rsid w:val="00D12528"/>
    <w:rsid w:val="00D1324D"/>
    <w:rsid w:val="00D150A4"/>
    <w:rsid w:val="00D16FAD"/>
    <w:rsid w:val="00D17923"/>
    <w:rsid w:val="00D17B15"/>
    <w:rsid w:val="00D17FE0"/>
    <w:rsid w:val="00D200FA"/>
    <w:rsid w:val="00D20120"/>
    <w:rsid w:val="00D20258"/>
    <w:rsid w:val="00D21C9C"/>
    <w:rsid w:val="00D21DF5"/>
    <w:rsid w:val="00D21F6E"/>
    <w:rsid w:val="00D22CB7"/>
    <w:rsid w:val="00D230DC"/>
    <w:rsid w:val="00D234C8"/>
    <w:rsid w:val="00D23887"/>
    <w:rsid w:val="00D23A17"/>
    <w:rsid w:val="00D2487F"/>
    <w:rsid w:val="00D2679D"/>
    <w:rsid w:val="00D270F7"/>
    <w:rsid w:val="00D272A5"/>
    <w:rsid w:val="00D2766A"/>
    <w:rsid w:val="00D306A5"/>
    <w:rsid w:val="00D30BCA"/>
    <w:rsid w:val="00D30C5A"/>
    <w:rsid w:val="00D31A69"/>
    <w:rsid w:val="00D31DCF"/>
    <w:rsid w:val="00D31DFC"/>
    <w:rsid w:val="00D31EA8"/>
    <w:rsid w:val="00D3336D"/>
    <w:rsid w:val="00D3346B"/>
    <w:rsid w:val="00D35D90"/>
    <w:rsid w:val="00D361C6"/>
    <w:rsid w:val="00D36457"/>
    <w:rsid w:val="00D36FFD"/>
    <w:rsid w:val="00D3736A"/>
    <w:rsid w:val="00D378B5"/>
    <w:rsid w:val="00D37F34"/>
    <w:rsid w:val="00D4037A"/>
    <w:rsid w:val="00D4094D"/>
    <w:rsid w:val="00D41B71"/>
    <w:rsid w:val="00D4335C"/>
    <w:rsid w:val="00D43F64"/>
    <w:rsid w:val="00D4577B"/>
    <w:rsid w:val="00D45B9E"/>
    <w:rsid w:val="00D45CEC"/>
    <w:rsid w:val="00D461A8"/>
    <w:rsid w:val="00D4730D"/>
    <w:rsid w:val="00D505A0"/>
    <w:rsid w:val="00D50BF9"/>
    <w:rsid w:val="00D5302C"/>
    <w:rsid w:val="00D53397"/>
    <w:rsid w:val="00D54462"/>
    <w:rsid w:val="00D54DFE"/>
    <w:rsid w:val="00D54EA5"/>
    <w:rsid w:val="00D55150"/>
    <w:rsid w:val="00D553C0"/>
    <w:rsid w:val="00D5582B"/>
    <w:rsid w:val="00D55EBC"/>
    <w:rsid w:val="00D56024"/>
    <w:rsid w:val="00D56742"/>
    <w:rsid w:val="00D5784F"/>
    <w:rsid w:val="00D57F13"/>
    <w:rsid w:val="00D616C4"/>
    <w:rsid w:val="00D61D7E"/>
    <w:rsid w:val="00D61FD3"/>
    <w:rsid w:val="00D62453"/>
    <w:rsid w:val="00D62C79"/>
    <w:rsid w:val="00D636E7"/>
    <w:rsid w:val="00D6490A"/>
    <w:rsid w:val="00D64C96"/>
    <w:rsid w:val="00D6549F"/>
    <w:rsid w:val="00D66BA2"/>
    <w:rsid w:val="00D67312"/>
    <w:rsid w:val="00D67728"/>
    <w:rsid w:val="00D67838"/>
    <w:rsid w:val="00D702C8"/>
    <w:rsid w:val="00D70B00"/>
    <w:rsid w:val="00D724B1"/>
    <w:rsid w:val="00D7289B"/>
    <w:rsid w:val="00D72A56"/>
    <w:rsid w:val="00D73BFF"/>
    <w:rsid w:val="00D73EFE"/>
    <w:rsid w:val="00D745D6"/>
    <w:rsid w:val="00D746FC"/>
    <w:rsid w:val="00D75E28"/>
    <w:rsid w:val="00D769C7"/>
    <w:rsid w:val="00D77A7F"/>
    <w:rsid w:val="00D77FF8"/>
    <w:rsid w:val="00D806FB"/>
    <w:rsid w:val="00D812A5"/>
    <w:rsid w:val="00D822D8"/>
    <w:rsid w:val="00D82A46"/>
    <w:rsid w:val="00D8343E"/>
    <w:rsid w:val="00D8370B"/>
    <w:rsid w:val="00D843FB"/>
    <w:rsid w:val="00D84671"/>
    <w:rsid w:val="00D8508F"/>
    <w:rsid w:val="00D872D5"/>
    <w:rsid w:val="00D908F2"/>
    <w:rsid w:val="00D91EB2"/>
    <w:rsid w:val="00D92263"/>
    <w:rsid w:val="00D927EB"/>
    <w:rsid w:val="00D9356D"/>
    <w:rsid w:val="00D93E2D"/>
    <w:rsid w:val="00D94CB8"/>
    <w:rsid w:val="00D94DEE"/>
    <w:rsid w:val="00D95CE5"/>
    <w:rsid w:val="00D96717"/>
    <w:rsid w:val="00D97281"/>
    <w:rsid w:val="00D97964"/>
    <w:rsid w:val="00D97B11"/>
    <w:rsid w:val="00DA13EE"/>
    <w:rsid w:val="00DA199B"/>
    <w:rsid w:val="00DA1B4C"/>
    <w:rsid w:val="00DA2ABA"/>
    <w:rsid w:val="00DA4580"/>
    <w:rsid w:val="00DA4A32"/>
    <w:rsid w:val="00DA4C16"/>
    <w:rsid w:val="00DA4D0B"/>
    <w:rsid w:val="00DA6870"/>
    <w:rsid w:val="00DA6B7F"/>
    <w:rsid w:val="00DA7E96"/>
    <w:rsid w:val="00DB0004"/>
    <w:rsid w:val="00DB0FB9"/>
    <w:rsid w:val="00DB1206"/>
    <w:rsid w:val="00DB1F44"/>
    <w:rsid w:val="00DB39F8"/>
    <w:rsid w:val="00DB3EA3"/>
    <w:rsid w:val="00DB61D1"/>
    <w:rsid w:val="00DBE68D"/>
    <w:rsid w:val="00DC0B00"/>
    <w:rsid w:val="00DC27C5"/>
    <w:rsid w:val="00DC38ED"/>
    <w:rsid w:val="00DC3E5C"/>
    <w:rsid w:val="00DC499C"/>
    <w:rsid w:val="00DC50A8"/>
    <w:rsid w:val="00DC5A9C"/>
    <w:rsid w:val="00DC5E7E"/>
    <w:rsid w:val="00DC5FEF"/>
    <w:rsid w:val="00DC7D35"/>
    <w:rsid w:val="00DD0597"/>
    <w:rsid w:val="00DD21CF"/>
    <w:rsid w:val="00DD26D4"/>
    <w:rsid w:val="00DD282C"/>
    <w:rsid w:val="00DD2E82"/>
    <w:rsid w:val="00DD32A1"/>
    <w:rsid w:val="00DD3CF2"/>
    <w:rsid w:val="00DD3EB6"/>
    <w:rsid w:val="00DD3F82"/>
    <w:rsid w:val="00DD3FAA"/>
    <w:rsid w:val="00DD419F"/>
    <w:rsid w:val="00DD4589"/>
    <w:rsid w:val="00DD4E6F"/>
    <w:rsid w:val="00DD5006"/>
    <w:rsid w:val="00DD5173"/>
    <w:rsid w:val="00DD75DA"/>
    <w:rsid w:val="00DD7D1D"/>
    <w:rsid w:val="00DD7DDB"/>
    <w:rsid w:val="00DE04DD"/>
    <w:rsid w:val="00DE0A30"/>
    <w:rsid w:val="00DE0F65"/>
    <w:rsid w:val="00DE0FCD"/>
    <w:rsid w:val="00DE1319"/>
    <w:rsid w:val="00DE14F4"/>
    <w:rsid w:val="00DE20E5"/>
    <w:rsid w:val="00DE21BF"/>
    <w:rsid w:val="00DE2855"/>
    <w:rsid w:val="00DE3849"/>
    <w:rsid w:val="00DE3D3B"/>
    <w:rsid w:val="00DE3EF6"/>
    <w:rsid w:val="00DE4096"/>
    <w:rsid w:val="00DE45C3"/>
    <w:rsid w:val="00DE5345"/>
    <w:rsid w:val="00DE6504"/>
    <w:rsid w:val="00DF02C6"/>
    <w:rsid w:val="00DF0417"/>
    <w:rsid w:val="00DF07D5"/>
    <w:rsid w:val="00DF1E2A"/>
    <w:rsid w:val="00DF31A6"/>
    <w:rsid w:val="00DF38A5"/>
    <w:rsid w:val="00DF43C7"/>
    <w:rsid w:val="00DF4656"/>
    <w:rsid w:val="00DF483E"/>
    <w:rsid w:val="00DF4E20"/>
    <w:rsid w:val="00DF4F05"/>
    <w:rsid w:val="00DF54E3"/>
    <w:rsid w:val="00DF5BD7"/>
    <w:rsid w:val="00DF7389"/>
    <w:rsid w:val="00DF7877"/>
    <w:rsid w:val="00DF7D03"/>
    <w:rsid w:val="00E01E8D"/>
    <w:rsid w:val="00E02B81"/>
    <w:rsid w:val="00E03401"/>
    <w:rsid w:val="00E06103"/>
    <w:rsid w:val="00E066E1"/>
    <w:rsid w:val="00E106D3"/>
    <w:rsid w:val="00E10C89"/>
    <w:rsid w:val="00E11539"/>
    <w:rsid w:val="00E11B76"/>
    <w:rsid w:val="00E11D50"/>
    <w:rsid w:val="00E12DF0"/>
    <w:rsid w:val="00E13AED"/>
    <w:rsid w:val="00E14484"/>
    <w:rsid w:val="00E16F78"/>
    <w:rsid w:val="00E17CE3"/>
    <w:rsid w:val="00E22099"/>
    <w:rsid w:val="00E2290E"/>
    <w:rsid w:val="00E2363D"/>
    <w:rsid w:val="00E237AF"/>
    <w:rsid w:val="00E239F6"/>
    <w:rsid w:val="00E240BA"/>
    <w:rsid w:val="00E248CF"/>
    <w:rsid w:val="00E24C6D"/>
    <w:rsid w:val="00E260C0"/>
    <w:rsid w:val="00E26F06"/>
    <w:rsid w:val="00E27245"/>
    <w:rsid w:val="00E2794A"/>
    <w:rsid w:val="00E27C81"/>
    <w:rsid w:val="00E310CF"/>
    <w:rsid w:val="00E31932"/>
    <w:rsid w:val="00E31C2A"/>
    <w:rsid w:val="00E3243F"/>
    <w:rsid w:val="00E32735"/>
    <w:rsid w:val="00E33076"/>
    <w:rsid w:val="00E338F6"/>
    <w:rsid w:val="00E33C00"/>
    <w:rsid w:val="00E33DAC"/>
    <w:rsid w:val="00E35069"/>
    <w:rsid w:val="00E3594D"/>
    <w:rsid w:val="00E35BF0"/>
    <w:rsid w:val="00E36F65"/>
    <w:rsid w:val="00E37B84"/>
    <w:rsid w:val="00E40D2C"/>
    <w:rsid w:val="00E413DF"/>
    <w:rsid w:val="00E41678"/>
    <w:rsid w:val="00E4241B"/>
    <w:rsid w:val="00E4269C"/>
    <w:rsid w:val="00E43C86"/>
    <w:rsid w:val="00E447FA"/>
    <w:rsid w:val="00E45108"/>
    <w:rsid w:val="00E4544C"/>
    <w:rsid w:val="00E456DF"/>
    <w:rsid w:val="00E4633C"/>
    <w:rsid w:val="00E46DF0"/>
    <w:rsid w:val="00E500AB"/>
    <w:rsid w:val="00E500F3"/>
    <w:rsid w:val="00E50873"/>
    <w:rsid w:val="00E519E5"/>
    <w:rsid w:val="00E51AE1"/>
    <w:rsid w:val="00E526BD"/>
    <w:rsid w:val="00E54797"/>
    <w:rsid w:val="00E54F77"/>
    <w:rsid w:val="00E54FCA"/>
    <w:rsid w:val="00E56492"/>
    <w:rsid w:val="00E571E0"/>
    <w:rsid w:val="00E57B53"/>
    <w:rsid w:val="00E602E2"/>
    <w:rsid w:val="00E609C4"/>
    <w:rsid w:val="00E6111D"/>
    <w:rsid w:val="00E61183"/>
    <w:rsid w:val="00E61FFA"/>
    <w:rsid w:val="00E62B24"/>
    <w:rsid w:val="00E640DD"/>
    <w:rsid w:val="00E64317"/>
    <w:rsid w:val="00E650C4"/>
    <w:rsid w:val="00E66CA8"/>
    <w:rsid w:val="00E66DDB"/>
    <w:rsid w:val="00E6724A"/>
    <w:rsid w:val="00E672D8"/>
    <w:rsid w:val="00E67941"/>
    <w:rsid w:val="00E67BA3"/>
    <w:rsid w:val="00E7058C"/>
    <w:rsid w:val="00E71C4F"/>
    <w:rsid w:val="00E7206F"/>
    <w:rsid w:val="00E72811"/>
    <w:rsid w:val="00E7289C"/>
    <w:rsid w:val="00E7457C"/>
    <w:rsid w:val="00E74D69"/>
    <w:rsid w:val="00E75D32"/>
    <w:rsid w:val="00E76369"/>
    <w:rsid w:val="00E76A59"/>
    <w:rsid w:val="00E77128"/>
    <w:rsid w:val="00E77193"/>
    <w:rsid w:val="00E77E35"/>
    <w:rsid w:val="00E80E5C"/>
    <w:rsid w:val="00E816F8"/>
    <w:rsid w:val="00E8238F"/>
    <w:rsid w:val="00E8302D"/>
    <w:rsid w:val="00E84FF2"/>
    <w:rsid w:val="00E858E9"/>
    <w:rsid w:val="00E86047"/>
    <w:rsid w:val="00E87BE7"/>
    <w:rsid w:val="00E87DEF"/>
    <w:rsid w:val="00E90184"/>
    <w:rsid w:val="00E9047F"/>
    <w:rsid w:val="00E90941"/>
    <w:rsid w:val="00E930D3"/>
    <w:rsid w:val="00E9354C"/>
    <w:rsid w:val="00E93D4C"/>
    <w:rsid w:val="00E9434C"/>
    <w:rsid w:val="00E948B0"/>
    <w:rsid w:val="00E94DC5"/>
    <w:rsid w:val="00E94E3A"/>
    <w:rsid w:val="00E95214"/>
    <w:rsid w:val="00E95652"/>
    <w:rsid w:val="00E964FE"/>
    <w:rsid w:val="00E965DF"/>
    <w:rsid w:val="00E96ADD"/>
    <w:rsid w:val="00E97DD3"/>
    <w:rsid w:val="00EA002B"/>
    <w:rsid w:val="00EA0114"/>
    <w:rsid w:val="00EA0614"/>
    <w:rsid w:val="00EA1055"/>
    <w:rsid w:val="00EA1180"/>
    <w:rsid w:val="00EA19BA"/>
    <w:rsid w:val="00EA1B8E"/>
    <w:rsid w:val="00EA1C17"/>
    <w:rsid w:val="00EA28DA"/>
    <w:rsid w:val="00EA31FE"/>
    <w:rsid w:val="00EA3C7A"/>
    <w:rsid w:val="00EA5072"/>
    <w:rsid w:val="00EA51B5"/>
    <w:rsid w:val="00EA57A6"/>
    <w:rsid w:val="00EA57B8"/>
    <w:rsid w:val="00EA5B69"/>
    <w:rsid w:val="00EA60F7"/>
    <w:rsid w:val="00EB244A"/>
    <w:rsid w:val="00EB27F2"/>
    <w:rsid w:val="00EB2EA2"/>
    <w:rsid w:val="00EB3441"/>
    <w:rsid w:val="00EB35B2"/>
    <w:rsid w:val="00EB3701"/>
    <w:rsid w:val="00EB4A75"/>
    <w:rsid w:val="00EB4C5A"/>
    <w:rsid w:val="00EB4FD9"/>
    <w:rsid w:val="00EB5A5A"/>
    <w:rsid w:val="00EB5D12"/>
    <w:rsid w:val="00EB7249"/>
    <w:rsid w:val="00EB78E0"/>
    <w:rsid w:val="00EB7AC8"/>
    <w:rsid w:val="00EC0651"/>
    <w:rsid w:val="00EC0AEA"/>
    <w:rsid w:val="00EC0B6E"/>
    <w:rsid w:val="00EC26A0"/>
    <w:rsid w:val="00EC49C2"/>
    <w:rsid w:val="00EC4A1C"/>
    <w:rsid w:val="00EC5457"/>
    <w:rsid w:val="00EC54FB"/>
    <w:rsid w:val="00EC56C4"/>
    <w:rsid w:val="00EC5E7C"/>
    <w:rsid w:val="00EC656F"/>
    <w:rsid w:val="00EC6BB9"/>
    <w:rsid w:val="00EC6DFE"/>
    <w:rsid w:val="00EC78CA"/>
    <w:rsid w:val="00EC7DDA"/>
    <w:rsid w:val="00ED0CBB"/>
    <w:rsid w:val="00ED0FE4"/>
    <w:rsid w:val="00ED10F5"/>
    <w:rsid w:val="00ED225C"/>
    <w:rsid w:val="00ED236E"/>
    <w:rsid w:val="00ED2C1E"/>
    <w:rsid w:val="00ED3545"/>
    <w:rsid w:val="00ED5281"/>
    <w:rsid w:val="00ED571F"/>
    <w:rsid w:val="00ED5D4A"/>
    <w:rsid w:val="00EE099E"/>
    <w:rsid w:val="00EE0AE1"/>
    <w:rsid w:val="00EE0B02"/>
    <w:rsid w:val="00EE1A1A"/>
    <w:rsid w:val="00EE2B3B"/>
    <w:rsid w:val="00EE311F"/>
    <w:rsid w:val="00EE3D98"/>
    <w:rsid w:val="00EE40BC"/>
    <w:rsid w:val="00EE4159"/>
    <w:rsid w:val="00EE474C"/>
    <w:rsid w:val="00EE47AA"/>
    <w:rsid w:val="00EE5B73"/>
    <w:rsid w:val="00EE7B6D"/>
    <w:rsid w:val="00EF0AF5"/>
    <w:rsid w:val="00EF1934"/>
    <w:rsid w:val="00EF19E4"/>
    <w:rsid w:val="00EF2290"/>
    <w:rsid w:val="00EF2E67"/>
    <w:rsid w:val="00EF5907"/>
    <w:rsid w:val="00EF5E53"/>
    <w:rsid w:val="00F00428"/>
    <w:rsid w:val="00F00802"/>
    <w:rsid w:val="00F00952"/>
    <w:rsid w:val="00F00BFF"/>
    <w:rsid w:val="00F02A9C"/>
    <w:rsid w:val="00F030BB"/>
    <w:rsid w:val="00F03416"/>
    <w:rsid w:val="00F03508"/>
    <w:rsid w:val="00F04174"/>
    <w:rsid w:val="00F061C0"/>
    <w:rsid w:val="00F064E4"/>
    <w:rsid w:val="00F068C3"/>
    <w:rsid w:val="00F06B70"/>
    <w:rsid w:val="00F0752A"/>
    <w:rsid w:val="00F101C2"/>
    <w:rsid w:val="00F11253"/>
    <w:rsid w:val="00F112BA"/>
    <w:rsid w:val="00F116BB"/>
    <w:rsid w:val="00F11702"/>
    <w:rsid w:val="00F11814"/>
    <w:rsid w:val="00F11887"/>
    <w:rsid w:val="00F11FA9"/>
    <w:rsid w:val="00F1239C"/>
    <w:rsid w:val="00F128D1"/>
    <w:rsid w:val="00F12BBF"/>
    <w:rsid w:val="00F13385"/>
    <w:rsid w:val="00F134BA"/>
    <w:rsid w:val="00F148DE"/>
    <w:rsid w:val="00F14BDD"/>
    <w:rsid w:val="00F14D87"/>
    <w:rsid w:val="00F16866"/>
    <w:rsid w:val="00F169D0"/>
    <w:rsid w:val="00F17973"/>
    <w:rsid w:val="00F17A00"/>
    <w:rsid w:val="00F20C5B"/>
    <w:rsid w:val="00F20F81"/>
    <w:rsid w:val="00F21564"/>
    <w:rsid w:val="00F219F8"/>
    <w:rsid w:val="00F22C84"/>
    <w:rsid w:val="00F22CDC"/>
    <w:rsid w:val="00F23CF8"/>
    <w:rsid w:val="00F23EF6"/>
    <w:rsid w:val="00F243E3"/>
    <w:rsid w:val="00F247F7"/>
    <w:rsid w:val="00F24B98"/>
    <w:rsid w:val="00F24DB2"/>
    <w:rsid w:val="00F25A37"/>
    <w:rsid w:val="00F25B0F"/>
    <w:rsid w:val="00F25F2B"/>
    <w:rsid w:val="00F26D98"/>
    <w:rsid w:val="00F27624"/>
    <w:rsid w:val="00F306B8"/>
    <w:rsid w:val="00F310CC"/>
    <w:rsid w:val="00F322AC"/>
    <w:rsid w:val="00F32573"/>
    <w:rsid w:val="00F347D1"/>
    <w:rsid w:val="00F349AD"/>
    <w:rsid w:val="00F34C95"/>
    <w:rsid w:val="00F34F02"/>
    <w:rsid w:val="00F35AC4"/>
    <w:rsid w:val="00F35B8B"/>
    <w:rsid w:val="00F36E73"/>
    <w:rsid w:val="00F37023"/>
    <w:rsid w:val="00F37959"/>
    <w:rsid w:val="00F40C94"/>
    <w:rsid w:val="00F4159D"/>
    <w:rsid w:val="00F415A8"/>
    <w:rsid w:val="00F42134"/>
    <w:rsid w:val="00F42259"/>
    <w:rsid w:val="00F430E8"/>
    <w:rsid w:val="00F43E06"/>
    <w:rsid w:val="00F43FE5"/>
    <w:rsid w:val="00F4468C"/>
    <w:rsid w:val="00F4483C"/>
    <w:rsid w:val="00F448D2"/>
    <w:rsid w:val="00F451C4"/>
    <w:rsid w:val="00F45388"/>
    <w:rsid w:val="00F4620E"/>
    <w:rsid w:val="00F4630B"/>
    <w:rsid w:val="00F47B68"/>
    <w:rsid w:val="00F50C52"/>
    <w:rsid w:val="00F51B38"/>
    <w:rsid w:val="00F5245D"/>
    <w:rsid w:val="00F525FB"/>
    <w:rsid w:val="00F53886"/>
    <w:rsid w:val="00F53B9A"/>
    <w:rsid w:val="00F53F7F"/>
    <w:rsid w:val="00F55651"/>
    <w:rsid w:val="00F558BA"/>
    <w:rsid w:val="00F5744E"/>
    <w:rsid w:val="00F5EB81"/>
    <w:rsid w:val="00F617F4"/>
    <w:rsid w:val="00F6196F"/>
    <w:rsid w:val="00F61D0F"/>
    <w:rsid w:val="00F638F7"/>
    <w:rsid w:val="00F63A51"/>
    <w:rsid w:val="00F63CBB"/>
    <w:rsid w:val="00F6489A"/>
    <w:rsid w:val="00F64BA7"/>
    <w:rsid w:val="00F65F07"/>
    <w:rsid w:val="00F66187"/>
    <w:rsid w:val="00F6743A"/>
    <w:rsid w:val="00F700DD"/>
    <w:rsid w:val="00F70890"/>
    <w:rsid w:val="00F7115C"/>
    <w:rsid w:val="00F72145"/>
    <w:rsid w:val="00F72184"/>
    <w:rsid w:val="00F74D46"/>
    <w:rsid w:val="00F75250"/>
    <w:rsid w:val="00F757A7"/>
    <w:rsid w:val="00F80754"/>
    <w:rsid w:val="00F8296A"/>
    <w:rsid w:val="00F83AF3"/>
    <w:rsid w:val="00F83BCE"/>
    <w:rsid w:val="00F83E62"/>
    <w:rsid w:val="00F83EAF"/>
    <w:rsid w:val="00F844BE"/>
    <w:rsid w:val="00F84860"/>
    <w:rsid w:val="00F84F99"/>
    <w:rsid w:val="00F850D2"/>
    <w:rsid w:val="00F851B7"/>
    <w:rsid w:val="00F85528"/>
    <w:rsid w:val="00F85F71"/>
    <w:rsid w:val="00F866CC"/>
    <w:rsid w:val="00F87017"/>
    <w:rsid w:val="00F870B0"/>
    <w:rsid w:val="00F87885"/>
    <w:rsid w:val="00F93C2A"/>
    <w:rsid w:val="00F95C1D"/>
    <w:rsid w:val="00F95F29"/>
    <w:rsid w:val="00F9619D"/>
    <w:rsid w:val="00FA15B7"/>
    <w:rsid w:val="00FA2795"/>
    <w:rsid w:val="00FA2EB8"/>
    <w:rsid w:val="00FA3952"/>
    <w:rsid w:val="00FA47E3"/>
    <w:rsid w:val="00FA4EBA"/>
    <w:rsid w:val="00FA50B7"/>
    <w:rsid w:val="00FA5466"/>
    <w:rsid w:val="00FA6B6D"/>
    <w:rsid w:val="00FB149D"/>
    <w:rsid w:val="00FB2C46"/>
    <w:rsid w:val="00FB2CEC"/>
    <w:rsid w:val="00FB2DA6"/>
    <w:rsid w:val="00FB371D"/>
    <w:rsid w:val="00FB456C"/>
    <w:rsid w:val="00FB486A"/>
    <w:rsid w:val="00FB4E84"/>
    <w:rsid w:val="00FB4FBE"/>
    <w:rsid w:val="00FB5270"/>
    <w:rsid w:val="00FB5659"/>
    <w:rsid w:val="00FB6341"/>
    <w:rsid w:val="00FB67A6"/>
    <w:rsid w:val="00FB69C4"/>
    <w:rsid w:val="00FB700E"/>
    <w:rsid w:val="00FB778D"/>
    <w:rsid w:val="00FB783E"/>
    <w:rsid w:val="00FB7B62"/>
    <w:rsid w:val="00FB7E2F"/>
    <w:rsid w:val="00FB7F62"/>
    <w:rsid w:val="00FC039C"/>
    <w:rsid w:val="00FC258E"/>
    <w:rsid w:val="00FC26EF"/>
    <w:rsid w:val="00FC3B4A"/>
    <w:rsid w:val="00FC4046"/>
    <w:rsid w:val="00FC4675"/>
    <w:rsid w:val="00FC5168"/>
    <w:rsid w:val="00FC6BEA"/>
    <w:rsid w:val="00FC723A"/>
    <w:rsid w:val="00FC7898"/>
    <w:rsid w:val="00FC7C5A"/>
    <w:rsid w:val="00FC7E01"/>
    <w:rsid w:val="00FC7E8B"/>
    <w:rsid w:val="00FC7EA2"/>
    <w:rsid w:val="00FD0E77"/>
    <w:rsid w:val="00FD1471"/>
    <w:rsid w:val="00FD18C4"/>
    <w:rsid w:val="00FD19F8"/>
    <w:rsid w:val="00FD1A80"/>
    <w:rsid w:val="00FD254E"/>
    <w:rsid w:val="00FD33E3"/>
    <w:rsid w:val="00FD39FC"/>
    <w:rsid w:val="00FD40B6"/>
    <w:rsid w:val="00FD4E66"/>
    <w:rsid w:val="00FD4F1D"/>
    <w:rsid w:val="00FD510D"/>
    <w:rsid w:val="00FD67FF"/>
    <w:rsid w:val="00FD6AAB"/>
    <w:rsid w:val="00FD7485"/>
    <w:rsid w:val="00FD7AD0"/>
    <w:rsid w:val="00FE0209"/>
    <w:rsid w:val="00FE0699"/>
    <w:rsid w:val="00FE0863"/>
    <w:rsid w:val="00FE1FB9"/>
    <w:rsid w:val="00FE2F28"/>
    <w:rsid w:val="00FE32DC"/>
    <w:rsid w:val="00FE3581"/>
    <w:rsid w:val="00FE3A20"/>
    <w:rsid w:val="00FE3A84"/>
    <w:rsid w:val="00FE49B0"/>
    <w:rsid w:val="00FE5F79"/>
    <w:rsid w:val="00FE7930"/>
    <w:rsid w:val="00FE7DAD"/>
    <w:rsid w:val="00FE890B"/>
    <w:rsid w:val="00FF1E68"/>
    <w:rsid w:val="00FF2757"/>
    <w:rsid w:val="00FF301A"/>
    <w:rsid w:val="00FF357E"/>
    <w:rsid w:val="00FF4644"/>
    <w:rsid w:val="00FF466F"/>
    <w:rsid w:val="00FF54E7"/>
    <w:rsid w:val="00FF5FE3"/>
    <w:rsid w:val="00FF62C1"/>
    <w:rsid w:val="00FF7A6B"/>
    <w:rsid w:val="010058F3"/>
    <w:rsid w:val="010083DE"/>
    <w:rsid w:val="01012E12"/>
    <w:rsid w:val="01013DA7"/>
    <w:rsid w:val="01018F03"/>
    <w:rsid w:val="0105639C"/>
    <w:rsid w:val="0112FCB6"/>
    <w:rsid w:val="0116DB1C"/>
    <w:rsid w:val="011DB7CA"/>
    <w:rsid w:val="011DE6A5"/>
    <w:rsid w:val="012429BD"/>
    <w:rsid w:val="0124B6A1"/>
    <w:rsid w:val="012A7C0D"/>
    <w:rsid w:val="01365DCE"/>
    <w:rsid w:val="0139C29F"/>
    <w:rsid w:val="014311F4"/>
    <w:rsid w:val="0143C47D"/>
    <w:rsid w:val="014A167E"/>
    <w:rsid w:val="014E3398"/>
    <w:rsid w:val="0152B042"/>
    <w:rsid w:val="015314E8"/>
    <w:rsid w:val="016BEE3C"/>
    <w:rsid w:val="016C089E"/>
    <w:rsid w:val="016CA1D2"/>
    <w:rsid w:val="016CF68C"/>
    <w:rsid w:val="016D376A"/>
    <w:rsid w:val="016DD932"/>
    <w:rsid w:val="017121F9"/>
    <w:rsid w:val="0172FBEE"/>
    <w:rsid w:val="017C80C0"/>
    <w:rsid w:val="01837FE6"/>
    <w:rsid w:val="01883129"/>
    <w:rsid w:val="01895B93"/>
    <w:rsid w:val="01923B6B"/>
    <w:rsid w:val="0193AFE0"/>
    <w:rsid w:val="01989F23"/>
    <w:rsid w:val="01A0E9BA"/>
    <w:rsid w:val="01A9EFA8"/>
    <w:rsid w:val="01B4B0F6"/>
    <w:rsid w:val="01BD6ED0"/>
    <w:rsid w:val="01BEB0E1"/>
    <w:rsid w:val="01C0A5F0"/>
    <w:rsid w:val="01CD028C"/>
    <w:rsid w:val="01CE52C2"/>
    <w:rsid w:val="01D35367"/>
    <w:rsid w:val="01DDF92D"/>
    <w:rsid w:val="01DFADE7"/>
    <w:rsid w:val="01E54513"/>
    <w:rsid w:val="01E560FB"/>
    <w:rsid w:val="01E58F04"/>
    <w:rsid w:val="01E5EEB1"/>
    <w:rsid w:val="01E92A9E"/>
    <w:rsid w:val="01E9B1DD"/>
    <w:rsid w:val="01EB41B9"/>
    <w:rsid w:val="01EC5A72"/>
    <w:rsid w:val="01EF900B"/>
    <w:rsid w:val="01F45F27"/>
    <w:rsid w:val="01F46258"/>
    <w:rsid w:val="01F82F52"/>
    <w:rsid w:val="01FD528E"/>
    <w:rsid w:val="02006F27"/>
    <w:rsid w:val="0208D702"/>
    <w:rsid w:val="020BA029"/>
    <w:rsid w:val="02125B90"/>
    <w:rsid w:val="0212FDFE"/>
    <w:rsid w:val="0216A25D"/>
    <w:rsid w:val="02244AF4"/>
    <w:rsid w:val="022669EF"/>
    <w:rsid w:val="0230D838"/>
    <w:rsid w:val="023DFA4F"/>
    <w:rsid w:val="024B7C46"/>
    <w:rsid w:val="02508365"/>
    <w:rsid w:val="0253DF48"/>
    <w:rsid w:val="0257E741"/>
    <w:rsid w:val="025A6E0B"/>
    <w:rsid w:val="02609F38"/>
    <w:rsid w:val="026B9642"/>
    <w:rsid w:val="027B3EFB"/>
    <w:rsid w:val="028333F4"/>
    <w:rsid w:val="0287A1EC"/>
    <w:rsid w:val="02895492"/>
    <w:rsid w:val="028C5A45"/>
    <w:rsid w:val="0297AEB9"/>
    <w:rsid w:val="02A2551E"/>
    <w:rsid w:val="02A65D07"/>
    <w:rsid w:val="02AEEF49"/>
    <w:rsid w:val="02B20348"/>
    <w:rsid w:val="02BC67A5"/>
    <w:rsid w:val="02BFBDB4"/>
    <w:rsid w:val="02C57BBA"/>
    <w:rsid w:val="02CA1065"/>
    <w:rsid w:val="02CE2A41"/>
    <w:rsid w:val="02CF34EF"/>
    <w:rsid w:val="02D457BE"/>
    <w:rsid w:val="02D62B6B"/>
    <w:rsid w:val="02D74D30"/>
    <w:rsid w:val="02E064C0"/>
    <w:rsid w:val="02EFDC13"/>
    <w:rsid w:val="02F110C3"/>
    <w:rsid w:val="02F5DD2C"/>
    <w:rsid w:val="02F5DD44"/>
    <w:rsid w:val="02F6358D"/>
    <w:rsid w:val="02F8A3D0"/>
    <w:rsid w:val="02FB1C5A"/>
    <w:rsid w:val="0307511C"/>
    <w:rsid w:val="0308EBFA"/>
    <w:rsid w:val="0309AB24"/>
    <w:rsid w:val="0311573E"/>
    <w:rsid w:val="031DBFFA"/>
    <w:rsid w:val="03267AC3"/>
    <w:rsid w:val="0328FDAF"/>
    <w:rsid w:val="032BBC95"/>
    <w:rsid w:val="0331499C"/>
    <w:rsid w:val="0338BD5F"/>
    <w:rsid w:val="033B2574"/>
    <w:rsid w:val="034A15A0"/>
    <w:rsid w:val="034F206E"/>
    <w:rsid w:val="0352443F"/>
    <w:rsid w:val="0352B9EC"/>
    <w:rsid w:val="03585C14"/>
    <w:rsid w:val="0359C7E7"/>
    <w:rsid w:val="035E0633"/>
    <w:rsid w:val="036998E0"/>
    <w:rsid w:val="0371E02D"/>
    <w:rsid w:val="037372E2"/>
    <w:rsid w:val="037B56A7"/>
    <w:rsid w:val="037C2F24"/>
    <w:rsid w:val="0383E847"/>
    <w:rsid w:val="03988A01"/>
    <w:rsid w:val="03AB8079"/>
    <w:rsid w:val="03AFA6BA"/>
    <w:rsid w:val="03AFAB99"/>
    <w:rsid w:val="03B39CF1"/>
    <w:rsid w:val="03BAF7B0"/>
    <w:rsid w:val="03BCAE27"/>
    <w:rsid w:val="03C0F687"/>
    <w:rsid w:val="03C51976"/>
    <w:rsid w:val="03C64489"/>
    <w:rsid w:val="03CA3BB4"/>
    <w:rsid w:val="03D00F2F"/>
    <w:rsid w:val="03E2CAED"/>
    <w:rsid w:val="03E2ED0D"/>
    <w:rsid w:val="03E3712E"/>
    <w:rsid w:val="03E74CA7"/>
    <w:rsid w:val="03F119D5"/>
    <w:rsid w:val="03F3AFD3"/>
    <w:rsid w:val="03F479DB"/>
    <w:rsid w:val="03F6A9C8"/>
    <w:rsid w:val="04038444"/>
    <w:rsid w:val="04045389"/>
    <w:rsid w:val="0407C6C6"/>
    <w:rsid w:val="040E4213"/>
    <w:rsid w:val="040F4793"/>
    <w:rsid w:val="040FEDCE"/>
    <w:rsid w:val="0414D0BE"/>
    <w:rsid w:val="04194619"/>
    <w:rsid w:val="041ABF6D"/>
    <w:rsid w:val="041EA712"/>
    <w:rsid w:val="0425A34F"/>
    <w:rsid w:val="0429DFCA"/>
    <w:rsid w:val="042D4984"/>
    <w:rsid w:val="042FEEB5"/>
    <w:rsid w:val="04392A2B"/>
    <w:rsid w:val="043B4EAD"/>
    <w:rsid w:val="043BAD50"/>
    <w:rsid w:val="0441312E"/>
    <w:rsid w:val="04482005"/>
    <w:rsid w:val="044BFDDF"/>
    <w:rsid w:val="044C43EA"/>
    <w:rsid w:val="044D1A73"/>
    <w:rsid w:val="044F78C9"/>
    <w:rsid w:val="04514908"/>
    <w:rsid w:val="04535928"/>
    <w:rsid w:val="045366B9"/>
    <w:rsid w:val="0454948A"/>
    <w:rsid w:val="045843AF"/>
    <w:rsid w:val="045FFEFB"/>
    <w:rsid w:val="04604958"/>
    <w:rsid w:val="0460E626"/>
    <w:rsid w:val="046B167B"/>
    <w:rsid w:val="046FC867"/>
    <w:rsid w:val="047404C4"/>
    <w:rsid w:val="04779837"/>
    <w:rsid w:val="0478B4DF"/>
    <w:rsid w:val="047BA400"/>
    <w:rsid w:val="04830E11"/>
    <w:rsid w:val="04860B3A"/>
    <w:rsid w:val="048E6B0D"/>
    <w:rsid w:val="04910F9B"/>
    <w:rsid w:val="0497F882"/>
    <w:rsid w:val="049A7642"/>
    <w:rsid w:val="049DC54A"/>
    <w:rsid w:val="04A32528"/>
    <w:rsid w:val="04B77119"/>
    <w:rsid w:val="04B7D1FA"/>
    <w:rsid w:val="04BC2105"/>
    <w:rsid w:val="04BFA736"/>
    <w:rsid w:val="04C2515A"/>
    <w:rsid w:val="04C502DD"/>
    <w:rsid w:val="04C6011D"/>
    <w:rsid w:val="04CD69D0"/>
    <w:rsid w:val="04CFD25C"/>
    <w:rsid w:val="04D82945"/>
    <w:rsid w:val="04DC86DB"/>
    <w:rsid w:val="04DF8B0A"/>
    <w:rsid w:val="04E0DF9B"/>
    <w:rsid w:val="04E38DBC"/>
    <w:rsid w:val="04E62F08"/>
    <w:rsid w:val="04EAC980"/>
    <w:rsid w:val="04EBE57B"/>
    <w:rsid w:val="04ED6540"/>
    <w:rsid w:val="04F24A8C"/>
    <w:rsid w:val="04F4132E"/>
    <w:rsid w:val="04F60608"/>
    <w:rsid w:val="04F82C3F"/>
    <w:rsid w:val="04F9308E"/>
    <w:rsid w:val="04FAEF47"/>
    <w:rsid w:val="04FC6DF3"/>
    <w:rsid w:val="0507F78A"/>
    <w:rsid w:val="0508A234"/>
    <w:rsid w:val="050B3D5E"/>
    <w:rsid w:val="050B536F"/>
    <w:rsid w:val="05160CD1"/>
    <w:rsid w:val="051F1683"/>
    <w:rsid w:val="0520CBB2"/>
    <w:rsid w:val="05215FD7"/>
    <w:rsid w:val="05279433"/>
    <w:rsid w:val="052C387A"/>
    <w:rsid w:val="052E3B25"/>
    <w:rsid w:val="0532D1C5"/>
    <w:rsid w:val="05374349"/>
    <w:rsid w:val="053E4AB4"/>
    <w:rsid w:val="05405DC3"/>
    <w:rsid w:val="0544C052"/>
    <w:rsid w:val="05454FD3"/>
    <w:rsid w:val="054F5D7B"/>
    <w:rsid w:val="054FF757"/>
    <w:rsid w:val="0557AD0A"/>
    <w:rsid w:val="055C8BA8"/>
    <w:rsid w:val="0560EB34"/>
    <w:rsid w:val="0561ACAD"/>
    <w:rsid w:val="0562950D"/>
    <w:rsid w:val="056675D9"/>
    <w:rsid w:val="0569E1D4"/>
    <w:rsid w:val="056A1435"/>
    <w:rsid w:val="056ADE9C"/>
    <w:rsid w:val="056C009D"/>
    <w:rsid w:val="05760C9B"/>
    <w:rsid w:val="057801CB"/>
    <w:rsid w:val="0579C34B"/>
    <w:rsid w:val="057D8BC3"/>
    <w:rsid w:val="05855896"/>
    <w:rsid w:val="0586F11E"/>
    <w:rsid w:val="0587C2F6"/>
    <w:rsid w:val="058A33CB"/>
    <w:rsid w:val="058B0A8E"/>
    <w:rsid w:val="058D4ACD"/>
    <w:rsid w:val="0591DD44"/>
    <w:rsid w:val="0594D0E6"/>
    <w:rsid w:val="059DA60E"/>
    <w:rsid w:val="059E5223"/>
    <w:rsid w:val="05A682F7"/>
    <w:rsid w:val="05B0A11F"/>
    <w:rsid w:val="05B0C96A"/>
    <w:rsid w:val="05B24A85"/>
    <w:rsid w:val="05B2EB6C"/>
    <w:rsid w:val="05B368BC"/>
    <w:rsid w:val="05B5BD49"/>
    <w:rsid w:val="05BA7773"/>
    <w:rsid w:val="05BDAC8E"/>
    <w:rsid w:val="05C1C93C"/>
    <w:rsid w:val="05C4FFBF"/>
    <w:rsid w:val="05D1FA2E"/>
    <w:rsid w:val="05DCBECC"/>
    <w:rsid w:val="05E5F361"/>
    <w:rsid w:val="05F60679"/>
    <w:rsid w:val="05F71DA6"/>
    <w:rsid w:val="0606915F"/>
    <w:rsid w:val="060C811D"/>
    <w:rsid w:val="060EC5BF"/>
    <w:rsid w:val="061297C2"/>
    <w:rsid w:val="06145591"/>
    <w:rsid w:val="0618222F"/>
    <w:rsid w:val="0619E467"/>
    <w:rsid w:val="061D40ED"/>
    <w:rsid w:val="061E80B7"/>
    <w:rsid w:val="06210B71"/>
    <w:rsid w:val="062F0378"/>
    <w:rsid w:val="063771CB"/>
    <w:rsid w:val="0639FA15"/>
    <w:rsid w:val="063C4813"/>
    <w:rsid w:val="063DB461"/>
    <w:rsid w:val="063EE060"/>
    <w:rsid w:val="0644910B"/>
    <w:rsid w:val="064C4013"/>
    <w:rsid w:val="064E4C7B"/>
    <w:rsid w:val="064F44B6"/>
    <w:rsid w:val="064FFE18"/>
    <w:rsid w:val="06504122"/>
    <w:rsid w:val="0652000C"/>
    <w:rsid w:val="0654A850"/>
    <w:rsid w:val="06558FC8"/>
    <w:rsid w:val="0656B502"/>
    <w:rsid w:val="06584659"/>
    <w:rsid w:val="0659B5FF"/>
    <w:rsid w:val="065F7B44"/>
    <w:rsid w:val="0661D17E"/>
    <w:rsid w:val="066A7267"/>
    <w:rsid w:val="066D0EA3"/>
    <w:rsid w:val="067355A1"/>
    <w:rsid w:val="067380CF"/>
    <w:rsid w:val="0676BB32"/>
    <w:rsid w:val="06784D23"/>
    <w:rsid w:val="0678853F"/>
    <w:rsid w:val="067B4282"/>
    <w:rsid w:val="067F5E1D"/>
    <w:rsid w:val="068406B2"/>
    <w:rsid w:val="06857B14"/>
    <w:rsid w:val="06861497"/>
    <w:rsid w:val="068935A1"/>
    <w:rsid w:val="0692A588"/>
    <w:rsid w:val="06958830"/>
    <w:rsid w:val="069922AD"/>
    <w:rsid w:val="06A3C84E"/>
    <w:rsid w:val="06A56530"/>
    <w:rsid w:val="06AACB84"/>
    <w:rsid w:val="06AE2460"/>
    <w:rsid w:val="06C2A85E"/>
    <w:rsid w:val="06D3E2FE"/>
    <w:rsid w:val="06D97986"/>
    <w:rsid w:val="06DB30FD"/>
    <w:rsid w:val="06E5B7D6"/>
    <w:rsid w:val="06E99C5C"/>
    <w:rsid w:val="06F09232"/>
    <w:rsid w:val="06F14803"/>
    <w:rsid w:val="06F2954E"/>
    <w:rsid w:val="06FA01C7"/>
    <w:rsid w:val="06FAAF2B"/>
    <w:rsid w:val="06FE03C9"/>
    <w:rsid w:val="0709058D"/>
    <w:rsid w:val="070F35BF"/>
    <w:rsid w:val="07105CA4"/>
    <w:rsid w:val="07169C19"/>
    <w:rsid w:val="07195E46"/>
    <w:rsid w:val="0726DAEF"/>
    <w:rsid w:val="07291B2E"/>
    <w:rsid w:val="073BEE9B"/>
    <w:rsid w:val="073FF4C1"/>
    <w:rsid w:val="074C4F91"/>
    <w:rsid w:val="074E1AE6"/>
    <w:rsid w:val="074F60CB"/>
    <w:rsid w:val="075D1E19"/>
    <w:rsid w:val="075DC7CD"/>
    <w:rsid w:val="076372BE"/>
    <w:rsid w:val="076C5242"/>
    <w:rsid w:val="076D4960"/>
    <w:rsid w:val="07706C2D"/>
    <w:rsid w:val="07780910"/>
    <w:rsid w:val="07795824"/>
    <w:rsid w:val="077F849C"/>
    <w:rsid w:val="07824DF6"/>
    <w:rsid w:val="07853B4C"/>
    <w:rsid w:val="0785FE6B"/>
    <w:rsid w:val="0789C764"/>
    <w:rsid w:val="078A7546"/>
    <w:rsid w:val="078ACB0E"/>
    <w:rsid w:val="078B5E61"/>
    <w:rsid w:val="078D4B6D"/>
    <w:rsid w:val="0796B92B"/>
    <w:rsid w:val="079D9828"/>
    <w:rsid w:val="07A65CC8"/>
    <w:rsid w:val="07A7E0FB"/>
    <w:rsid w:val="07AB9841"/>
    <w:rsid w:val="07AC5A29"/>
    <w:rsid w:val="07AEA161"/>
    <w:rsid w:val="07B4EBEB"/>
    <w:rsid w:val="07B572E1"/>
    <w:rsid w:val="07B979DB"/>
    <w:rsid w:val="07C5F835"/>
    <w:rsid w:val="07C74F9C"/>
    <w:rsid w:val="07C96325"/>
    <w:rsid w:val="07CAB590"/>
    <w:rsid w:val="07CE9980"/>
    <w:rsid w:val="07D2A0B8"/>
    <w:rsid w:val="07D4A12D"/>
    <w:rsid w:val="07D51249"/>
    <w:rsid w:val="07D5D113"/>
    <w:rsid w:val="07D5FE57"/>
    <w:rsid w:val="07D6EE2C"/>
    <w:rsid w:val="07DB5D83"/>
    <w:rsid w:val="07DC6501"/>
    <w:rsid w:val="07E45132"/>
    <w:rsid w:val="07ECFFA0"/>
    <w:rsid w:val="07ED8359"/>
    <w:rsid w:val="07F0019F"/>
    <w:rsid w:val="07F93DC7"/>
    <w:rsid w:val="07FA74C9"/>
    <w:rsid w:val="07FA9ADF"/>
    <w:rsid w:val="07FF1A9D"/>
    <w:rsid w:val="07FF7AEC"/>
    <w:rsid w:val="0805069F"/>
    <w:rsid w:val="0808A6CA"/>
    <w:rsid w:val="080936F8"/>
    <w:rsid w:val="080C2A5D"/>
    <w:rsid w:val="08102B3E"/>
    <w:rsid w:val="0811CEFF"/>
    <w:rsid w:val="08141D84"/>
    <w:rsid w:val="08197745"/>
    <w:rsid w:val="081ACEAC"/>
    <w:rsid w:val="081DC361"/>
    <w:rsid w:val="08233B3E"/>
    <w:rsid w:val="0825D7D0"/>
    <w:rsid w:val="08270996"/>
    <w:rsid w:val="0827BB8B"/>
    <w:rsid w:val="0828B976"/>
    <w:rsid w:val="082BA108"/>
    <w:rsid w:val="082ED880"/>
    <w:rsid w:val="082F2681"/>
    <w:rsid w:val="083F5EB5"/>
    <w:rsid w:val="0841B27E"/>
    <w:rsid w:val="0843B6B3"/>
    <w:rsid w:val="0843EDEC"/>
    <w:rsid w:val="08466CE7"/>
    <w:rsid w:val="084DED51"/>
    <w:rsid w:val="084E4136"/>
    <w:rsid w:val="0851985A"/>
    <w:rsid w:val="085ADA2C"/>
    <w:rsid w:val="085CA1A0"/>
    <w:rsid w:val="085CE20E"/>
    <w:rsid w:val="0862216F"/>
    <w:rsid w:val="0865DBE7"/>
    <w:rsid w:val="0876E7A6"/>
    <w:rsid w:val="0880ADBE"/>
    <w:rsid w:val="088437AB"/>
    <w:rsid w:val="08882501"/>
    <w:rsid w:val="0889B9D5"/>
    <w:rsid w:val="088EC0F1"/>
    <w:rsid w:val="08A0D33C"/>
    <w:rsid w:val="08A0E2E4"/>
    <w:rsid w:val="08AA3146"/>
    <w:rsid w:val="08AA4A8D"/>
    <w:rsid w:val="08AA8F91"/>
    <w:rsid w:val="08AF22A3"/>
    <w:rsid w:val="08B3A505"/>
    <w:rsid w:val="08B7A8F7"/>
    <w:rsid w:val="08B8DBE7"/>
    <w:rsid w:val="08BDF736"/>
    <w:rsid w:val="08C03199"/>
    <w:rsid w:val="08C2AB50"/>
    <w:rsid w:val="08D14182"/>
    <w:rsid w:val="08D5F2E5"/>
    <w:rsid w:val="08E10C32"/>
    <w:rsid w:val="08E2CDF3"/>
    <w:rsid w:val="08E8516C"/>
    <w:rsid w:val="08EC837C"/>
    <w:rsid w:val="08EDCB87"/>
    <w:rsid w:val="08EF681C"/>
    <w:rsid w:val="08F04B5F"/>
    <w:rsid w:val="08F1F412"/>
    <w:rsid w:val="08F8E2C6"/>
    <w:rsid w:val="09157B6C"/>
    <w:rsid w:val="091744A6"/>
    <w:rsid w:val="092FC384"/>
    <w:rsid w:val="0930112E"/>
    <w:rsid w:val="09332487"/>
    <w:rsid w:val="0939F22E"/>
    <w:rsid w:val="093B914C"/>
    <w:rsid w:val="0945594B"/>
    <w:rsid w:val="0945CC00"/>
    <w:rsid w:val="094A539A"/>
    <w:rsid w:val="094C8895"/>
    <w:rsid w:val="094EBCF7"/>
    <w:rsid w:val="0953E04A"/>
    <w:rsid w:val="0959457D"/>
    <w:rsid w:val="095F3C8C"/>
    <w:rsid w:val="0968F327"/>
    <w:rsid w:val="096CE56B"/>
    <w:rsid w:val="096D7E59"/>
    <w:rsid w:val="09704188"/>
    <w:rsid w:val="0973A5E7"/>
    <w:rsid w:val="09783562"/>
    <w:rsid w:val="097D7830"/>
    <w:rsid w:val="09826CFB"/>
    <w:rsid w:val="0986B677"/>
    <w:rsid w:val="098953BA"/>
    <w:rsid w:val="0995EA91"/>
    <w:rsid w:val="09986D32"/>
    <w:rsid w:val="099E309B"/>
    <w:rsid w:val="09AAF28D"/>
    <w:rsid w:val="09AC35BA"/>
    <w:rsid w:val="09ACAADB"/>
    <w:rsid w:val="09AE5BF4"/>
    <w:rsid w:val="09B15A9B"/>
    <w:rsid w:val="09B1C566"/>
    <w:rsid w:val="09B66987"/>
    <w:rsid w:val="09BA931D"/>
    <w:rsid w:val="09C0D663"/>
    <w:rsid w:val="09C1A831"/>
    <w:rsid w:val="09D5E40A"/>
    <w:rsid w:val="09D722E6"/>
    <w:rsid w:val="09E770C1"/>
    <w:rsid w:val="09E9FAED"/>
    <w:rsid w:val="09EFF321"/>
    <w:rsid w:val="09F473AA"/>
    <w:rsid w:val="0A004C16"/>
    <w:rsid w:val="0A0AF1EA"/>
    <w:rsid w:val="0A0C0C63"/>
    <w:rsid w:val="0A0DC112"/>
    <w:rsid w:val="0A0DF077"/>
    <w:rsid w:val="0A1259EB"/>
    <w:rsid w:val="0A168CB2"/>
    <w:rsid w:val="0A18DCED"/>
    <w:rsid w:val="0A1E2BBE"/>
    <w:rsid w:val="0A206EB6"/>
    <w:rsid w:val="0A22DE75"/>
    <w:rsid w:val="0A3676CD"/>
    <w:rsid w:val="0A373F36"/>
    <w:rsid w:val="0A408A0A"/>
    <w:rsid w:val="0A42486E"/>
    <w:rsid w:val="0A4410F6"/>
    <w:rsid w:val="0A474C61"/>
    <w:rsid w:val="0A4CEBB7"/>
    <w:rsid w:val="0A4F90CC"/>
    <w:rsid w:val="0A532DAD"/>
    <w:rsid w:val="0A537F28"/>
    <w:rsid w:val="0A54AC48"/>
    <w:rsid w:val="0A5D5E76"/>
    <w:rsid w:val="0A5DB314"/>
    <w:rsid w:val="0A61907E"/>
    <w:rsid w:val="0A622DA3"/>
    <w:rsid w:val="0A69B55B"/>
    <w:rsid w:val="0A7122B5"/>
    <w:rsid w:val="0A723DA1"/>
    <w:rsid w:val="0A724C90"/>
    <w:rsid w:val="0A72E6C6"/>
    <w:rsid w:val="0A769EB7"/>
    <w:rsid w:val="0A771E78"/>
    <w:rsid w:val="0A820EE0"/>
    <w:rsid w:val="0A8320C2"/>
    <w:rsid w:val="0A86C40D"/>
    <w:rsid w:val="0A891353"/>
    <w:rsid w:val="0A8ACAF3"/>
    <w:rsid w:val="0A9D6475"/>
    <w:rsid w:val="0AA7045C"/>
    <w:rsid w:val="0AAE3587"/>
    <w:rsid w:val="0AB00102"/>
    <w:rsid w:val="0AB0A7D5"/>
    <w:rsid w:val="0AB3195A"/>
    <w:rsid w:val="0ABDB2E6"/>
    <w:rsid w:val="0ABDB80F"/>
    <w:rsid w:val="0ABF09D2"/>
    <w:rsid w:val="0ABF191F"/>
    <w:rsid w:val="0ACA7AF6"/>
    <w:rsid w:val="0ACEA5C4"/>
    <w:rsid w:val="0AD3C880"/>
    <w:rsid w:val="0AD7F925"/>
    <w:rsid w:val="0ADD40E7"/>
    <w:rsid w:val="0AE12B90"/>
    <w:rsid w:val="0AE705B7"/>
    <w:rsid w:val="0AEC5F97"/>
    <w:rsid w:val="0AF76CBB"/>
    <w:rsid w:val="0B025652"/>
    <w:rsid w:val="0B048F54"/>
    <w:rsid w:val="0B057FF7"/>
    <w:rsid w:val="0B0D3EE5"/>
    <w:rsid w:val="0B1B9CB6"/>
    <w:rsid w:val="0B1D95F4"/>
    <w:rsid w:val="0B1E5B59"/>
    <w:rsid w:val="0B1F40CE"/>
    <w:rsid w:val="0B20B9B0"/>
    <w:rsid w:val="0B2AF31E"/>
    <w:rsid w:val="0B2DB71E"/>
    <w:rsid w:val="0B30D073"/>
    <w:rsid w:val="0B312D90"/>
    <w:rsid w:val="0B4143AB"/>
    <w:rsid w:val="0B415A42"/>
    <w:rsid w:val="0B4441EB"/>
    <w:rsid w:val="0B452E02"/>
    <w:rsid w:val="0B4C9D20"/>
    <w:rsid w:val="0B4CFCD0"/>
    <w:rsid w:val="0B4E9AA0"/>
    <w:rsid w:val="0B5E3408"/>
    <w:rsid w:val="0B641B62"/>
    <w:rsid w:val="0B684668"/>
    <w:rsid w:val="0B6A2C2F"/>
    <w:rsid w:val="0B6AF1DF"/>
    <w:rsid w:val="0B6D11DB"/>
    <w:rsid w:val="0B6EA2DC"/>
    <w:rsid w:val="0B7495D2"/>
    <w:rsid w:val="0B781E6D"/>
    <w:rsid w:val="0B78D653"/>
    <w:rsid w:val="0B78EFB0"/>
    <w:rsid w:val="0B8A49FE"/>
    <w:rsid w:val="0B8C5696"/>
    <w:rsid w:val="0B905D2F"/>
    <w:rsid w:val="0B96D7EA"/>
    <w:rsid w:val="0B96DC9A"/>
    <w:rsid w:val="0B9C19C4"/>
    <w:rsid w:val="0B9F6E24"/>
    <w:rsid w:val="0BAE2415"/>
    <w:rsid w:val="0BB119D1"/>
    <w:rsid w:val="0BB5E05C"/>
    <w:rsid w:val="0BBF2804"/>
    <w:rsid w:val="0BC22FC6"/>
    <w:rsid w:val="0BC7BA65"/>
    <w:rsid w:val="0BC907F6"/>
    <w:rsid w:val="0BD01532"/>
    <w:rsid w:val="0BD09319"/>
    <w:rsid w:val="0BD85E00"/>
    <w:rsid w:val="0BD9D6A0"/>
    <w:rsid w:val="0BE0B191"/>
    <w:rsid w:val="0BE5CC5E"/>
    <w:rsid w:val="0BE6453F"/>
    <w:rsid w:val="0BE7CEC5"/>
    <w:rsid w:val="0BE8EED0"/>
    <w:rsid w:val="0BF07CA9"/>
    <w:rsid w:val="0BF6EC00"/>
    <w:rsid w:val="0BF9AC55"/>
    <w:rsid w:val="0BFA4C12"/>
    <w:rsid w:val="0BFC41BE"/>
    <w:rsid w:val="0C113C58"/>
    <w:rsid w:val="0C159C7C"/>
    <w:rsid w:val="0C1D420E"/>
    <w:rsid w:val="0C23430A"/>
    <w:rsid w:val="0C241D1D"/>
    <w:rsid w:val="0C268DA0"/>
    <w:rsid w:val="0C2760C7"/>
    <w:rsid w:val="0C2AF9C7"/>
    <w:rsid w:val="0C323D84"/>
    <w:rsid w:val="0C34ACCE"/>
    <w:rsid w:val="0C39194C"/>
    <w:rsid w:val="0C3DD36A"/>
    <w:rsid w:val="0C3E4BF5"/>
    <w:rsid w:val="0C421D61"/>
    <w:rsid w:val="0C4D6D08"/>
    <w:rsid w:val="0C4E3B5F"/>
    <w:rsid w:val="0C51665B"/>
    <w:rsid w:val="0C51DF1C"/>
    <w:rsid w:val="0C59962A"/>
    <w:rsid w:val="0C6199BD"/>
    <w:rsid w:val="0C62CB9C"/>
    <w:rsid w:val="0C632C1C"/>
    <w:rsid w:val="0C701FC6"/>
    <w:rsid w:val="0C706264"/>
    <w:rsid w:val="0C70F2FB"/>
    <w:rsid w:val="0C7712FF"/>
    <w:rsid w:val="0C7AF827"/>
    <w:rsid w:val="0C7DB87E"/>
    <w:rsid w:val="0C87F936"/>
    <w:rsid w:val="0C899AEE"/>
    <w:rsid w:val="0C8F8F72"/>
    <w:rsid w:val="0C9BCD50"/>
    <w:rsid w:val="0C9FDD22"/>
    <w:rsid w:val="0CA1203B"/>
    <w:rsid w:val="0CADAFA4"/>
    <w:rsid w:val="0CAF43A0"/>
    <w:rsid w:val="0CAFD624"/>
    <w:rsid w:val="0CB1B9D4"/>
    <w:rsid w:val="0CB23649"/>
    <w:rsid w:val="0CB7EAA5"/>
    <w:rsid w:val="0CC22E95"/>
    <w:rsid w:val="0CC3BA13"/>
    <w:rsid w:val="0CC60027"/>
    <w:rsid w:val="0CE620F0"/>
    <w:rsid w:val="0CE6F1E8"/>
    <w:rsid w:val="0CF5D892"/>
    <w:rsid w:val="0CFA31B3"/>
    <w:rsid w:val="0CFDB04C"/>
    <w:rsid w:val="0D023845"/>
    <w:rsid w:val="0D12751B"/>
    <w:rsid w:val="0D1D7907"/>
    <w:rsid w:val="0D20E29F"/>
    <w:rsid w:val="0D261A5F"/>
    <w:rsid w:val="0D28424F"/>
    <w:rsid w:val="0D2A139F"/>
    <w:rsid w:val="0D2DF041"/>
    <w:rsid w:val="0D2F8062"/>
    <w:rsid w:val="0D2FD089"/>
    <w:rsid w:val="0D31B812"/>
    <w:rsid w:val="0D3757BD"/>
    <w:rsid w:val="0D3CC419"/>
    <w:rsid w:val="0D3E7B13"/>
    <w:rsid w:val="0D3F6C47"/>
    <w:rsid w:val="0D419026"/>
    <w:rsid w:val="0D424947"/>
    <w:rsid w:val="0D46CB0E"/>
    <w:rsid w:val="0D481FFA"/>
    <w:rsid w:val="0D4E5BE8"/>
    <w:rsid w:val="0D5169B6"/>
    <w:rsid w:val="0D5814A4"/>
    <w:rsid w:val="0D5A7F37"/>
    <w:rsid w:val="0D5EEB49"/>
    <w:rsid w:val="0D684575"/>
    <w:rsid w:val="0D6A1D52"/>
    <w:rsid w:val="0D6EDFF8"/>
    <w:rsid w:val="0D70B2E3"/>
    <w:rsid w:val="0D7270BE"/>
    <w:rsid w:val="0D75A30A"/>
    <w:rsid w:val="0D77709D"/>
    <w:rsid w:val="0D77FBB1"/>
    <w:rsid w:val="0D800F63"/>
    <w:rsid w:val="0D859921"/>
    <w:rsid w:val="0D87318E"/>
    <w:rsid w:val="0D88C089"/>
    <w:rsid w:val="0D895B64"/>
    <w:rsid w:val="0D8E5B73"/>
    <w:rsid w:val="0D8F7420"/>
    <w:rsid w:val="0D985CB2"/>
    <w:rsid w:val="0D9F3B4E"/>
    <w:rsid w:val="0DA36F8A"/>
    <w:rsid w:val="0DA880D5"/>
    <w:rsid w:val="0DB2332D"/>
    <w:rsid w:val="0DB2399D"/>
    <w:rsid w:val="0DB24F57"/>
    <w:rsid w:val="0DB2ACF4"/>
    <w:rsid w:val="0DB4D3DC"/>
    <w:rsid w:val="0DBF95B5"/>
    <w:rsid w:val="0DC654F3"/>
    <w:rsid w:val="0DD30FB7"/>
    <w:rsid w:val="0DD47B38"/>
    <w:rsid w:val="0DD489CF"/>
    <w:rsid w:val="0DE38FEB"/>
    <w:rsid w:val="0DE8F33B"/>
    <w:rsid w:val="0DE975C4"/>
    <w:rsid w:val="0DEB553A"/>
    <w:rsid w:val="0DF05E2C"/>
    <w:rsid w:val="0DF36B98"/>
    <w:rsid w:val="0DF857C8"/>
    <w:rsid w:val="0DFA1CF5"/>
    <w:rsid w:val="0DFAE3F2"/>
    <w:rsid w:val="0DFC775D"/>
    <w:rsid w:val="0DFEA12D"/>
    <w:rsid w:val="0DFF4DB4"/>
    <w:rsid w:val="0E00137A"/>
    <w:rsid w:val="0E00B32E"/>
    <w:rsid w:val="0E04838B"/>
    <w:rsid w:val="0E07D8F2"/>
    <w:rsid w:val="0E0AC92B"/>
    <w:rsid w:val="0E0DD74A"/>
    <w:rsid w:val="0E152B3A"/>
    <w:rsid w:val="0E1A1414"/>
    <w:rsid w:val="0E1C9502"/>
    <w:rsid w:val="0E22E389"/>
    <w:rsid w:val="0E29F164"/>
    <w:rsid w:val="0E2F19D7"/>
    <w:rsid w:val="0E38A0A0"/>
    <w:rsid w:val="0E4606AC"/>
    <w:rsid w:val="0E498005"/>
    <w:rsid w:val="0E498295"/>
    <w:rsid w:val="0E4C46BA"/>
    <w:rsid w:val="0E517A56"/>
    <w:rsid w:val="0E52DD03"/>
    <w:rsid w:val="0E5CC1AB"/>
    <w:rsid w:val="0E602C4A"/>
    <w:rsid w:val="0E621FEE"/>
    <w:rsid w:val="0E645045"/>
    <w:rsid w:val="0E6459B2"/>
    <w:rsid w:val="0E648FFD"/>
    <w:rsid w:val="0E672F07"/>
    <w:rsid w:val="0E6B77EF"/>
    <w:rsid w:val="0E6CD10B"/>
    <w:rsid w:val="0E710B5A"/>
    <w:rsid w:val="0E7AD8B8"/>
    <w:rsid w:val="0E7DD57F"/>
    <w:rsid w:val="0E843DE2"/>
    <w:rsid w:val="0E89BA9D"/>
    <w:rsid w:val="0E8A8956"/>
    <w:rsid w:val="0E8BFBE4"/>
    <w:rsid w:val="0E8EB787"/>
    <w:rsid w:val="0E925D88"/>
    <w:rsid w:val="0E990E62"/>
    <w:rsid w:val="0E997682"/>
    <w:rsid w:val="0E9A0516"/>
    <w:rsid w:val="0EA3A3DF"/>
    <w:rsid w:val="0EA56152"/>
    <w:rsid w:val="0EA594A8"/>
    <w:rsid w:val="0EA596EE"/>
    <w:rsid w:val="0EA67689"/>
    <w:rsid w:val="0EAADA16"/>
    <w:rsid w:val="0EB94C4B"/>
    <w:rsid w:val="0EC1EAC0"/>
    <w:rsid w:val="0EC468D9"/>
    <w:rsid w:val="0EDA1A56"/>
    <w:rsid w:val="0EDC27F2"/>
    <w:rsid w:val="0EDEBFE2"/>
    <w:rsid w:val="0EE7008C"/>
    <w:rsid w:val="0EF0CA8A"/>
    <w:rsid w:val="0EF1D86E"/>
    <w:rsid w:val="0EF387BF"/>
    <w:rsid w:val="0EF4CE4F"/>
    <w:rsid w:val="0EF857AB"/>
    <w:rsid w:val="0EFE26D5"/>
    <w:rsid w:val="0F09CCCB"/>
    <w:rsid w:val="0F0D7B08"/>
    <w:rsid w:val="0F10285B"/>
    <w:rsid w:val="0F123E78"/>
    <w:rsid w:val="0F12F38D"/>
    <w:rsid w:val="0F14DBFF"/>
    <w:rsid w:val="0F150851"/>
    <w:rsid w:val="0F168A42"/>
    <w:rsid w:val="0F17962D"/>
    <w:rsid w:val="0F1961B9"/>
    <w:rsid w:val="0F1F6DB8"/>
    <w:rsid w:val="0F27865D"/>
    <w:rsid w:val="0F2DFFF7"/>
    <w:rsid w:val="0F2FCF0C"/>
    <w:rsid w:val="0F31ECD4"/>
    <w:rsid w:val="0F3277C5"/>
    <w:rsid w:val="0F330259"/>
    <w:rsid w:val="0F37EF12"/>
    <w:rsid w:val="0F389930"/>
    <w:rsid w:val="0F42E95F"/>
    <w:rsid w:val="0F477BBE"/>
    <w:rsid w:val="0F4B14A3"/>
    <w:rsid w:val="0F538E1B"/>
    <w:rsid w:val="0F5421C6"/>
    <w:rsid w:val="0F5E7408"/>
    <w:rsid w:val="0F5F06D0"/>
    <w:rsid w:val="0F5FFDA6"/>
    <w:rsid w:val="0F604EBA"/>
    <w:rsid w:val="0F625FBB"/>
    <w:rsid w:val="0F658F07"/>
    <w:rsid w:val="0F68B432"/>
    <w:rsid w:val="0F6C456B"/>
    <w:rsid w:val="0F71DCF7"/>
    <w:rsid w:val="0F7516D3"/>
    <w:rsid w:val="0F77372B"/>
    <w:rsid w:val="0F7F3B2A"/>
    <w:rsid w:val="0F800069"/>
    <w:rsid w:val="0F8119D0"/>
    <w:rsid w:val="0F87C408"/>
    <w:rsid w:val="0F8A309A"/>
    <w:rsid w:val="0F8BB7BC"/>
    <w:rsid w:val="0F8BEBBE"/>
    <w:rsid w:val="0F932FE0"/>
    <w:rsid w:val="0F93D025"/>
    <w:rsid w:val="0F95FD3B"/>
    <w:rsid w:val="0F99FFE8"/>
    <w:rsid w:val="0F9C4C82"/>
    <w:rsid w:val="0F9FEC45"/>
    <w:rsid w:val="0F9FF72A"/>
    <w:rsid w:val="0FA07246"/>
    <w:rsid w:val="0FA3302C"/>
    <w:rsid w:val="0FAA638F"/>
    <w:rsid w:val="0FAF7DF1"/>
    <w:rsid w:val="0FB136C5"/>
    <w:rsid w:val="0FB393EC"/>
    <w:rsid w:val="0FB726D8"/>
    <w:rsid w:val="0FB73E2D"/>
    <w:rsid w:val="0FBBF36B"/>
    <w:rsid w:val="0FCC2809"/>
    <w:rsid w:val="0FD11D99"/>
    <w:rsid w:val="0FD4750A"/>
    <w:rsid w:val="0FDA36C7"/>
    <w:rsid w:val="0FE15FE7"/>
    <w:rsid w:val="0FE339E8"/>
    <w:rsid w:val="0FE8EE8F"/>
    <w:rsid w:val="0FE9D70B"/>
    <w:rsid w:val="0FEDC2DE"/>
    <w:rsid w:val="0FF7EB10"/>
    <w:rsid w:val="0FFB71EF"/>
    <w:rsid w:val="1004C6FF"/>
    <w:rsid w:val="10086ADB"/>
    <w:rsid w:val="100A1DE6"/>
    <w:rsid w:val="10112EA9"/>
    <w:rsid w:val="10123022"/>
    <w:rsid w:val="1019BDEE"/>
    <w:rsid w:val="10200E43"/>
    <w:rsid w:val="1020890F"/>
    <w:rsid w:val="1020CF73"/>
    <w:rsid w:val="10220CE2"/>
    <w:rsid w:val="10258AFE"/>
    <w:rsid w:val="1029286C"/>
    <w:rsid w:val="10297327"/>
    <w:rsid w:val="102AA7C9"/>
    <w:rsid w:val="10403A0D"/>
    <w:rsid w:val="1041A597"/>
    <w:rsid w:val="104673DD"/>
    <w:rsid w:val="1048D6BE"/>
    <w:rsid w:val="1057809B"/>
    <w:rsid w:val="10588361"/>
    <w:rsid w:val="1073FCF7"/>
    <w:rsid w:val="1078CF84"/>
    <w:rsid w:val="107B1452"/>
    <w:rsid w:val="108A0B91"/>
    <w:rsid w:val="10993755"/>
    <w:rsid w:val="109C7919"/>
    <w:rsid w:val="109F3298"/>
    <w:rsid w:val="109FF469"/>
    <w:rsid w:val="10A0987F"/>
    <w:rsid w:val="10A5A9F3"/>
    <w:rsid w:val="10AA0449"/>
    <w:rsid w:val="10AE0ED9"/>
    <w:rsid w:val="10AF0FA0"/>
    <w:rsid w:val="10B1F284"/>
    <w:rsid w:val="10B4AD92"/>
    <w:rsid w:val="10B7D55E"/>
    <w:rsid w:val="10B96C78"/>
    <w:rsid w:val="10BED250"/>
    <w:rsid w:val="10CDA956"/>
    <w:rsid w:val="10CDBD35"/>
    <w:rsid w:val="10CE9DB9"/>
    <w:rsid w:val="10D26EFC"/>
    <w:rsid w:val="10D4833A"/>
    <w:rsid w:val="10DC33AB"/>
    <w:rsid w:val="10DD2C09"/>
    <w:rsid w:val="10E605D8"/>
    <w:rsid w:val="10E63093"/>
    <w:rsid w:val="10E7E7D3"/>
    <w:rsid w:val="10EDE73E"/>
    <w:rsid w:val="10F0BFE2"/>
    <w:rsid w:val="10F31F6D"/>
    <w:rsid w:val="10F4D485"/>
    <w:rsid w:val="10F74ACE"/>
    <w:rsid w:val="1101EE67"/>
    <w:rsid w:val="11043948"/>
    <w:rsid w:val="110C8C5B"/>
    <w:rsid w:val="1110EF15"/>
    <w:rsid w:val="1115FC45"/>
    <w:rsid w:val="111CEFF1"/>
    <w:rsid w:val="11223F58"/>
    <w:rsid w:val="1124743C"/>
    <w:rsid w:val="11273DD7"/>
    <w:rsid w:val="112B6F92"/>
    <w:rsid w:val="112DD426"/>
    <w:rsid w:val="11302EF1"/>
    <w:rsid w:val="1137ED95"/>
    <w:rsid w:val="113D017D"/>
    <w:rsid w:val="114931CF"/>
    <w:rsid w:val="114AB0DC"/>
    <w:rsid w:val="114EE9E0"/>
    <w:rsid w:val="114FF1EF"/>
    <w:rsid w:val="11503198"/>
    <w:rsid w:val="1155BC39"/>
    <w:rsid w:val="115C7F7F"/>
    <w:rsid w:val="11609D74"/>
    <w:rsid w:val="1166B8EA"/>
    <w:rsid w:val="1167F86A"/>
    <w:rsid w:val="116C24AB"/>
    <w:rsid w:val="116E5158"/>
    <w:rsid w:val="1170456B"/>
    <w:rsid w:val="1172F546"/>
    <w:rsid w:val="1173F884"/>
    <w:rsid w:val="117AAF0C"/>
    <w:rsid w:val="117C31AE"/>
    <w:rsid w:val="117D96AE"/>
    <w:rsid w:val="117EE647"/>
    <w:rsid w:val="118A95FA"/>
    <w:rsid w:val="119053DD"/>
    <w:rsid w:val="11908857"/>
    <w:rsid w:val="11939E2A"/>
    <w:rsid w:val="11959D0E"/>
    <w:rsid w:val="11959FB8"/>
    <w:rsid w:val="11970257"/>
    <w:rsid w:val="1197BF34"/>
    <w:rsid w:val="119A34A2"/>
    <w:rsid w:val="119AEE96"/>
    <w:rsid w:val="119D4BD6"/>
    <w:rsid w:val="11A05D08"/>
    <w:rsid w:val="11A8DF52"/>
    <w:rsid w:val="11A961AF"/>
    <w:rsid w:val="11AC88C6"/>
    <w:rsid w:val="11AD250E"/>
    <w:rsid w:val="11B10F08"/>
    <w:rsid w:val="11B4A368"/>
    <w:rsid w:val="11B801D9"/>
    <w:rsid w:val="11B816D1"/>
    <w:rsid w:val="11B94BBD"/>
    <w:rsid w:val="11BB3794"/>
    <w:rsid w:val="11BBDEA4"/>
    <w:rsid w:val="11BE6474"/>
    <w:rsid w:val="11C090B3"/>
    <w:rsid w:val="11C264AF"/>
    <w:rsid w:val="11C75413"/>
    <w:rsid w:val="11C8ED4E"/>
    <w:rsid w:val="11CBDA7C"/>
    <w:rsid w:val="11CDBE5B"/>
    <w:rsid w:val="11D15551"/>
    <w:rsid w:val="11D2B1AF"/>
    <w:rsid w:val="11E900C6"/>
    <w:rsid w:val="11F12167"/>
    <w:rsid w:val="11F2F416"/>
    <w:rsid w:val="11F67F14"/>
    <w:rsid w:val="11F9047F"/>
    <w:rsid w:val="11FB468C"/>
    <w:rsid w:val="120089ED"/>
    <w:rsid w:val="1201D1B2"/>
    <w:rsid w:val="12041E59"/>
    <w:rsid w:val="12045273"/>
    <w:rsid w:val="120DAA5E"/>
    <w:rsid w:val="121493C1"/>
    <w:rsid w:val="121DF074"/>
    <w:rsid w:val="121FB884"/>
    <w:rsid w:val="12244DD7"/>
    <w:rsid w:val="1225201A"/>
    <w:rsid w:val="1225DBF2"/>
    <w:rsid w:val="122F8513"/>
    <w:rsid w:val="1232828F"/>
    <w:rsid w:val="1238497A"/>
    <w:rsid w:val="12385ED9"/>
    <w:rsid w:val="123B5CF9"/>
    <w:rsid w:val="12417A54"/>
    <w:rsid w:val="12443DA4"/>
    <w:rsid w:val="124816A8"/>
    <w:rsid w:val="1249DF3A"/>
    <w:rsid w:val="124AA08A"/>
    <w:rsid w:val="1252A925"/>
    <w:rsid w:val="125934C6"/>
    <w:rsid w:val="125A00A4"/>
    <w:rsid w:val="125C26C5"/>
    <w:rsid w:val="125CA183"/>
    <w:rsid w:val="125EB9C1"/>
    <w:rsid w:val="12614276"/>
    <w:rsid w:val="1264962A"/>
    <w:rsid w:val="12702608"/>
    <w:rsid w:val="1274E280"/>
    <w:rsid w:val="1278CEF1"/>
    <w:rsid w:val="1281797B"/>
    <w:rsid w:val="1283771B"/>
    <w:rsid w:val="12844E15"/>
    <w:rsid w:val="128493C6"/>
    <w:rsid w:val="1284C2DE"/>
    <w:rsid w:val="1290AF94"/>
    <w:rsid w:val="12916982"/>
    <w:rsid w:val="129A62AE"/>
    <w:rsid w:val="129FCC3E"/>
    <w:rsid w:val="12A4C885"/>
    <w:rsid w:val="12A807F2"/>
    <w:rsid w:val="12A9DD57"/>
    <w:rsid w:val="12AA3F1D"/>
    <w:rsid w:val="12AA9980"/>
    <w:rsid w:val="12B1CCA6"/>
    <w:rsid w:val="12B8686F"/>
    <w:rsid w:val="12C0666E"/>
    <w:rsid w:val="12C14719"/>
    <w:rsid w:val="12C3CF4F"/>
    <w:rsid w:val="12C4B092"/>
    <w:rsid w:val="12CCA52E"/>
    <w:rsid w:val="12CDBAD1"/>
    <w:rsid w:val="12DD807F"/>
    <w:rsid w:val="12E367FE"/>
    <w:rsid w:val="12E486D4"/>
    <w:rsid w:val="12E6A333"/>
    <w:rsid w:val="12E9CFF4"/>
    <w:rsid w:val="12ED6FED"/>
    <w:rsid w:val="12F47C46"/>
    <w:rsid w:val="12FA6996"/>
    <w:rsid w:val="12FE57DF"/>
    <w:rsid w:val="12FF3541"/>
    <w:rsid w:val="130183E9"/>
    <w:rsid w:val="130513CA"/>
    <w:rsid w:val="1308DE21"/>
    <w:rsid w:val="130CA702"/>
    <w:rsid w:val="13141900"/>
    <w:rsid w:val="131A9DAE"/>
    <w:rsid w:val="132171F6"/>
    <w:rsid w:val="132D8F46"/>
    <w:rsid w:val="132E3616"/>
    <w:rsid w:val="1337E4D5"/>
    <w:rsid w:val="1339177C"/>
    <w:rsid w:val="1339342D"/>
    <w:rsid w:val="133A6B44"/>
    <w:rsid w:val="1341BEA8"/>
    <w:rsid w:val="134822C5"/>
    <w:rsid w:val="134AF6D4"/>
    <w:rsid w:val="134C80DC"/>
    <w:rsid w:val="134F37FF"/>
    <w:rsid w:val="135160CB"/>
    <w:rsid w:val="1358E9F5"/>
    <w:rsid w:val="135D2BC0"/>
    <w:rsid w:val="136290E8"/>
    <w:rsid w:val="13654CF6"/>
    <w:rsid w:val="13692402"/>
    <w:rsid w:val="1369B1BE"/>
    <w:rsid w:val="1371E287"/>
    <w:rsid w:val="13734AF8"/>
    <w:rsid w:val="13740BBD"/>
    <w:rsid w:val="13751383"/>
    <w:rsid w:val="1375DFC7"/>
    <w:rsid w:val="1376FBC6"/>
    <w:rsid w:val="137AC4AD"/>
    <w:rsid w:val="137E642E"/>
    <w:rsid w:val="137F6289"/>
    <w:rsid w:val="138119A8"/>
    <w:rsid w:val="1389D892"/>
    <w:rsid w:val="13919EB3"/>
    <w:rsid w:val="1394625E"/>
    <w:rsid w:val="1394BCC2"/>
    <w:rsid w:val="13982F16"/>
    <w:rsid w:val="139B8859"/>
    <w:rsid w:val="13A08BA8"/>
    <w:rsid w:val="13A666FC"/>
    <w:rsid w:val="13A8BB18"/>
    <w:rsid w:val="13AC66AE"/>
    <w:rsid w:val="13B0985E"/>
    <w:rsid w:val="13B22BAB"/>
    <w:rsid w:val="13B510B1"/>
    <w:rsid w:val="13BA54D5"/>
    <w:rsid w:val="13BAC088"/>
    <w:rsid w:val="13BD4074"/>
    <w:rsid w:val="13C83F72"/>
    <w:rsid w:val="13D90722"/>
    <w:rsid w:val="13E635DA"/>
    <w:rsid w:val="13E6B062"/>
    <w:rsid w:val="13ED3048"/>
    <w:rsid w:val="13EE3B1A"/>
    <w:rsid w:val="13F7035B"/>
    <w:rsid w:val="13F89CD2"/>
    <w:rsid w:val="140145DC"/>
    <w:rsid w:val="1411641C"/>
    <w:rsid w:val="14163DB3"/>
    <w:rsid w:val="14180BDB"/>
    <w:rsid w:val="141815AF"/>
    <w:rsid w:val="141863D6"/>
    <w:rsid w:val="141B104E"/>
    <w:rsid w:val="14200B26"/>
    <w:rsid w:val="14220CEA"/>
    <w:rsid w:val="14225466"/>
    <w:rsid w:val="14251B8F"/>
    <w:rsid w:val="14296E83"/>
    <w:rsid w:val="1443D9EA"/>
    <w:rsid w:val="1454F929"/>
    <w:rsid w:val="1457C559"/>
    <w:rsid w:val="145DC4E9"/>
    <w:rsid w:val="145DE062"/>
    <w:rsid w:val="146801C1"/>
    <w:rsid w:val="146C2B9E"/>
    <w:rsid w:val="146FBDA5"/>
    <w:rsid w:val="147355B5"/>
    <w:rsid w:val="147DF66D"/>
    <w:rsid w:val="14805735"/>
    <w:rsid w:val="1485AE4E"/>
    <w:rsid w:val="148696D5"/>
    <w:rsid w:val="148BA2FE"/>
    <w:rsid w:val="14929DC2"/>
    <w:rsid w:val="1492FDA9"/>
    <w:rsid w:val="14950C45"/>
    <w:rsid w:val="149888C9"/>
    <w:rsid w:val="14992DBD"/>
    <w:rsid w:val="149C855E"/>
    <w:rsid w:val="14A4472A"/>
    <w:rsid w:val="14A7E62D"/>
    <w:rsid w:val="14A867C9"/>
    <w:rsid w:val="14AF605C"/>
    <w:rsid w:val="14B5C4DF"/>
    <w:rsid w:val="14B677AA"/>
    <w:rsid w:val="14B7AAB3"/>
    <w:rsid w:val="14C3A2F9"/>
    <w:rsid w:val="14C4D5E7"/>
    <w:rsid w:val="14C68BDD"/>
    <w:rsid w:val="14C97F1F"/>
    <w:rsid w:val="14D697A7"/>
    <w:rsid w:val="14DE8156"/>
    <w:rsid w:val="14E2495A"/>
    <w:rsid w:val="14E611A7"/>
    <w:rsid w:val="14EBDEC6"/>
    <w:rsid w:val="14EE63C4"/>
    <w:rsid w:val="14EF1A63"/>
    <w:rsid w:val="14F3C2B0"/>
    <w:rsid w:val="14F6DA40"/>
    <w:rsid w:val="14F708EE"/>
    <w:rsid w:val="14FD7D92"/>
    <w:rsid w:val="15048712"/>
    <w:rsid w:val="1508F613"/>
    <w:rsid w:val="1509A326"/>
    <w:rsid w:val="150CB8CC"/>
    <w:rsid w:val="151846AE"/>
    <w:rsid w:val="151A8634"/>
    <w:rsid w:val="151B873B"/>
    <w:rsid w:val="151F9511"/>
    <w:rsid w:val="151FB899"/>
    <w:rsid w:val="15296944"/>
    <w:rsid w:val="152F53D4"/>
    <w:rsid w:val="15341A1F"/>
    <w:rsid w:val="153E2EFE"/>
    <w:rsid w:val="154AD704"/>
    <w:rsid w:val="154B6BD1"/>
    <w:rsid w:val="15530200"/>
    <w:rsid w:val="15564210"/>
    <w:rsid w:val="15572ACB"/>
    <w:rsid w:val="155896BC"/>
    <w:rsid w:val="1558C39E"/>
    <w:rsid w:val="155A6210"/>
    <w:rsid w:val="155BF1C5"/>
    <w:rsid w:val="155CA6A8"/>
    <w:rsid w:val="155D8250"/>
    <w:rsid w:val="155F337C"/>
    <w:rsid w:val="156A6C5E"/>
    <w:rsid w:val="156B6855"/>
    <w:rsid w:val="157B7D02"/>
    <w:rsid w:val="157D61E9"/>
    <w:rsid w:val="157D8C20"/>
    <w:rsid w:val="157F9A80"/>
    <w:rsid w:val="158034E0"/>
    <w:rsid w:val="15817FFC"/>
    <w:rsid w:val="1581CE73"/>
    <w:rsid w:val="1581DF63"/>
    <w:rsid w:val="15827966"/>
    <w:rsid w:val="15829A25"/>
    <w:rsid w:val="158CE801"/>
    <w:rsid w:val="158F5FB8"/>
    <w:rsid w:val="158FB19F"/>
    <w:rsid w:val="15920BFA"/>
    <w:rsid w:val="159E007D"/>
    <w:rsid w:val="159F4DA9"/>
    <w:rsid w:val="15A55891"/>
    <w:rsid w:val="15A785B3"/>
    <w:rsid w:val="15AB5C1D"/>
    <w:rsid w:val="15ACDF3E"/>
    <w:rsid w:val="15AE5BCA"/>
    <w:rsid w:val="15B4F242"/>
    <w:rsid w:val="15B536BB"/>
    <w:rsid w:val="15BDC304"/>
    <w:rsid w:val="15BE2F8A"/>
    <w:rsid w:val="15C13E5B"/>
    <w:rsid w:val="15C1AD76"/>
    <w:rsid w:val="15C38760"/>
    <w:rsid w:val="15C59857"/>
    <w:rsid w:val="15CAF1CB"/>
    <w:rsid w:val="15D05BD5"/>
    <w:rsid w:val="15D0B58D"/>
    <w:rsid w:val="15D10FC1"/>
    <w:rsid w:val="15D37AD1"/>
    <w:rsid w:val="15DF5314"/>
    <w:rsid w:val="15E589E2"/>
    <w:rsid w:val="15EBD24A"/>
    <w:rsid w:val="15EF1B28"/>
    <w:rsid w:val="15F167E4"/>
    <w:rsid w:val="15F19AB0"/>
    <w:rsid w:val="15F80730"/>
    <w:rsid w:val="15F842A1"/>
    <w:rsid w:val="15FFE438"/>
    <w:rsid w:val="1600AF97"/>
    <w:rsid w:val="16090A14"/>
    <w:rsid w:val="160AC5AE"/>
    <w:rsid w:val="160BF1BD"/>
    <w:rsid w:val="160D1DD9"/>
    <w:rsid w:val="161C2796"/>
    <w:rsid w:val="161F9FCA"/>
    <w:rsid w:val="16216880"/>
    <w:rsid w:val="16265C19"/>
    <w:rsid w:val="16294119"/>
    <w:rsid w:val="162B7F6D"/>
    <w:rsid w:val="162E878A"/>
    <w:rsid w:val="1630DCA6"/>
    <w:rsid w:val="163152CF"/>
    <w:rsid w:val="16321641"/>
    <w:rsid w:val="16323F9A"/>
    <w:rsid w:val="1633FE03"/>
    <w:rsid w:val="1636AF7C"/>
    <w:rsid w:val="163D891F"/>
    <w:rsid w:val="16483B3D"/>
    <w:rsid w:val="1649D673"/>
    <w:rsid w:val="164ADB72"/>
    <w:rsid w:val="16545D44"/>
    <w:rsid w:val="165D48A8"/>
    <w:rsid w:val="1667895D"/>
    <w:rsid w:val="166CCFB2"/>
    <w:rsid w:val="166D4676"/>
    <w:rsid w:val="166D7946"/>
    <w:rsid w:val="16733031"/>
    <w:rsid w:val="16772970"/>
    <w:rsid w:val="16796A61"/>
    <w:rsid w:val="1679B2FF"/>
    <w:rsid w:val="167BD1C7"/>
    <w:rsid w:val="168345FA"/>
    <w:rsid w:val="1684A7A8"/>
    <w:rsid w:val="1688473A"/>
    <w:rsid w:val="168B8AB9"/>
    <w:rsid w:val="169168C0"/>
    <w:rsid w:val="169BECE9"/>
    <w:rsid w:val="16A27D3D"/>
    <w:rsid w:val="16A366FD"/>
    <w:rsid w:val="16A42E61"/>
    <w:rsid w:val="16AA6208"/>
    <w:rsid w:val="16AD49AD"/>
    <w:rsid w:val="16AE1E8E"/>
    <w:rsid w:val="16B8753D"/>
    <w:rsid w:val="16BAB11E"/>
    <w:rsid w:val="16BAE4A2"/>
    <w:rsid w:val="16BB4609"/>
    <w:rsid w:val="16BB78BF"/>
    <w:rsid w:val="16CF0DC5"/>
    <w:rsid w:val="16D9E676"/>
    <w:rsid w:val="16DE94AB"/>
    <w:rsid w:val="16E0F39C"/>
    <w:rsid w:val="16E57F3F"/>
    <w:rsid w:val="16E5E9A8"/>
    <w:rsid w:val="16E81260"/>
    <w:rsid w:val="16EA3952"/>
    <w:rsid w:val="16EF3164"/>
    <w:rsid w:val="16F420D2"/>
    <w:rsid w:val="16F56958"/>
    <w:rsid w:val="16FBC092"/>
    <w:rsid w:val="17189E12"/>
    <w:rsid w:val="17191EE4"/>
    <w:rsid w:val="171F2BA5"/>
    <w:rsid w:val="1723890C"/>
    <w:rsid w:val="172A9D2F"/>
    <w:rsid w:val="172B6F71"/>
    <w:rsid w:val="172DE255"/>
    <w:rsid w:val="172E917E"/>
    <w:rsid w:val="17332C39"/>
    <w:rsid w:val="17390F0C"/>
    <w:rsid w:val="17398B41"/>
    <w:rsid w:val="173A098D"/>
    <w:rsid w:val="173B2D60"/>
    <w:rsid w:val="173E60E9"/>
    <w:rsid w:val="1744A3AC"/>
    <w:rsid w:val="17452123"/>
    <w:rsid w:val="17481827"/>
    <w:rsid w:val="17518F72"/>
    <w:rsid w:val="17537D45"/>
    <w:rsid w:val="1754DAF1"/>
    <w:rsid w:val="17599639"/>
    <w:rsid w:val="175DB85A"/>
    <w:rsid w:val="17642107"/>
    <w:rsid w:val="177AAF34"/>
    <w:rsid w:val="177D8554"/>
    <w:rsid w:val="1781F8DD"/>
    <w:rsid w:val="178310FB"/>
    <w:rsid w:val="17840C07"/>
    <w:rsid w:val="178AB4A0"/>
    <w:rsid w:val="178D0B6E"/>
    <w:rsid w:val="178D73E5"/>
    <w:rsid w:val="1795693E"/>
    <w:rsid w:val="17974072"/>
    <w:rsid w:val="179921AA"/>
    <w:rsid w:val="179C9D47"/>
    <w:rsid w:val="179DEC9C"/>
    <w:rsid w:val="179E09EE"/>
    <w:rsid w:val="17A29B92"/>
    <w:rsid w:val="17A3CEB5"/>
    <w:rsid w:val="17A7BB5D"/>
    <w:rsid w:val="17AC0B14"/>
    <w:rsid w:val="17AD3324"/>
    <w:rsid w:val="17B0D7E3"/>
    <w:rsid w:val="17B19D90"/>
    <w:rsid w:val="17B3C891"/>
    <w:rsid w:val="17B7F7F7"/>
    <w:rsid w:val="17B869F1"/>
    <w:rsid w:val="17CC45A5"/>
    <w:rsid w:val="17CD727F"/>
    <w:rsid w:val="17D0298B"/>
    <w:rsid w:val="17D46AED"/>
    <w:rsid w:val="17D6D3D3"/>
    <w:rsid w:val="17D9AD35"/>
    <w:rsid w:val="17DB38A7"/>
    <w:rsid w:val="17DC60E9"/>
    <w:rsid w:val="17DF20AF"/>
    <w:rsid w:val="17E205F4"/>
    <w:rsid w:val="17E4B428"/>
    <w:rsid w:val="17EB321A"/>
    <w:rsid w:val="17EF2493"/>
    <w:rsid w:val="17EFCF00"/>
    <w:rsid w:val="17F1A45B"/>
    <w:rsid w:val="17F44CE3"/>
    <w:rsid w:val="17F4E8F0"/>
    <w:rsid w:val="17F95619"/>
    <w:rsid w:val="17FD6EED"/>
    <w:rsid w:val="18029BEE"/>
    <w:rsid w:val="1807D84B"/>
    <w:rsid w:val="180916D7"/>
    <w:rsid w:val="180DF7A9"/>
    <w:rsid w:val="18117979"/>
    <w:rsid w:val="1811D317"/>
    <w:rsid w:val="1813ABDA"/>
    <w:rsid w:val="18219DF2"/>
    <w:rsid w:val="1822C764"/>
    <w:rsid w:val="1824DE8E"/>
    <w:rsid w:val="182ADFA3"/>
    <w:rsid w:val="182CCA1F"/>
    <w:rsid w:val="183125DE"/>
    <w:rsid w:val="1835DCA0"/>
    <w:rsid w:val="1836A3F3"/>
    <w:rsid w:val="1838A044"/>
    <w:rsid w:val="183BEDE4"/>
    <w:rsid w:val="183FB1DD"/>
    <w:rsid w:val="1847E071"/>
    <w:rsid w:val="18494D40"/>
    <w:rsid w:val="184D474C"/>
    <w:rsid w:val="185C6285"/>
    <w:rsid w:val="186232DB"/>
    <w:rsid w:val="18676850"/>
    <w:rsid w:val="186A5BBA"/>
    <w:rsid w:val="186A7648"/>
    <w:rsid w:val="186C629F"/>
    <w:rsid w:val="186FF080"/>
    <w:rsid w:val="1872048D"/>
    <w:rsid w:val="187B1AC4"/>
    <w:rsid w:val="187C988D"/>
    <w:rsid w:val="18806E98"/>
    <w:rsid w:val="18830C93"/>
    <w:rsid w:val="188537DC"/>
    <w:rsid w:val="188C5A57"/>
    <w:rsid w:val="189078CF"/>
    <w:rsid w:val="18922B5E"/>
    <w:rsid w:val="18963C2D"/>
    <w:rsid w:val="1896C2A7"/>
    <w:rsid w:val="189790F3"/>
    <w:rsid w:val="189BB095"/>
    <w:rsid w:val="189CA68B"/>
    <w:rsid w:val="189D65B8"/>
    <w:rsid w:val="189DE8AC"/>
    <w:rsid w:val="189E069C"/>
    <w:rsid w:val="189F862B"/>
    <w:rsid w:val="18A954EE"/>
    <w:rsid w:val="18B6DA4A"/>
    <w:rsid w:val="18C18C36"/>
    <w:rsid w:val="18C469E8"/>
    <w:rsid w:val="18C9D482"/>
    <w:rsid w:val="18D0CEC5"/>
    <w:rsid w:val="18D5E709"/>
    <w:rsid w:val="18DDC0C8"/>
    <w:rsid w:val="18E214B3"/>
    <w:rsid w:val="18E2FCDF"/>
    <w:rsid w:val="18E466C4"/>
    <w:rsid w:val="18F313C3"/>
    <w:rsid w:val="18FB46E6"/>
    <w:rsid w:val="19090C27"/>
    <w:rsid w:val="190D12C7"/>
    <w:rsid w:val="190DA946"/>
    <w:rsid w:val="190F2D13"/>
    <w:rsid w:val="19167F95"/>
    <w:rsid w:val="1928BF1F"/>
    <w:rsid w:val="1932C636"/>
    <w:rsid w:val="193F9CED"/>
    <w:rsid w:val="1941F896"/>
    <w:rsid w:val="194CD32B"/>
    <w:rsid w:val="194CFAD1"/>
    <w:rsid w:val="194E459C"/>
    <w:rsid w:val="194FE1AE"/>
    <w:rsid w:val="19523AB5"/>
    <w:rsid w:val="19527D61"/>
    <w:rsid w:val="1952CC81"/>
    <w:rsid w:val="195388ED"/>
    <w:rsid w:val="19542380"/>
    <w:rsid w:val="1958301B"/>
    <w:rsid w:val="1959708E"/>
    <w:rsid w:val="195DED4B"/>
    <w:rsid w:val="195F2F13"/>
    <w:rsid w:val="1971547C"/>
    <w:rsid w:val="19770A17"/>
    <w:rsid w:val="1978F447"/>
    <w:rsid w:val="197B8CF1"/>
    <w:rsid w:val="197D65D7"/>
    <w:rsid w:val="197F48AB"/>
    <w:rsid w:val="1980E98A"/>
    <w:rsid w:val="1981BEFE"/>
    <w:rsid w:val="1981E907"/>
    <w:rsid w:val="1984A934"/>
    <w:rsid w:val="198BFAC6"/>
    <w:rsid w:val="198F1CD5"/>
    <w:rsid w:val="198F8812"/>
    <w:rsid w:val="198FDBA6"/>
    <w:rsid w:val="199ADDBD"/>
    <w:rsid w:val="199D9B82"/>
    <w:rsid w:val="199FC7B2"/>
    <w:rsid w:val="19A1C1BB"/>
    <w:rsid w:val="19A460E3"/>
    <w:rsid w:val="19A8B4EF"/>
    <w:rsid w:val="19A9FB45"/>
    <w:rsid w:val="19B039EE"/>
    <w:rsid w:val="19B167FA"/>
    <w:rsid w:val="19B468EA"/>
    <w:rsid w:val="19C5D306"/>
    <w:rsid w:val="19C82B1D"/>
    <w:rsid w:val="19CB1DBB"/>
    <w:rsid w:val="19CBBDB8"/>
    <w:rsid w:val="19CC6D44"/>
    <w:rsid w:val="19D08639"/>
    <w:rsid w:val="19DC1615"/>
    <w:rsid w:val="19DCC11F"/>
    <w:rsid w:val="19DDF5AF"/>
    <w:rsid w:val="19E15C37"/>
    <w:rsid w:val="19EA0631"/>
    <w:rsid w:val="19EB6E62"/>
    <w:rsid w:val="19F11D6E"/>
    <w:rsid w:val="19F93883"/>
    <w:rsid w:val="19F9D317"/>
    <w:rsid w:val="1A062C1B"/>
    <w:rsid w:val="1A07CB64"/>
    <w:rsid w:val="1A0CF2FC"/>
    <w:rsid w:val="1A21A761"/>
    <w:rsid w:val="1A26994E"/>
    <w:rsid w:val="1A28D316"/>
    <w:rsid w:val="1A2F8555"/>
    <w:rsid w:val="1A30835C"/>
    <w:rsid w:val="1A320C8E"/>
    <w:rsid w:val="1A358FE6"/>
    <w:rsid w:val="1A393FEA"/>
    <w:rsid w:val="1A402037"/>
    <w:rsid w:val="1A4A43D0"/>
    <w:rsid w:val="1A4ECE43"/>
    <w:rsid w:val="1A5D479B"/>
    <w:rsid w:val="1A5F8988"/>
    <w:rsid w:val="1A65A680"/>
    <w:rsid w:val="1A660EB6"/>
    <w:rsid w:val="1A6B391F"/>
    <w:rsid w:val="1A6BB051"/>
    <w:rsid w:val="1A6E8921"/>
    <w:rsid w:val="1A760678"/>
    <w:rsid w:val="1A826187"/>
    <w:rsid w:val="1A830A31"/>
    <w:rsid w:val="1A8B1A87"/>
    <w:rsid w:val="1A95E243"/>
    <w:rsid w:val="1A9E0F01"/>
    <w:rsid w:val="1AAFB84D"/>
    <w:rsid w:val="1AB24FF6"/>
    <w:rsid w:val="1AB3034E"/>
    <w:rsid w:val="1AB52264"/>
    <w:rsid w:val="1AB9D864"/>
    <w:rsid w:val="1ABAB1BD"/>
    <w:rsid w:val="1ABB1B20"/>
    <w:rsid w:val="1ABDD137"/>
    <w:rsid w:val="1ABE1B69"/>
    <w:rsid w:val="1AC259B1"/>
    <w:rsid w:val="1AC69FA9"/>
    <w:rsid w:val="1ACBEAE1"/>
    <w:rsid w:val="1ACE2A21"/>
    <w:rsid w:val="1ADA07A6"/>
    <w:rsid w:val="1ADAFBB5"/>
    <w:rsid w:val="1ADF3356"/>
    <w:rsid w:val="1ADFAFD9"/>
    <w:rsid w:val="1AE2523E"/>
    <w:rsid w:val="1AE2E377"/>
    <w:rsid w:val="1AE43597"/>
    <w:rsid w:val="1AF52657"/>
    <w:rsid w:val="1AF5F7BF"/>
    <w:rsid w:val="1AFABC83"/>
    <w:rsid w:val="1B044DC9"/>
    <w:rsid w:val="1B064C96"/>
    <w:rsid w:val="1B09A4A1"/>
    <w:rsid w:val="1B0EBDDF"/>
    <w:rsid w:val="1B106F78"/>
    <w:rsid w:val="1B14296D"/>
    <w:rsid w:val="1B157E0B"/>
    <w:rsid w:val="1B1588ED"/>
    <w:rsid w:val="1B1FB93D"/>
    <w:rsid w:val="1B1FDEAA"/>
    <w:rsid w:val="1B233C8C"/>
    <w:rsid w:val="1B2EA6D1"/>
    <w:rsid w:val="1B31D0F5"/>
    <w:rsid w:val="1B329E04"/>
    <w:rsid w:val="1B349617"/>
    <w:rsid w:val="1B35B7B3"/>
    <w:rsid w:val="1B3AFA31"/>
    <w:rsid w:val="1B3C4E46"/>
    <w:rsid w:val="1B40B799"/>
    <w:rsid w:val="1B4856AC"/>
    <w:rsid w:val="1B488AC4"/>
    <w:rsid w:val="1B49061B"/>
    <w:rsid w:val="1B4A8767"/>
    <w:rsid w:val="1B4F9E43"/>
    <w:rsid w:val="1B5A6332"/>
    <w:rsid w:val="1B5BFA56"/>
    <w:rsid w:val="1B5FB0B3"/>
    <w:rsid w:val="1B6361F4"/>
    <w:rsid w:val="1B63AE54"/>
    <w:rsid w:val="1B6413F6"/>
    <w:rsid w:val="1B698287"/>
    <w:rsid w:val="1B6B5446"/>
    <w:rsid w:val="1B7376C5"/>
    <w:rsid w:val="1B8EBECF"/>
    <w:rsid w:val="1B8EDAD6"/>
    <w:rsid w:val="1B98A56D"/>
    <w:rsid w:val="1B9A3CB4"/>
    <w:rsid w:val="1B9B5D29"/>
    <w:rsid w:val="1B9F695E"/>
    <w:rsid w:val="1BA0912F"/>
    <w:rsid w:val="1BA2E9A4"/>
    <w:rsid w:val="1BA3BB8D"/>
    <w:rsid w:val="1BAA847E"/>
    <w:rsid w:val="1BBF4C64"/>
    <w:rsid w:val="1BCDFFB6"/>
    <w:rsid w:val="1BD4B94B"/>
    <w:rsid w:val="1BD51525"/>
    <w:rsid w:val="1BD87DE8"/>
    <w:rsid w:val="1BD8C129"/>
    <w:rsid w:val="1BD954FB"/>
    <w:rsid w:val="1BD9F369"/>
    <w:rsid w:val="1BDDA96E"/>
    <w:rsid w:val="1BE32B7D"/>
    <w:rsid w:val="1BE35BAC"/>
    <w:rsid w:val="1BE8B69C"/>
    <w:rsid w:val="1BED54C6"/>
    <w:rsid w:val="1BF120E7"/>
    <w:rsid w:val="1BFAAF11"/>
    <w:rsid w:val="1BFAB333"/>
    <w:rsid w:val="1C012155"/>
    <w:rsid w:val="1C012E12"/>
    <w:rsid w:val="1C01FB25"/>
    <w:rsid w:val="1C035186"/>
    <w:rsid w:val="1C06429B"/>
    <w:rsid w:val="1C0747B7"/>
    <w:rsid w:val="1C07F448"/>
    <w:rsid w:val="1C160AD4"/>
    <w:rsid w:val="1C1638A2"/>
    <w:rsid w:val="1C1D4948"/>
    <w:rsid w:val="1C228D59"/>
    <w:rsid w:val="1C233EDC"/>
    <w:rsid w:val="1C24A124"/>
    <w:rsid w:val="1C27AD53"/>
    <w:rsid w:val="1C282FDD"/>
    <w:rsid w:val="1C287623"/>
    <w:rsid w:val="1C2BF411"/>
    <w:rsid w:val="1C335463"/>
    <w:rsid w:val="1C355D11"/>
    <w:rsid w:val="1C38F1C3"/>
    <w:rsid w:val="1C3A8433"/>
    <w:rsid w:val="1C3F0EA3"/>
    <w:rsid w:val="1C3F8D57"/>
    <w:rsid w:val="1C40F69A"/>
    <w:rsid w:val="1C438DA0"/>
    <w:rsid w:val="1C4C8323"/>
    <w:rsid w:val="1C4CCF48"/>
    <w:rsid w:val="1C502805"/>
    <w:rsid w:val="1C52BAF6"/>
    <w:rsid w:val="1C541312"/>
    <w:rsid w:val="1C549B45"/>
    <w:rsid w:val="1C58359A"/>
    <w:rsid w:val="1C5883A2"/>
    <w:rsid w:val="1C58AEEC"/>
    <w:rsid w:val="1C59F6E9"/>
    <w:rsid w:val="1C5FF71D"/>
    <w:rsid w:val="1C611FAC"/>
    <w:rsid w:val="1C620D59"/>
    <w:rsid w:val="1C638FE1"/>
    <w:rsid w:val="1C63B056"/>
    <w:rsid w:val="1C7C5E51"/>
    <w:rsid w:val="1C8679F7"/>
    <w:rsid w:val="1C86C286"/>
    <w:rsid w:val="1C86ECE0"/>
    <w:rsid w:val="1C8835AE"/>
    <w:rsid w:val="1C8FC6F0"/>
    <w:rsid w:val="1C91EAF4"/>
    <w:rsid w:val="1C93CB0B"/>
    <w:rsid w:val="1C993C0C"/>
    <w:rsid w:val="1CAE9AD8"/>
    <w:rsid w:val="1CB09191"/>
    <w:rsid w:val="1CB5D8A5"/>
    <w:rsid w:val="1CB95FC0"/>
    <w:rsid w:val="1CBADA3E"/>
    <w:rsid w:val="1CBBC2C8"/>
    <w:rsid w:val="1CBE5A9C"/>
    <w:rsid w:val="1CC3EA92"/>
    <w:rsid w:val="1CD04799"/>
    <w:rsid w:val="1CD2C215"/>
    <w:rsid w:val="1CD3F994"/>
    <w:rsid w:val="1CD538E9"/>
    <w:rsid w:val="1CD60C7F"/>
    <w:rsid w:val="1CDA3FE4"/>
    <w:rsid w:val="1CE5CBC3"/>
    <w:rsid w:val="1CE6F168"/>
    <w:rsid w:val="1CE8F5BE"/>
    <w:rsid w:val="1CE93FA3"/>
    <w:rsid w:val="1CEB0A72"/>
    <w:rsid w:val="1CF953B7"/>
    <w:rsid w:val="1D011B9C"/>
    <w:rsid w:val="1D015CBC"/>
    <w:rsid w:val="1D06EDCF"/>
    <w:rsid w:val="1D0C65C3"/>
    <w:rsid w:val="1D0DEBC1"/>
    <w:rsid w:val="1D0F1FBC"/>
    <w:rsid w:val="1D10E9B6"/>
    <w:rsid w:val="1D17BBAA"/>
    <w:rsid w:val="1D19EB72"/>
    <w:rsid w:val="1D1D1151"/>
    <w:rsid w:val="1D1D7629"/>
    <w:rsid w:val="1D2266BD"/>
    <w:rsid w:val="1D24127C"/>
    <w:rsid w:val="1D2478B2"/>
    <w:rsid w:val="1D2D0E2C"/>
    <w:rsid w:val="1D30B59F"/>
    <w:rsid w:val="1D372231"/>
    <w:rsid w:val="1D3979BA"/>
    <w:rsid w:val="1D39F5C4"/>
    <w:rsid w:val="1D447702"/>
    <w:rsid w:val="1D44E10B"/>
    <w:rsid w:val="1D48116A"/>
    <w:rsid w:val="1D486ADC"/>
    <w:rsid w:val="1D54084B"/>
    <w:rsid w:val="1D5526DA"/>
    <w:rsid w:val="1D57E005"/>
    <w:rsid w:val="1D59E779"/>
    <w:rsid w:val="1D5D3122"/>
    <w:rsid w:val="1D60A3FC"/>
    <w:rsid w:val="1D6389F5"/>
    <w:rsid w:val="1D65195C"/>
    <w:rsid w:val="1D77C0F9"/>
    <w:rsid w:val="1D8A789F"/>
    <w:rsid w:val="1D8E092C"/>
    <w:rsid w:val="1D8E1A5B"/>
    <w:rsid w:val="1D8E1BCC"/>
    <w:rsid w:val="1D913FB4"/>
    <w:rsid w:val="1D9A6B44"/>
    <w:rsid w:val="1D9B6862"/>
    <w:rsid w:val="1D9BC3C4"/>
    <w:rsid w:val="1D9D8714"/>
    <w:rsid w:val="1DA3C4A9"/>
    <w:rsid w:val="1DA6869B"/>
    <w:rsid w:val="1DA815FF"/>
    <w:rsid w:val="1DAA4BE5"/>
    <w:rsid w:val="1DAD1F4F"/>
    <w:rsid w:val="1DAF350A"/>
    <w:rsid w:val="1DB98273"/>
    <w:rsid w:val="1DBCAD76"/>
    <w:rsid w:val="1DBCBA35"/>
    <w:rsid w:val="1DBE0930"/>
    <w:rsid w:val="1DBEA43F"/>
    <w:rsid w:val="1DC141F7"/>
    <w:rsid w:val="1DC5FC0D"/>
    <w:rsid w:val="1DC8C424"/>
    <w:rsid w:val="1DC946C9"/>
    <w:rsid w:val="1DD494DC"/>
    <w:rsid w:val="1DD69F80"/>
    <w:rsid w:val="1DDEDCCF"/>
    <w:rsid w:val="1DDF2333"/>
    <w:rsid w:val="1DE0E2CF"/>
    <w:rsid w:val="1DE5A14F"/>
    <w:rsid w:val="1DEA4C88"/>
    <w:rsid w:val="1DFA04A4"/>
    <w:rsid w:val="1E044DA5"/>
    <w:rsid w:val="1E0DD1B3"/>
    <w:rsid w:val="1E0EF2BA"/>
    <w:rsid w:val="1E0F9A6F"/>
    <w:rsid w:val="1E131EEE"/>
    <w:rsid w:val="1E1C80CE"/>
    <w:rsid w:val="1E253331"/>
    <w:rsid w:val="1E26B4B5"/>
    <w:rsid w:val="1E31123C"/>
    <w:rsid w:val="1E38DF68"/>
    <w:rsid w:val="1E3CC594"/>
    <w:rsid w:val="1E435392"/>
    <w:rsid w:val="1E4617F5"/>
    <w:rsid w:val="1E553021"/>
    <w:rsid w:val="1E56AE22"/>
    <w:rsid w:val="1E57E04D"/>
    <w:rsid w:val="1E5BB59B"/>
    <w:rsid w:val="1E5BFFCE"/>
    <w:rsid w:val="1E73AE3C"/>
    <w:rsid w:val="1E75D2D9"/>
    <w:rsid w:val="1E7B21AD"/>
    <w:rsid w:val="1E7C235B"/>
    <w:rsid w:val="1E83C65B"/>
    <w:rsid w:val="1E86A20B"/>
    <w:rsid w:val="1E9881E4"/>
    <w:rsid w:val="1E9DC31B"/>
    <w:rsid w:val="1EA24F32"/>
    <w:rsid w:val="1EA61F32"/>
    <w:rsid w:val="1EAA22D2"/>
    <w:rsid w:val="1EAEFFE3"/>
    <w:rsid w:val="1EB2942B"/>
    <w:rsid w:val="1EB6F40C"/>
    <w:rsid w:val="1EC14394"/>
    <w:rsid w:val="1ECB0A0B"/>
    <w:rsid w:val="1ED5F67D"/>
    <w:rsid w:val="1ED9031B"/>
    <w:rsid w:val="1ED9A03F"/>
    <w:rsid w:val="1EDCE339"/>
    <w:rsid w:val="1EE56ABF"/>
    <w:rsid w:val="1EFD3AB9"/>
    <w:rsid w:val="1F0891AE"/>
    <w:rsid w:val="1F0B50E0"/>
    <w:rsid w:val="1F0C5A0D"/>
    <w:rsid w:val="1F102925"/>
    <w:rsid w:val="1F1402FB"/>
    <w:rsid w:val="1F150EA2"/>
    <w:rsid w:val="1F1D7500"/>
    <w:rsid w:val="1F208405"/>
    <w:rsid w:val="1F24F8EB"/>
    <w:rsid w:val="1F270B08"/>
    <w:rsid w:val="1F36D5C7"/>
    <w:rsid w:val="1F3C3C5C"/>
    <w:rsid w:val="1F43E281"/>
    <w:rsid w:val="1F4B8798"/>
    <w:rsid w:val="1F4CFB5C"/>
    <w:rsid w:val="1F56F11F"/>
    <w:rsid w:val="1F587C70"/>
    <w:rsid w:val="1F58DB16"/>
    <w:rsid w:val="1F59949C"/>
    <w:rsid w:val="1F637A96"/>
    <w:rsid w:val="1F67BC33"/>
    <w:rsid w:val="1F69EE29"/>
    <w:rsid w:val="1F72BDD1"/>
    <w:rsid w:val="1F7480BD"/>
    <w:rsid w:val="1F79A355"/>
    <w:rsid w:val="1F7BBF88"/>
    <w:rsid w:val="1F7FDDA5"/>
    <w:rsid w:val="1F809E10"/>
    <w:rsid w:val="1F81E472"/>
    <w:rsid w:val="1F85EC32"/>
    <w:rsid w:val="1F8700CC"/>
    <w:rsid w:val="1F8CF231"/>
    <w:rsid w:val="1F8E7A90"/>
    <w:rsid w:val="1F990B75"/>
    <w:rsid w:val="1FA26C44"/>
    <w:rsid w:val="1FA479AE"/>
    <w:rsid w:val="1FA9470B"/>
    <w:rsid w:val="1FC6947F"/>
    <w:rsid w:val="1FCD6530"/>
    <w:rsid w:val="1FD7BEEC"/>
    <w:rsid w:val="1FDAA0C9"/>
    <w:rsid w:val="1FE046FD"/>
    <w:rsid w:val="1FE05AD3"/>
    <w:rsid w:val="1FE2FD2B"/>
    <w:rsid w:val="1FE40E34"/>
    <w:rsid w:val="1FE44D54"/>
    <w:rsid w:val="1FE5895E"/>
    <w:rsid w:val="1FE8A238"/>
    <w:rsid w:val="1FEB0F70"/>
    <w:rsid w:val="1FF0F1C8"/>
    <w:rsid w:val="1FF22324"/>
    <w:rsid w:val="1FF266E1"/>
    <w:rsid w:val="20026762"/>
    <w:rsid w:val="20032187"/>
    <w:rsid w:val="200599BA"/>
    <w:rsid w:val="200A806A"/>
    <w:rsid w:val="200FEDF7"/>
    <w:rsid w:val="201780ED"/>
    <w:rsid w:val="2018DBCB"/>
    <w:rsid w:val="202817CD"/>
    <w:rsid w:val="202BACD1"/>
    <w:rsid w:val="202BB0B2"/>
    <w:rsid w:val="202CEA3A"/>
    <w:rsid w:val="203AE3C9"/>
    <w:rsid w:val="203F7A09"/>
    <w:rsid w:val="203FC4A7"/>
    <w:rsid w:val="20478477"/>
    <w:rsid w:val="204FD235"/>
    <w:rsid w:val="2058D9BB"/>
    <w:rsid w:val="205CA2C7"/>
    <w:rsid w:val="205EE071"/>
    <w:rsid w:val="206E073F"/>
    <w:rsid w:val="206EDC28"/>
    <w:rsid w:val="2073962B"/>
    <w:rsid w:val="2074151C"/>
    <w:rsid w:val="207CE42D"/>
    <w:rsid w:val="207EDDDB"/>
    <w:rsid w:val="2088AC51"/>
    <w:rsid w:val="2097A9FE"/>
    <w:rsid w:val="2097B5F0"/>
    <w:rsid w:val="209A0537"/>
    <w:rsid w:val="20A1C56A"/>
    <w:rsid w:val="20A6FDC7"/>
    <w:rsid w:val="20ADD558"/>
    <w:rsid w:val="20B43017"/>
    <w:rsid w:val="20B94561"/>
    <w:rsid w:val="20BB16C0"/>
    <w:rsid w:val="20BB9C3E"/>
    <w:rsid w:val="20BC7DAB"/>
    <w:rsid w:val="20BD4709"/>
    <w:rsid w:val="20BDEC72"/>
    <w:rsid w:val="20BF3AFD"/>
    <w:rsid w:val="20C4920A"/>
    <w:rsid w:val="20CDC24B"/>
    <w:rsid w:val="20D5FF21"/>
    <w:rsid w:val="20D7AD1F"/>
    <w:rsid w:val="20DC5999"/>
    <w:rsid w:val="20DEFDDA"/>
    <w:rsid w:val="20E24300"/>
    <w:rsid w:val="20E2EB8B"/>
    <w:rsid w:val="20ED306E"/>
    <w:rsid w:val="20EE54C4"/>
    <w:rsid w:val="2101B716"/>
    <w:rsid w:val="210AF271"/>
    <w:rsid w:val="210B9A4C"/>
    <w:rsid w:val="2117E52B"/>
    <w:rsid w:val="211D29E9"/>
    <w:rsid w:val="212506A6"/>
    <w:rsid w:val="212B9592"/>
    <w:rsid w:val="212BFA3C"/>
    <w:rsid w:val="2132B3DB"/>
    <w:rsid w:val="21374F5F"/>
    <w:rsid w:val="2137D9EE"/>
    <w:rsid w:val="2138E86E"/>
    <w:rsid w:val="213A0FF6"/>
    <w:rsid w:val="21462F68"/>
    <w:rsid w:val="214B0152"/>
    <w:rsid w:val="214CBE90"/>
    <w:rsid w:val="2150EAEB"/>
    <w:rsid w:val="2155B1D2"/>
    <w:rsid w:val="215C4739"/>
    <w:rsid w:val="21693591"/>
    <w:rsid w:val="2174048F"/>
    <w:rsid w:val="21777931"/>
    <w:rsid w:val="21777C99"/>
    <w:rsid w:val="217B1B39"/>
    <w:rsid w:val="217D003D"/>
    <w:rsid w:val="2184C799"/>
    <w:rsid w:val="218AC74F"/>
    <w:rsid w:val="21924655"/>
    <w:rsid w:val="21938AD6"/>
    <w:rsid w:val="2199AB88"/>
    <w:rsid w:val="219B0B19"/>
    <w:rsid w:val="219B2748"/>
    <w:rsid w:val="21ACB3AD"/>
    <w:rsid w:val="21B08297"/>
    <w:rsid w:val="21B61443"/>
    <w:rsid w:val="21B61EBC"/>
    <w:rsid w:val="21B7DB10"/>
    <w:rsid w:val="21B85034"/>
    <w:rsid w:val="21BAEF3D"/>
    <w:rsid w:val="21BC4896"/>
    <w:rsid w:val="21C3E82E"/>
    <w:rsid w:val="21C5B2B6"/>
    <w:rsid w:val="21C6F9B7"/>
    <w:rsid w:val="21CA8C41"/>
    <w:rsid w:val="21D484F0"/>
    <w:rsid w:val="21D64E9A"/>
    <w:rsid w:val="21D90443"/>
    <w:rsid w:val="21DBBE6D"/>
    <w:rsid w:val="21DC4E15"/>
    <w:rsid w:val="21F2E866"/>
    <w:rsid w:val="21F40497"/>
    <w:rsid w:val="21F4EFC4"/>
    <w:rsid w:val="21F88ADD"/>
    <w:rsid w:val="21FA207B"/>
    <w:rsid w:val="21FB1364"/>
    <w:rsid w:val="21FC6859"/>
    <w:rsid w:val="22047E3A"/>
    <w:rsid w:val="220BA3CA"/>
    <w:rsid w:val="22105C74"/>
    <w:rsid w:val="221E3573"/>
    <w:rsid w:val="2221DEEC"/>
    <w:rsid w:val="22228729"/>
    <w:rsid w:val="22231B7B"/>
    <w:rsid w:val="2227796E"/>
    <w:rsid w:val="2237DEE0"/>
    <w:rsid w:val="223D1CC8"/>
    <w:rsid w:val="22473A0E"/>
    <w:rsid w:val="224ABE83"/>
    <w:rsid w:val="224D4375"/>
    <w:rsid w:val="2250DED8"/>
    <w:rsid w:val="2253CB57"/>
    <w:rsid w:val="22549572"/>
    <w:rsid w:val="225809AA"/>
    <w:rsid w:val="22587279"/>
    <w:rsid w:val="2258C602"/>
    <w:rsid w:val="2259176A"/>
    <w:rsid w:val="22596BA6"/>
    <w:rsid w:val="225EB4C1"/>
    <w:rsid w:val="225F9378"/>
    <w:rsid w:val="2265ED22"/>
    <w:rsid w:val="2268A8D0"/>
    <w:rsid w:val="226A4641"/>
    <w:rsid w:val="226ABD74"/>
    <w:rsid w:val="22825349"/>
    <w:rsid w:val="2282C956"/>
    <w:rsid w:val="2284E6BD"/>
    <w:rsid w:val="2287EE3F"/>
    <w:rsid w:val="228B5AB1"/>
    <w:rsid w:val="22934F4D"/>
    <w:rsid w:val="2296EF62"/>
    <w:rsid w:val="229F896D"/>
    <w:rsid w:val="22A097B3"/>
    <w:rsid w:val="22A4594B"/>
    <w:rsid w:val="22A76AAD"/>
    <w:rsid w:val="22AB1394"/>
    <w:rsid w:val="22ADE183"/>
    <w:rsid w:val="22AF948F"/>
    <w:rsid w:val="22B74AD1"/>
    <w:rsid w:val="22B92D90"/>
    <w:rsid w:val="22CFB27F"/>
    <w:rsid w:val="22CFBC0B"/>
    <w:rsid w:val="22D1275B"/>
    <w:rsid w:val="22DC92E1"/>
    <w:rsid w:val="22E1AB6D"/>
    <w:rsid w:val="22E7457F"/>
    <w:rsid w:val="22E8F20E"/>
    <w:rsid w:val="22EA2015"/>
    <w:rsid w:val="22EC412E"/>
    <w:rsid w:val="22ED2E97"/>
    <w:rsid w:val="22F6BFC6"/>
    <w:rsid w:val="22FA9C08"/>
    <w:rsid w:val="23022209"/>
    <w:rsid w:val="2303C17A"/>
    <w:rsid w:val="2309FF10"/>
    <w:rsid w:val="231697E7"/>
    <w:rsid w:val="2320B82D"/>
    <w:rsid w:val="23290AAC"/>
    <w:rsid w:val="232C7F5C"/>
    <w:rsid w:val="232E16B6"/>
    <w:rsid w:val="2332B986"/>
    <w:rsid w:val="233908AF"/>
    <w:rsid w:val="2339E4D2"/>
    <w:rsid w:val="233D0E5A"/>
    <w:rsid w:val="233E111D"/>
    <w:rsid w:val="233EE57B"/>
    <w:rsid w:val="23404442"/>
    <w:rsid w:val="23457B86"/>
    <w:rsid w:val="2345EE37"/>
    <w:rsid w:val="23483C97"/>
    <w:rsid w:val="234AAA34"/>
    <w:rsid w:val="234D118B"/>
    <w:rsid w:val="234F51FF"/>
    <w:rsid w:val="2350DC8E"/>
    <w:rsid w:val="235F9CD9"/>
    <w:rsid w:val="2363B496"/>
    <w:rsid w:val="2368E1D9"/>
    <w:rsid w:val="236AA606"/>
    <w:rsid w:val="23720DC9"/>
    <w:rsid w:val="23779DCC"/>
    <w:rsid w:val="2378902B"/>
    <w:rsid w:val="238072FE"/>
    <w:rsid w:val="2389FCF7"/>
    <w:rsid w:val="238B0F16"/>
    <w:rsid w:val="23928E2B"/>
    <w:rsid w:val="23A28B3E"/>
    <w:rsid w:val="23A6AC48"/>
    <w:rsid w:val="23B043BF"/>
    <w:rsid w:val="23B11A48"/>
    <w:rsid w:val="23B4DE83"/>
    <w:rsid w:val="23B66FAE"/>
    <w:rsid w:val="23B98892"/>
    <w:rsid w:val="23BEF8D3"/>
    <w:rsid w:val="23C8A6A7"/>
    <w:rsid w:val="23CD1617"/>
    <w:rsid w:val="23CF0093"/>
    <w:rsid w:val="23DA8096"/>
    <w:rsid w:val="23DDA37E"/>
    <w:rsid w:val="23DFE94B"/>
    <w:rsid w:val="23E21D33"/>
    <w:rsid w:val="23E47F39"/>
    <w:rsid w:val="23E4FFAE"/>
    <w:rsid w:val="23F0DBFD"/>
    <w:rsid w:val="23F38E63"/>
    <w:rsid w:val="23F4E7CB"/>
    <w:rsid w:val="23F73E27"/>
    <w:rsid w:val="23F88157"/>
    <w:rsid w:val="23FC6420"/>
    <w:rsid w:val="23FE5AF0"/>
    <w:rsid w:val="23FECDA1"/>
    <w:rsid w:val="24027634"/>
    <w:rsid w:val="24051EFF"/>
    <w:rsid w:val="24067642"/>
    <w:rsid w:val="24071F60"/>
    <w:rsid w:val="24091F6F"/>
    <w:rsid w:val="240CC9F5"/>
    <w:rsid w:val="240EACDB"/>
    <w:rsid w:val="24138121"/>
    <w:rsid w:val="2419CF50"/>
    <w:rsid w:val="24287C37"/>
    <w:rsid w:val="2429C388"/>
    <w:rsid w:val="242FB489"/>
    <w:rsid w:val="2434BF35"/>
    <w:rsid w:val="2440088D"/>
    <w:rsid w:val="244BF288"/>
    <w:rsid w:val="244F6F3A"/>
    <w:rsid w:val="245265DC"/>
    <w:rsid w:val="2452AAC7"/>
    <w:rsid w:val="245E7D0C"/>
    <w:rsid w:val="245F0BF7"/>
    <w:rsid w:val="24693910"/>
    <w:rsid w:val="247276D8"/>
    <w:rsid w:val="2478F66B"/>
    <w:rsid w:val="247A3D82"/>
    <w:rsid w:val="247CEFE9"/>
    <w:rsid w:val="247EA8DB"/>
    <w:rsid w:val="24834CB2"/>
    <w:rsid w:val="24869D35"/>
    <w:rsid w:val="2487F3A3"/>
    <w:rsid w:val="2489E0E4"/>
    <w:rsid w:val="248A3B16"/>
    <w:rsid w:val="248D9EAC"/>
    <w:rsid w:val="24932751"/>
    <w:rsid w:val="24946DCE"/>
    <w:rsid w:val="24967B93"/>
    <w:rsid w:val="2496834F"/>
    <w:rsid w:val="249FE196"/>
    <w:rsid w:val="24A0CF0E"/>
    <w:rsid w:val="24A1900A"/>
    <w:rsid w:val="24A4B84E"/>
    <w:rsid w:val="24A9215D"/>
    <w:rsid w:val="24AB300F"/>
    <w:rsid w:val="24AD1B42"/>
    <w:rsid w:val="24B630A0"/>
    <w:rsid w:val="24BC6051"/>
    <w:rsid w:val="24BEFEC0"/>
    <w:rsid w:val="24C16388"/>
    <w:rsid w:val="24C241B0"/>
    <w:rsid w:val="24C424CB"/>
    <w:rsid w:val="24CE47E8"/>
    <w:rsid w:val="24D8F959"/>
    <w:rsid w:val="24D96938"/>
    <w:rsid w:val="24DDA15C"/>
    <w:rsid w:val="24E705AA"/>
    <w:rsid w:val="24E7C7E4"/>
    <w:rsid w:val="24EA17B1"/>
    <w:rsid w:val="24ECACEF"/>
    <w:rsid w:val="24EFE6B4"/>
    <w:rsid w:val="24FE7F50"/>
    <w:rsid w:val="2502C5C5"/>
    <w:rsid w:val="2508B46B"/>
    <w:rsid w:val="25117FB2"/>
    <w:rsid w:val="25152F2D"/>
    <w:rsid w:val="25167013"/>
    <w:rsid w:val="251674F2"/>
    <w:rsid w:val="251E12CC"/>
    <w:rsid w:val="2525B522"/>
    <w:rsid w:val="252AC24B"/>
    <w:rsid w:val="25329D08"/>
    <w:rsid w:val="2532CD44"/>
    <w:rsid w:val="253C47CF"/>
    <w:rsid w:val="253E4FA2"/>
    <w:rsid w:val="253EA502"/>
    <w:rsid w:val="25436478"/>
    <w:rsid w:val="254664BD"/>
    <w:rsid w:val="254E7CA2"/>
    <w:rsid w:val="254F671F"/>
    <w:rsid w:val="255552A3"/>
    <w:rsid w:val="2559A070"/>
    <w:rsid w:val="25618F9B"/>
    <w:rsid w:val="25632993"/>
    <w:rsid w:val="2564299E"/>
    <w:rsid w:val="2564E93D"/>
    <w:rsid w:val="25650A77"/>
    <w:rsid w:val="256E1D72"/>
    <w:rsid w:val="2570EC7F"/>
    <w:rsid w:val="2578CA52"/>
    <w:rsid w:val="257D3D56"/>
    <w:rsid w:val="25805394"/>
    <w:rsid w:val="2587A3D1"/>
    <w:rsid w:val="258CB684"/>
    <w:rsid w:val="258DD4FE"/>
    <w:rsid w:val="258F29F7"/>
    <w:rsid w:val="258F3780"/>
    <w:rsid w:val="25965583"/>
    <w:rsid w:val="2598F92E"/>
    <w:rsid w:val="259B4697"/>
    <w:rsid w:val="259FC462"/>
    <w:rsid w:val="25A0CD42"/>
    <w:rsid w:val="25A39D94"/>
    <w:rsid w:val="25B052AD"/>
    <w:rsid w:val="25BCBF66"/>
    <w:rsid w:val="25C5BB57"/>
    <w:rsid w:val="25C79C65"/>
    <w:rsid w:val="25CAE508"/>
    <w:rsid w:val="25CB744E"/>
    <w:rsid w:val="25CCDB9F"/>
    <w:rsid w:val="25D3B9C3"/>
    <w:rsid w:val="25DBE523"/>
    <w:rsid w:val="25DDCEED"/>
    <w:rsid w:val="25E9BA81"/>
    <w:rsid w:val="25EB61D2"/>
    <w:rsid w:val="25F51B18"/>
    <w:rsid w:val="25F53F72"/>
    <w:rsid w:val="25FC07BB"/>
    <w:rsid w:val="2600F538"/>
    <w:rsid w:val="2603F2EF"/>
    <w:rsid w:val="2608D2D7"/>
    <w:rsid w:val="260926C9"/>
    <w:rsid w:val="261DB3C5"/>
    <w:rsid w:val="261FD121"/>
    <w:rsid w:val="26212062"/>
    <w:rsid w:val="2636F605"/>
    <w:rsid w:val="263AE505"/>
    <w:rsid w:val="264436DF"/>
    <w:rsid w:val="26470070"/>
    <w:rsid w:val="26496F9B"/>
    <w:rsid w:val="2649C1A8"/>
    <w:rsid w:val="264E6649"/>
    <w:rsid w:val="265A0246"/>
    <w:rsid w:val="265B5417"/>
    <w:rsid w:val="2660A89C"/>
    <w:rsid w:val="26617C85"/>
    <w:rsid w:val="2665A73A"/>
    <w:rsid w:val="26667551"/>
    <w:rsid w:val="2666AB16"/>
    <w:rsid w:val="26698E57"/>
    <w:rsid w:val="26701F3C"/>
    <w:rsid w:val="26738DB1"/>
    <w:rsid w:val="267A1AFC"/>
    <w:rsid w:val="267C013B"/>
    <w:rsid w:val="267C9DC1"/>
    <w:rsid w:val="267EDFD5"/>
    <w:rsid w:val="2684FA11"/>
    <w:rsid w:val="26881D4F"/>
    <w:rsid w:val="26884D09"/>
    <w:rsid w:val="2689ADB7"/>
    <w:rsid w:val="268C96AF"/>
    <w:rsid w:val="268F679A"/>
    <w:rsid w:val="269559B5"/>
    <w:rsid w:val="269E8AAA"/>
    <w:rsid w:val="269E9626"/>
    <w:rsid w:val="269EE6BE"/>
    <w:rsid w:val="26A2B89C"/>
    <w:rsid w:val="26A2F942"/>
    <w:rsid w:val="26AD1985"/>
    <w:rsid w:val="26B282DB"/>
    <w:rsid w:val="26B3058B"/>
    <w:rsid w:val="26B8C50E"/>
    <w:rsid w:val="26CE6D69"/>
    <w:rsid w:val="26D2285F"/>
    <w:rsid w:val="26D3BBF8"/>
    <w:rsid w:val="26D8FF8D"/>
    <w:rsid w:val="26DEB1D4"/>
    <w:rsid w:val="26EC7251"/>
    <w:rsid w:val="26EDB294"/>
    <w:rsid w:val="26EDF659"/>
    <w:rsid w:val="26EFBDB7"/>
    <w:rsid w:val="26F018F3"/>
    <w:rsid w:val="26F41916"/>
    <w:rsid w:val="26FA30D8"/>
    <w:rsid w:val="26FE30A5"/>
    <w:rsid w:val="270A93AF"/>
    <w:rsid w:val="270C4AF9"/>
    <w:rsid w:val="270CBCE0"/>
    <w:rsid w:val="270E1B75"/>
    <w:rsid w:val="2710B1EE"/>
    <w:rsid w:val="2711EF3B"/>
    <w:rsid w:val="27146222"/>
    <w:rsid w:val="27167DE6"/>
    <w:rsid w:val="2717A95B"/>
    <w:rsid w:val="271DF184"/>
    <w:rsid w:val="27205FA9"/>
    <w:rsid w:val="27233A87"/>
    <w:rsid w:val="272EE6FE"/>
    <w:rsid w:val="2736748B"/>
    <w:rsid w:val="2738B873"/>
    <w:rsid w:val="273945D5"/>
    <w:rsid w:val="27415438"/>
    <w:rsid w:val="274660D4"/>
    <w:rsid w:val="274BE16F"/>
    <w:rsid w:val="274F8B4B"/>
    <w:rsid w:val="27507DDE"/>
    <w:rsid w:val="2759989F"/>
    <w:rsid w:val="275C9F62"/>
    <w:rsid w:val="275DF057"/>
    <w:rsid w:val="27634F66"/>
    <w:rsid w:val="2763A2ED"/>
    <w:rsid w:val="276A982C"/>
    <w:rsid w:val="276C4FB8"/>
    <w:rsid w:val="27766705"/>
    <w:rsid w:val="27775000"/>
    <w:rsid w:val="277A33F5"/>
    <w:rsid w:val="277C5B08"/>
    <w:rsid w:val="277F12B1"/>
    <w:rsid w:val="277F76A0"/>
    <w:rsid w:val="277F8CBF"/>
    <w:rsid w:val="278B73CA"/>
    <w:rsid w:val="27905D68"/>
    <w:rsid w:val="27915D26"/>
    <w:rsid w:val="2797D81C"/>
    <w:rsid w:val="279DF4CE"/>
    <w:rsid w:val="27A10A30"/>
    <w:rsid w:val="27A11A79"/>
    <w:rsid w:val="27ACA459"/>
    <w:rsid w:val="27B8E6B0"/>
    <w:rsid w:val="27C7A574"/>
    <w:rsid w:val="27D5D05A"/>
    <w:rsid w:val="27D70CED"/>
    <w:rsid w:val="27DFAEB7"/>
    <w:rsid w:val="27E031A3"/>
    <w:rsid w:val="27E266EB"/>
    <w:rsid w:val="27E2EADA"/>
    <w:rsid w:val="27E5E096"/>
    <w:rsid w:val="27E6E7A2"/>
    <w:rsid w:val="27ED18F7"/>
    <w:rsid w:val="27F2031D"/>
    <w:rsid w:val="27F7486B"/>
    <w:rsid w:val="27FA69A2"/>
    <w:rsid w:val="27FAE328"/>
    <w:rsid w:val="27FC03AD"/>
    <w:rsid w:val="27FC78FD"/>
    <w:rsid w:val="27FC7B2E"/>
    <w:rsid w:val="28004152"/>
    <w:rsid w:val="2803B4EC"/>
    <w:rsid w:val="2806AE03"/>
    <w:rsid w:val="280AC1BA"/>
    <w:rsid w:val="280C8714"/>
    <w:rsid w:val="280E235D"/>
    <w:rsid w:val="28102865"/>
    <w:rsid w:val="281948CC"/>
    <w:rsid w:val="281A7678"/>
    <w:rsid w:val="281C4060"/>
    <w:rsid w:val="281C4DFC"/>
    <w:rsid w:val="281ED234"/>
    <w:rsid w:val="2822C322"/>
    <w:rsid w:val="282432BB"/>
    <w:rsid w:val="28251FA5"/>
    <w:rsid w:val="2825FC19"/>
    <w:rsid w:val="28283F2F"/>
    <w:rsid w:val="2829A4FE"/>
    <w:rsid w:val="28303D16"/>
    <w:rsid w:val="283D9E8E"/>
    <w:rsid w:val="28412104"/>
    <w:rsid w:val="284554AD"/>
    <w:rsid w:val="2847E7B7"/>
    <w:rsid w:val="285321DD"/>
    <w:rsid w:val="28554326"/>
    <w:rsid w:val="28555C5B"/>
    <w:rsid w:val="285613D4"/>
    <w:rsid w:val="285967D5"/>
    <w:rsid w:val="285AB019"/>
    <w:rsid w:val="285CBD41"/>
    <w:rsid w:val="2860AE31"/>
    <w:rsid w:val="286316FB"/>
    <w:rsid w:val="28669C90"/>
    <w:rsid w:val="286C2A75"/>
    <w:rsid w:val="2875F082"/>
    <w:rsid w:val="2879BD14"/>
    <w:rsid w:val="287BA4B5"/>
    <w:rsid w:val="287E49D0"/>
    <w:rsid w:val="287EB2D4"/>
    <w:rsid w:val="2887FED2"/>
    <w:rsid w:val="288AC827"/>
    <w:rsid w:val="289116B2"/>
    <w:rsid w:val="2891CB7F"/>
    <w:rsid w:val="2891FDC2"/>
    <w:rsid w:val="2895EF01"/>
    <w:rsid w:val="289A28E4"/>
    <w:rsid w:val="289B7853"/>
    <w:rsid w:val="289CBD2D"/>
    <w:rsid w:val="28A03B7E"/>
    <w:rsid w:val="28A07C63"/>
    <w:rsid w:val="28A294C3"/>
    <w:rsid w:val="28A43194"/>
    <w:rsid w:val="28A45345"/>
    <w:rsid w:val="28A51F80"/>
    <w:rsid w:val="28A6F064"/>
    <w:rsid w:val="28A7BADC"/>
    <w:rsid w:val="28A8EB15"/>
    <w:rsid w:val="28AB04A9"/>
    <w:rsid w:val="28AB2EE9"/>
    <w:rsid w:val="28B154E7"/>
    <w:rsid w:val="28B15EE4"/>
    <w:rsid w:val="28BA02F1"/>
    <w:rsid w:val="28BA86D1"/>
    <w:rsid w:val="28BEBC5A"/>
    <w:rsid w:val="28BF5C66"/>
    <w:rsid w:val="28C1B59E"/>
    <w:rsid w:val="28CCCB00"/>
    <w:rsid w:val="28CF0099"/>
    <w:rsid w:val="28D30095"/>
    <w:rsid w:val="28D5C170"/>
    <w:rsid w:val="28DE22CD"/>
    <w:rsid w:val="28E8466D"/>
    <w:rsid w:val="28EA7E40"/>
    <w:rsid w:val="28EB8C28"/>
    <w:rsid w:val="28EE4C4D"/>
    <w:rsid w:val="28F27F44"/>
    <w:rsid w:val="28FBED7D"/>
    <w:rsid w:val="290052B5"/>
    <w:rsid w:val="29014B3C"/>
    <w:rsid w:val="290171C7"/>
    <w:rsid w:val="29049D3F"/>
    <w:rsid w:val="290A994E"/>
    <w:rsid w:val="290D4FB6"/>
    <w:rsid w:val="290F3489"/>
    <w:rsid w:val="29160456"/>
    <w:rsid w:val="29178995"/>
    <w:rsid w:val="29217414"/>
    <w:rsid w:val="29236533"/>
    <w:rsid w:val="29240CF1"/>
    <w:rsid w:val="29250E0D"/>
    <w:rsid w:val="29273A4D"/>
    <w:rsid w:val="29276701"/>
    <w:rsid w:val="2929FE2E"/>
    <w:rsid w:val="292AFD90"/>
    <w:rsid w:val="292B5341"/>
    <w:rsid w:val="292C67A3"/>
    <w:rsid w:val="2930AF08"/>
    <w:rsid w:val="293891E9"/>
    <w:rsid w:val="29396D24"/>
    <w:rsid w:val="293E6BB2"/>
    <w:rsid w:val="294817BB"/>
    <w:rsid w:val="2948D4B2"/>
    <w:rsid w:val="294CC2E0"/>
    <w:rsid w:val="296058BC"/>
    <w:rsid w:val="2969DF0F"/>
    <w:rsid w:val="296B46AE"/>
    <w:rsid w:val="296D8A0D"/>
    <w:rsid w:val="296DB100"/>
    <w:rsid w:val="296DC5C7"/>
    <w:rsid w:val="2980220D"/>
    <w:rsid w:val="2981A853"/>
    <w:rsid w:val="29869016"/>
    <w:rsid w:val="298793C0"/>
    <w:rsid w:val="298A3329"/>
    <w:rsid w:val="298E468C"/>
    <w:rsid w:val="298F6DD4"/>
    <w:rsid w:val="29940A8A"/>
    <w:rsid w:val="2995200C"/>
    <w:rsid w:val="2997A2D2"/>
    <w:rsid w:val="29984B8F"/>
    <w:rsid w:val="29987927"/>
    <w:rsid w:val="29A177B0"/>
    <w:rsid w:val="29A5616E"/>
    <w:rsid w:val="29A85ED2"/>
    <w:rsid w:val="29AEE34C"/>
    <w:rsid w:val="29B76358"/>
    <w:rsid w:val="29C01F80"/>
    <w:rsid w:val="29C386D3"/>
    <w:rsid w:val="29C5755F"/>
    <w:rsid w:val="29D3BB3F"/>
    <w:rsid w:val="29D57708"/>
    <w:rsid w:val="29D82BFF"/>
    <w:rsid w:val="29D83AFD"/>
    <w:rsid w:val="29DF6AAA"/>
    <w:rsid w:val="29DFF6EA"/>
    <w:rsid w:val="29E1250E"/>
    <w:rsid w:val="29E2EF6A"/>
    <w:rsid w:val="29E8166A"/>
    <w:rsid w:val="29E9CC23"/>
    <w:rsid w:val="29EAF5F9"/>
    <w:rsid w:val="29EB83B1"/>
    <w:rsid w:val="29FDC9A5"/>
    <w:rsid w:val="2A07ABEC"/>
    <w:rsid w:val="2A0DD042"/>
    <w:rsid w:val="2A0FB826"/>
    <w:rsid w:val="2A10F23A"/>
    <w:rsid w:val="2A1196C0"/>
    <w:rsid w:val="2A130E9F"/>
    <w:rsid w:val="2A147D91"/>
    <w:rsid w:val="2A16F73F"/>
    <w:rsid w:val="2A174AD7"/>
    <w:rsid w:val="2A17F947"/>
    <w:rsid w:val="2A1DA58E"/>
    <w:rsid w:val="2A1DE22A"/>
    <w:rsid w:val="2A206652"/>
    <w:rsid w:val="2A212333"/>
    <w:rsid w:val="2A23CF33"/>
    <w:rsid w:val="2A299EBC"/>
    <w:rsid w:val="2A339E79"/>
    <w:rsid w:val="2A3AFD44"/>
    <w:rsid w:val="2A3E4085"/>
    <w:rsid w:val="2A424BB5"/>
    <w:rsid w:val="2A445DA2"/>
    <w:rsid w:val="2A4E33B9"/>
    <w:rsid w:val="2A4EC743"/>
    <w:rsid w:val="2A53142B"/>
    <w:rsid w:val="2A55ED19"/>
    <w:rsid w:val="2A57F20D"/>
    <w:rsid w:val="2A588955"/>
    <w:rsid w:val="2A5A4BDA"/>
    <w:rsid w:val="2A5C9CFA"/>
    <w:rsid w:val="2A62F2BA"/>
    <w:rsid w:val="2A64C681"/>
    <w:rsid w:val="2A6F4F9D"/>
    <w:rsid w:val="2A6F63F3"/>
    <w:rsid w:val="2A7B04FB"/>
    <w:rsid w:val="2A7CF10C"/>
    <w:rsid w:val="2A7D5567"/>
    <w:rsid w:val="2A80F5AE"/>
    <w:rsid w:val="2A8214E0"/>
    <w:rsid w:val="2A8490B7"/>
    <w:rsid w:val="2A852E02"/>
    <w:rsid w:val="2A8B725F"/>
    <w:rsid w:val="2A8D3641"/>
    <w:rsid w:val="2A8F079E"/>
    <w:rsid w:val="2A92DECD"/>
    <w:rsid w:val="2A932B3C"/>
    <w:rsid w:val="2A983529"/>
    <w:rsid w:val="2A99F798"/>
    <w:rsid w:val="2A9AD943"/>
    <w:rsid w:val="2A9C17A3"/>
    <w:rsid w:val="2A9C991E"/>
    <w:rsid w:val="2A9CE307"/>
    <w:rsid w:val="2AA12CD9"/>
    <w:rsid w:val="2AAFD2ED"/>
    <w:rsid w:val="2AB1D4B7"/>
    <w:rsid w:val="2AB83F3E"/>
    <w:rsid w:val="2AB97A70"/>
    <w:rsid w:val="2ABAAB98"/>
    <w:rsid w:val="2AC104CB"/>
    <w:rsid w:val="2AC5CE8F"/>
    <w:rsid w:val="2AC7D1AD"/>
    <w:rsid w:val="2AC8930A"/>
    <w:rsid w:val="2AD03BC9"/>
    <w:rsid w:val="2ADD3DEC"/>
    <w:rsid w:val="2AE4CBF6"/>
    <w:rsid w:val="2AE55305"/>
    <w:rsid w:val="2AE7EFEF"/>
    <w:rsid w:val="2AEB3327"/>
    <w:rsid w:val="2AED8B44"/>
    <w:rsid w:val="2AEE7F42"/>
    <w:rsid w:val="2AF40045"/>
    <w:rsid w:val="2AF4BCA6"/>
    <w:rsid w:val="2AF646BA"/>
    <w:rsid w:val="2AFC26BC"/>
    <w:rsid w:val="2AFC61DF"/>
    <w:rsid w:val="2AFE1D7B"/>
    <w:rsid w:val="2B04696F"/>
    <w:rsid w:val="2B071A07"/>
    <w:rsid w:val="2B0829B4"/>
    <w:rsid w:val="2B0B3A9E"/>
    <w:rsid w:val="2B1508AB"/>
    <w:rsid w:val="2B168E4D"/>
    <w:rsid w:val="2B19C19A"/>
    <w:rsid w:val="2B1A7193"/>
    <w:rsid w:val="2B1AADDC"/>
    <w:rsid w:val="2B1C1756"/>
    <w:rsid w:val="2B1E7463"/>
    <w:rsid w:val="2B21D72D"/>
    <w:rsid w:val="2B22C543"/>
    <w:rsid w:val="2B24FB80"/>
    <w:rsid w:val="2B28E732"/>
    <w:rsid w:val="2B309AC4"/>
    <w:rsid w:val="2B35569F"/>
    <w:rsid w:val="2B375613"/>
    <w:rsid w:val="2B3D540D"/>
    <w:rsid w:val="2B3D7241"/>
    <w:rsid w:val="2B45EA22"/>
    <w:rsid w:val="2B501D26"/>
    <w:rsid w:val="2B50E8A0"/>
    <w:rsid w:val="2B52318D"/>
    <w:rsid w:val="2B53C68C"/>
    <w:rsid w:val="2B54A4F9"/>
    <w:rsid w:val="2B618652"/>
    <w:rsid w:val="2B62FF7D"/>
    <w:rsid w:val="2B64F98A"/>
    <w:rsid w:val="2B79F77F"/>
    <w:rsid w:val="2B79FDE3"/>
    <w:rsid w:val="2B7FC1A5"/>
    <w:rsid w:val="2B801918"/>
    <w:rsid w:val="2B825F0D"/>
    <w:rsid w:val="2B844EC7"/>
    <w:rsid w:val="2B84C138"/>
    <w:rsid w:val="2B85FFF7"/>
    <w:rsid w:val="2B8A3B89"/>
    <w:rsid w:val="2B8D9914"/>
    <w:rsid w:val="2B944848"/>
    <w:rsid w:val="2BA54DFE"/>
    <w:rsid w:val="2BA59477"/>
    <w:rsid w:val="2BA93901"/>
    <w:rsid w:val="2BAF581D"/>
    <w:rsid w:val="2BAFBA63"/>
    <w:rsid w:val="2BB31B38"/>
    <w:rsid w:val="2BB80C08"/>
    <w:rsid w:val="2BBAD2DC"/>
    <w:rsid w:val="2BC1DB19"/>
    <w:rsid w:val="2BCAFAB4"/>
    <w:rsid w:val="2BCF2695"/>
    <w:rsid w:val="2BD77F5A"/>
    <w:rsid w:val="2BD8D0E0"/>
    <w:rsid w:val="2BE02E03"/>
    <w:rsid w:val="2BE13DB6"/>
    <w:rsid w:val="2BE2EEF8"/>
    <w:rsid w:val="2BE9D263"/>
    <w:rsid w:val="2BF2CA9B"/>
    <w:rsid w:val="2C02A940"/>
    <w:rsid w:val="2C059942"/>
    <w:rsid w:val="2C098178"/>
    <w:rsid w:val="2C0DDA61"/>
    <w:rsid w:val="2C0F6C39"/>
    <w:rsid w:val="2C0FD397"/>
    <w:rsid w:val="2C11B9EF"/>
    <w:rsid w:val="2C1409BD"/>
    <w:rsid w:val="2C15671A"/>
    <w:rsid w:val="2C1BBADB"/>
    <w:rsid w:val="2C202224"/>
    <w:rsid w:val="2C22DBD9"/>
    <w:rsid w:val="2C2570A6"/>
    <w:rsid w:val="2C26BF10"/>
    <w:rsid w:val="2C270C61"/>
    <w:rsid w:val="2C2C3F37"/>
    <w:rsid w:val="2C3E1E4E"/>
    <w:rsid w:val="2C3F0DA6"/>
    <w:rsid w:val="2C3FC69D"/>
    <w:rsid w:val="2C41F17E"/>
    <w:rsid w:val="2C4D2C33"/>
    <w:rsid w:val="2C540DEA"/>
    <w:rsid w:val="2C54E2F1"/>
    <w:rsid w:val="2C598500"/>
    <w:rsid w:val="2C5A811F"/>
    <w:rsid w:val="2C5B6B11"/>
    <w:rsid w:val="2C5EB4CE"/>
    <w:rsid w:val="2C642AB3"/>
    <w:rsid w:val="2C68F5F7"/>
    <w:rsid w:val="2C782B7C"/>
    <w:rsid w:val="2C7C6E52"/>
    <w:rsid w:val="2C7C75F4"/>
    <w:rsid w:val="2C8162A0"/>
    <w:rsid w:val="2C8D47AF"/>
    <w:rsid w:val="2C915CE0"/>
    <w:rsid w:val="2C95DBCF"/>
    <w:rsid w:val="2C9AC07B"/>
    <w:rsid w:val="2CA1B610"/>
    <w:rsid w:val="2CA2671B"/>
    <w:rsid w:val="2CA3AEE3"/>
    <w:rsid w:val="2CA44C2B"/>
    <w:rsid w:val="2CA49271"/>
    <w:rsid w:val="2CA551C2"/>
    <w:rsid w:val="2CA6316E"/>
    <w:rsid w:val="2CA65F6D"/>
    <w:rsid w:val="2CA69494"/>
    <w:rsid w:val="2CAC6216"/>
    <w:rsid w:val="2CB5F8FA"/>
    <w:rsid w:val="2CBB302A"/>
    <w:rsid w:val="2CBE4926"/>
    <w:rsid w:val="2CC70199"/>
    <w:rsid w:val="2CCB4610"/>
    <w:rsid w:val="2CD4E152"/>
    <w:rsid w:val="2CDC0139"/>
    <w:rsid w:val="2CE0C94D"/>
    <w:rsid w:val="2CE13B85"/>
    <w:rsid w:val="2CE2DEEC"/>
    <w:rsid w:val="2CE67190"/>
    <w:rsid w:val="2CE9DD47"/>
    <w:rsid w:val="2CED49B5"/>
    <w:rsid w:val="2CFBCC0E"/>
    <w:rsid w:val="2D05210E"/>
    <w:rsid w:val="2D0D567F"/>
    <w:rsid w:val="2D0F1AD5"/>
    <w:rsid w:val="2D14C93F"/>
    <w:rsid w:val="2D1B9B1C"/>
    <w:rsid w:val="2D221E9E"/>
    <w:rsid w:val="2D23A790"/>
    <w:rsid w:val="2D318179"/>
    <w:rsid w:val="2D3F9B98"/>
    <w:rsid w:val="2D401DF4"/>
    <w:rsid w:val="2D472FAB"/>
    <w:rsid w:val="2D4B055D"/>
    <w:rsid w:val="2D503AC0"/>
    <w:rsid w:val="2D513685"/>
    <w:rsid w:val="2D56E61F"/>
    <w:rsid w:val="2D57A684"/>
    <w:rsid w:val="2D600577"/>
    <w:rsid w:val="2D66CB15"/>
    <w:rsid w:val="2D69E8D2"/>
    <w:rsid w:val="2D6B60C7"/>
    <w:rsid w:val="2D6C4067"/>
    <w:rsid w:val="2D79C08D"/>
    <w:rsid w:val="2D853767"/>
    <w:rsid w:val="2D8625CA"/>
    <w:rsid w:val="2D89186A"/>
    <w:rsid w:val="2D892A71"/>
    <w:rsid w:val="2D94EBA5"/>
    <w:rsid w:val="2D9C6189"/>
    <w:rsid w:val="2DA27454"/>
    <w:rsid w:val="2DA59DA9"/>
    <w:rsid w:val="2DA7167C"/>
    <w:rsid w:val="2DA95B3D"/>
    <w:rsid w:val="2DAA5787"/>
    <w:rsid w:val="2DC4B8B8"/>
    <w:rsid w:val="2DCDC6CC"/>
    <w:rsid w:val="2DCE95C3"/>
    <w:rsid w:val="2DD54874"/>
    <w:rsid w:val="2DD898C4"/>
    <w:rsid w:val="2DE59080"/>
    <w:rsid w:val="2DE6CBD0"/>
    <w:rsid w:val="2DED3EEE"/>
    <w:rsid w:val="2DEE5B21"/>
    <w:rsid w:val="2DEE7629"/>
    <w:rsid w:val="2DF4CC66"/>
    <w:rsid w:val="2DF94A61"/>
    <w:rsid w:val="2E055DC6"/>
    <w:rsid w:val="2E092B69"/>
    <w:rsid w:val="2E09C886"/>
    <w:rsid w:val="2E15FECD"/>
    <w:rsid w:val="2E1AD073"/>
    <w:rsid w:val="2E213D26"/>
    <w:rsid w:val="2E233088"/>
    <w:rsid w:val="2E2D7B92"/>
    <w:rsid w:val="2E33EDC6"/>
    <w:rsid w:val="2E382C4E"/>
    <w:rsid w:val="2E3CB727"/>
    <w:rsid w:val="2E3F92C8"/>
    <w:rsid w:val="2E4328E1"/>
    <w:rsid w:val="2E438F3B"/>
    <w:rsid w:val="2E4FA2FF"/>
    <w:rsid w:val="2E542410"/>
    <w:rsid w:val="2E598CE9"/>
    <w:rsid w:val="2E63E58A"/>
    <w:rsid w:val="2E641B47"/>
    <w:rsid w:val="2E68A1D5"/>
    <w:rsid w:val="2E70CD7D"/>
    <w:rsid w:val="2E74C8CD"/>
    <w:rsid w:val="2E75CD4B"/>
    <w:rsid w:val="2E761C70"/>
    <w:rsid w:val="2E796CC0"/>
    <w:rsid w:val="2E79E1B7"/>
    <w:rsid w:val="2E8B6A51"/>
    <w:rsid w:val="2E8DB4F7"/>
    <w:rsid w:val="2E92CFAA"/>
    <w:rsid w:val="2E93EDFD"/>
    <w:rsid w:val="2E942771"/>
    <w:rsid w:val="2E96331E"/>
    <w:rsid w:val="2E9AA4C9"/>
    <w:rsid w:val="2E9C035A"/>
    <w:rsid w:val="2EA4B866"/>
    <w:rsid w:val="2EA512ED"/>
    <w:rsid w:val="2EA578C6"/>
    <w:rsid w:val="2EAF9DAD"/>
    <w:rsid w:val="2EB1F79B"/>
    <w:rsid w:val="2EB283B9"/>
    <w:rsid w:val="2EB40EC0"/>
    <w:rsid w:val="2EB4A53B"/>
    <w:rsid w:val="2EC217BC"/>
    <w:rsid w:val="2ECB2E37"/>
    <w:rsid w:val="2ECC9188"/>
    <w:rsid w:val="2ECD49E9"/>
    <w:rsid w:val="2ED17EAD"/>
    <w:rsid w:val="2ED7BFBD"/>
    <w:rsid w:val="2EDCEEC0"/>
    <w:rsid w:val="2EE013B0"/>
    <w:rsid w:val="2EE079DD"/>
    <w:rsid w:val="2EE4381D"/>
    <w:rsid w:val="2EE53DAD"/>
    <w:rsid w:val="2EE817AC"/>
    <w:rsid w:val="2EE91006"/>
    <w:rsid w:val="2EEF69D2"/>
    <w:rsid w:val="2EF0CBB7"/>
    <w:rsid w:val="2EF15E22"/>
    <w:rsid w:val="2EF29AD2"/>
    <w:rsid w:val="2EF7C588"/>
    <w:rsid w:val="2F046F52"/>
    <w:rsid w:val="2F04E050"/>
    <w:rsid w:val="2F0BEF5E"/>
    <w:rsid w:val="2F104942"/>
    <w:rsid w:val="2F12DD90"/>
    <w:rsid w:val="2F12FFD4"/>
    <w:rsid w:val="2F152C93"/>
    <w:rsid w:val="2F1B3C58"/>
    <w:rsid w:val="2F1BEFF9"/>
    <w:rsid w:val="2F234729"/>
    <w:rsid w:val="2F3C6650"/>
    <w:rsid w:val="2F3EA2BA"/>
    <w:rsid w:val="2F43F7BD"/>
    <w:rsid w:val="2F46C082"/>
    <w:rsid w:val="2F47B7E4"/>
    <w:rsid w:val="2F48A627"/>
    <w:rsid w:val="2F4BDCAC"/>
    <w:rsid w:val="2F4E6A3F"/>
    <w:rsid w:val="2F5C322E"/>
    <w:rsid w:val="2F5C763D"/>
    <w:rsid w:val="2F615240"/>
    <w:rsid w:val="2F61E0DE"/>
    <w:rsid w:val="2F6A269E"/>
    <w:rsid w:val="2F73A689"/>
    <w:rsid w:val="2F78586D"/>
    <w:rsid w:val="2F7C455A"/>
    <w:rsid w:val="2F7F2DDE"/>
    <w:rsid w:val="2F81D7CC"/>
    <w:rsid w:val="2F822788"/>
    <w:rsid w:val="2F8A8BED"/>
    <w:rsid w:val="2F8B1E4D"/>
    <w:rsid w:val="2F8C4D49"/>
    <w:rsid w:val="2F9125C2"/>
    <w:rsid w:val="2FA5623D"/>
    <w:rsid w:val="2FA9C524"/>
    <w:rsid w:val="2FAA6CCD"/>
    <w:rsid w:val="2FAB2EFA"/>
    <w:rsid w:val="2FAF0795"/>
    <w:rsid w:val="2FB019F5"/>
    <w:rsid w:val="2FB0ABA0"/>
    <w:rsid w:val="2FB13F12"/>
    <w:rsid w:val="2FB6A0D4"/>
    <w:rsid w:val="2FB729F1"/>
    <w:rsid w:val="2FBB4F99"/>
    <w:rsid w:val="2FC02E75"/>
    <w:rsid w:val="2FC26966"/>
    <w:rsid w:val="2FC4AFEE"/>
    <w:rsid w:val="2FC6B8C8"/>
    <w:rsid w:val="2FCBA317"/>
    <w:rsid w:val="2FDA07DD"/>
    <w:rsid w:val="2FDCB3F3"/>
    <w:rsid w:val="2FE274AE"/>
    <w:rsid w:val="2FE72D7A"/>
    <w:rsid w:val="2FEF4C6E"/>
    <w:rsid w:val="2FF1BABA"/>
    <w:rsid w:val="2FF8AEBA"/>
    <w:rsid w:val="2FFB6438"/>
    <w:rsid w:val="2FFE2CB3"/>
    <w:rsid w:val="2FFF235D"/>
    <w:rsid w:val="2FFF34C4"/>
    <w:rsid w:val="3000287D"/>
    <w:rsid w:val="3004CEA7"/>
    <w:rsid w:val="30065FC5"/>
    <w:rsid w:val="3010929F"/>
    <w:rsid w:val="3011C07C"/>
    <w:rsid w:val="30120C91"/>
    <w:rsid w:val="3014ACAA"/>
    <w:rsid w:val="30155BB0"/>
    <w:rsid w:val="3017B4C0"/>
    <w:rsid w:val="3022535D"/>
    <w:rsid w:val="30235F36"/>
    <w:rsid w:val="30320721"/>
    <w:rsid w:val="3033FB75"/>
    <w:rsid w:val="3038207E"/>
    <w:rsid w:val="3039A59D"/>
    <w:rsid w:val="303CE36A"/>
    <w:rsid w:val="303E3766"/>
    <w:rsid w:val="3048FE3E"/>
    <w:rsid w:val="30495375"/>
    <w:rsid w:val="3049C416"/>
    <w:rsid w:val="304DD0B8"/>
    <w:rsid w:val="30518F6A"/>
    <w:rsid w:val="30519D36"/>
    <w:rsid w:val="3055F824"/>
    <w:rsid w:val="3056A803"/>
    <w:rsid w:val="306050EB"/>
    <w:rsid w:val="30618A65"/>
    <w:rsid w:val="30630C59"/>
    <w:rsid w:val="3067FC7B"/>
    <w:rsid w:val="306ABB79"/>
    <w:rsid w:val="306C12C3"/>
    <w:rsid w:val="306EED40"/>
    <w:rsid w:val="306FE062"/>
    <w:rsid w:val="307E677A"/>
    <w:rsid w:val="3087AC24"/>
    <w:rsid w:val="308CC740"/>
    <w:rsid w:val="308F7EA6"/>
    <w:rsid w:val="308FD05D"/>
    <w:rsid w:val="30909409"/>
    <w:rsid w:val="30975716"/>
    <w:rsid w:val="30A6C632"/>
    <w:rsid w:val="30A8C255"/>
    <w:rsid w:val="30B39F26"/>
    <w:rsid w:val="30C937BF"/>
    <w:rsid w:val="30E2DA9F"/>
    <w:rsid w:val="30E4B56E"/>
    <w:rsid w:val="30E51546"/>
    <w:rsid w:val="30F096F3"/>
    <w:rsid w:val="30F12953"/>
    <w:rsid w:val="30F303B6"/>
    <w:rsid w:val="30F82CB5"/>
    <w:rsid w:val="30F998D9"/>
    <w:rsid w:val="30FE9AAB"/>
    <w:rsid w:val="310B57AB"/>
    <w:rsid w:val="310EC0DF"/>
    <w:rsid w:val="310EEB17"/>
    <w:rsid w:val="3116EBF4"/>
    <w:rsid w:val="311B8940"/>
    <w:rsid w:val="311DA7D1"/>
    <w:rsid w:val="3123020D"/>
    <w:rsid w:val="3124527F"/>
    <w:rsid w:val="31265C4E"/>
    <w:rsid w:val="31335036"/>
    <w:rsid w:val="313D763B"/>
    <w:rsid w:val="313D91C1"/>
    <w:rsid w:val="313EE9BF"/>
    <w:rsid w:val="313FB58C"/>
    <w:rsid w:val="3144AC51"/>
    <w:rsid w:val="314C1FF6"/>
    <w:rsid w:val="314FD204"/>
    <w:rsid w:val="31527135"/>
    <w:rsid w:val="31552476"/>
    <w:rsid w:val="316421FE"/>
    <w:rsid w:val="31677378"/>
    <w:rsid w:val="316E8FA1"/>
    <w:rsid w:val="31735C37"/>
    <w:rsid w:val="31781DCC"/>
    <w:rsid w:val="317EE63D"/>
    <w:rsid w:val="317F177E"/>
    <w:rsid w:val="317F8F33"/>
    <w:rsid w:val="317FF0B6"/>
    <w:rsid w:val="3185AE18"/>
    <w:rsid w:val="318633B5"/>
    <w:rsid w:val="318C16C4"/>
    <w:rsid w:val="31919580"/>
    <w:rsid w:val="3197466A"/>
    <w:rsid w:val="319FDECF"/>
    <w:rsid w:val="31A2AC86"/>
    <w:rsid w:val="31A6AEF1"/>
    <w:rsid w:val="31A7FE5D"/>
    <w:rsid w:val="31ACCBC3"/>
    <w:rsid w:val="31B0A8DD"/>
    <w:rsid w:val="31B9ECA3"/>
    <w:rsid w:val="31BEB1D0"/>
    <w:rsid w:val="31E0D819"/>
    <w:rsid w:val="31F9C99A"/>
    <w:rsid w:val="31FC10BF"/>
    <w:rsid w:val="31FE2182"/>
    <w:rsid w:val="31FE934D"/>
    <w:rsid w:val="31FEB3B6"/>
    <w:rsid w:val="32035AD1"/>
    <w:rsid w:val="3203CCDC"/>
    <w:rsid w:val="320583D9"/>
    <w:rsid w:val="3208CED3"/>
    <w:rsid w:val="32184295"/>
    <w:rsid w:val="321ADA7B"/>
    <w:rsid w:val="321B282A"/>
    <w:rsid w:val="322035E2"/>
    <w:rsid w:val="322038E5"/>
    <w:rsid w:val="32205028"/>
    <w:rsid w:val="32237C85"/>
    <w:rsid w:val="3224C3CB"/>
    <w:rsid w:val="32288FD7"/>
    <w:rsid w:val="322B0804"/>
    <w:rsid w:val="322DC8E4"/>
    <w:rsid w:val="322FCEDA"/>
    <w:rsid w:val="323DB8F5"/>
    <w:rsid w:val="323FA40C"/>
    <w:rsid w:val="3244EA01"/>
    <w:rsid w:val="324D5748"/>
    <w:rsid w:val="32519C12"/>
    <w:rsid w:val="3251C9FC"/>
    <w:rsid w:val="32592231"/>
    <w:rsid w:val="3260A095"/>
    <w:rsid w:val="32620C1F"/>
    <w:rsid w:val="3265D7E8"/>
    <w:rsid w:val="326A0EA7"/>
    <w:rsid w:val="326B6640"/>
    <w:rsid w:val="32709682"/>
    <w:rsid w:val="32720CFA"/>
    <w:rsid w:val="327278BD"/>
    <w:rsid w:val="32737FF8"/>
    <w:rsid w:val="327F151B"/>
    <w:rsid w:val="327FE90D"/>
    <w:rsid w:val="32807CEB"/>
    <w:rsid w:val="328085CF"/>
    <w:rsid w:val="3282DF8B"/>
    <w:rsid w:val="3283E0FE"/>
    <w:rsid w:val="328D0FB2"/>
    <w:rsid w:val="32924FA4"/>
    <w:rsid w:val="3292FE1F"/>
    <w:rsid w:val="3294AA18"/>
    <w:rsid w:val="329F098C"/>
    <w:rsid w:val="329FCED2"/>
    <w:rsid w:val="32A0A38F"/>
    <w:rsid w:val="32A3E056"/>
    <w:rsid w:val="32AFEA50"/>
    <w:rsid w:val="32B2E2E0"/>
    <w:rsid w:val="32BBF075"/>
    <w:rsid w:val="32C11195"/>
    <w:rsid w:val="32C27EA8"/>
    <w:rsid w:val="32C53E22"/>
    <w:rsid w:val="32CAAE54"/>
    <w:rsid w:val="32CF993C"/>
    <w:rsid w:val="32D8B967"/>
    <w:rsid w:val="32DBD5C8"/>
    <w:rsid w:val="32DE8DFD"/>
    <w:rsid w:val="32E19505"/>
    <w:rsid w:val="32E57906"/>
    <w:rsid w:val="32E871F0"/>
    <w:rsid w:val="32EBF817"/>
    <w:rsid w:val="32ED7D69"/>
    <w:rsid w:val="32F00D97"/>
    <w:rsid w:val="32F18C6E"/>
    <w:rsid w:val="330343D9"/>
    <w:rsid w:val="33057766"/>
    <w:rsid w:val="3306CFAE"/>
    <w:rsid w:val="3309E04C"/>
    <w:rsid w:val="330D9151"/>
    <w:rsid w:val="331AF4CF"/>
    <w:rsid w:val="331C3B7D"/>
    <w:rsid w:val="3323A707"/>
    <w:rsid w:val="3323C03A"/>
    <w:rsid w:val="33240722"/>
    <w:rsid w:val="33257F3C"/>
    <w:rsid w:val="3326F30C"/>
    <w:rsid w:val="332BB302"/>
    <w:rsid w:val="33373AFC"/>
    <w:rsid w:val="333923BC"/>
    <w:rsid w:val="334ADC80"/>
    <w:rsid w:val="33561BB1"/>
    <w:rsid w:val="335F1B2D"/>
    <w:rsid w:val="33617528"/>
    <w:rsid w:val="336864D3"/>
    <w:rsid w:val="336BCC59"/>
    <w:rsid w:val="336E8DDD"/>
    <w:rsid w:val="33719027"/>
    <w:rsid w:val="3371AE47"/>
    <w:rsid w:val="337655C6"/>
    <w:rsid w:val="337988D5"/>
    <w:rsid w:val="337D4119"/>
    <w:rsid w:val="33810DE6"/>
    <w:rsid w:val="33877FE3"/>
    <w:rsid w:val="338A3A01"/>
    <w:rsid w:val="339226D7"/>
    <w:rsid w:val="3392E78C"/>
    <w:rsid w:val="3393768D"/>
    <w:rsid w:val="3394FB43"/>
    <w:rsid w:val="339D70A8"/>
    <w:rsid w:val="339FD1C5"/>
    <w:rsid w:val="33A38698"/>
    <w:rsid w:val="33A64567"/>
    <w:rsid w:val="33AD0DA1"/>
    <w:rsid w:val="33B093F8"/>
    <w:rsid w:val="33B0D796"/>
    <w:rsid w:val="33B18842"/>
    <w:rsid w:val="33B33F9B"/>
    <w:rsid w:val="33B4ACFD"/>
    <w:rsid w:val="33B6D4AC"/>
    <w:rsid w:val="33BB47E5"/>
    <w:rsid w:val="33BC2089"/>
    <w:rsid w:val="33C487CB"/>
    <w:rsid w:val="33D11F8C"/>
    <w:rsid w:val="33DDAF0C"/>
    <w:rsid w:val="33E32A14"/>
    <w:rsid w:val="33E5A334"/>
    <w:rsid w:val="33E74721"/>
    <w:rsid w:val="33ED6C73"/>
    <w:rsid w:val="33F53637"/>
    <w:rsid w:val="33F9B95C"/>
    <w:rsid w:val="340A15AF"/>
    <w:rsid w:val="340BA30D"/>
    <w:rsid w:val="3410A70B"/>
    <w:rsid w:val="34118C1A"/>
    <w:rsid w:val="3411E2AB"/>
    <w:rsid w:val="34166A4C"/>
    <w:rsid w:val="34180A02"/>
    <w:rsid w:val="341EC8EF"/>
    <w:rsid w:val="3425F31A"/>
    <w:rsid w:val="3434B0CB"/>
    <w:rsid w:val="34352294"/>
    <w:rsid w:val="343D7B94"/>
    <w:rsid w:val="34421D41"/>
    <w:rsid w:val="34432B91"/>
    <w:rsid w:val="34451529"/>
    <w:rsid w:val="3445441E"/>
    <w:rsid w:val="344F197B"/>
    <w:rsid w:val="344F1E58"/>
    <w:rsid w:val="344FCB02"/>
    <w:rsid w:val="34505D02"/>
    <w:rsid w:val="3459C339"/>
    <w:rsid w:val="345B2540"/>
    <w:rsid w:val="345C635C"/>
    <w:rsid w:val="3460811E"/>
    <w:rsid w:val="3461F513"/>
    <w:rsid w:val="346AF45A"/>
    <w:rsid w:val="3472970A"/>
    <w:rsid w:val="34800942"/>
    <w:rsid w:val="3485CD8F"/>
    <w:rsid w:val="34899430"/>
    <w:rsid w:val="348DDF37"/>
    <w:rsid w:val="34A42438"/>
    <w:rsid w:val="34A91107"/>
    <w:rsid w:val="34AB665C"/>
    <w:rsid w:val="34AC2E4A"/>
    <w:rsid w:val="34AD1C46"/>
    <w:rsid w:val="34B4F927"/>
    <w:rsid w:val="34B80E3F"/>
    <w:rsid w:val="34B9F6F2"/>
    <w:rsid w:val="34BD7D7B"/>
    <w:rsid w:val="34BEE2AB"/>
    <w:rsid w:val="34C9E0C5"/>
    <w:rsid w:val="34CA9FEF"/>
    <w:rsid w:val="34CE922D"/>
    <w:rsid w:val="34D088F4"/>
    <w:rsid w:val="34D0CD8C"/>
    <w:rsid w:val="34D30B5D"/>
    <w:rsid w:val="34D7C0DD"/>
    <w:rsid w:val="34E3F894"/>
    <w:rsid w:val="34EAB712"/>
    <w:rsid w:val="34EEB66C"/>
    <w:rsid w:val="34F89BC6"/>
    <w:rsid w:val="34F8F4F0"/>
    <w:rsid w:val="350415EE"/>
    <w:rsid w:val="3518F39E"/>
    <w:rsid w:val="351C5B93"/>
    <w:rsid w:val="3520E48E"/>
    <w:rsid w:val="35239E82"/>
    <w:rsid w:val="3523C22D"/>
    <w:rsid w:val="35241C0E"/>
    <w:rsid w:val="352994E7"/>
    <w:rsid w:val="352EA522"/>
    <w:rsid w:val="35317898"/>
    <w:rsid w:val="35335A5A"/>
    <w:rsid w:val="3534F459"/>
    <w:rsid w:val="35362E02"/>
    <w:rsid w:val="35367EAC"/>
    <w:rsid w:val="3536CCE0"/>
    <w:rsid w:val="35397ECE"/>
    <w:rsid w:val="353A20FE"/>
    <w:rsid w:val="353C75E3"/>
    <w:rsid w:val="353CA984"/>
    <w:rsid w:val="353FA0F9"/>
    <w:rsid w:val="3541123E"/>
    <w:rsid w:val="355BB151"/>
    <w:rsid w:val="355C8434"/>
    <w:rsid w:val="355FF2E5"/>
    <w:rsid w:val="35619D36"/>
    <w:rsid w:val="3566F2F6"/>
    <w:rsid w:val="356A4463"/>
    <w:rsid w:val="356B5439"/>
    <w:rsid w:val="356DD197"/>
    <w:rsid w:val="356E88E8"/>
    <w:rsid w:val="356FCE3E"/>
    <w:rsid w:val="3575699D"/>
    <w:rsid w:val="35781C70"/>
    <w:rsid w:val="357B29A4"/>
    <w:rsid w:val="357FA0EB"/>
    <w:rsid w:val="35837934"/>
    <w:rsid w:val="3583F747"/>
    <w:rsid w:val="3585FAAE"/>
    <w:rsid w:val="3586D816"/>
    <w:rsid w:val="3587214B"/>
    <w:rsid w:val="3588832A"/>
    <w:rsid w:val="359005D5"/>
    <w:rsid w:val="3594BBE1"/>
    <w:rsid w:val="35A57C5E"/>
    <w:rsid w:val="35A9F4DD"/>
    <w:rsid w:val="35AC7C76"/>
    <w:rsid w:val="35AC873D"/>
    <w:rsid w:val="35B3DA63"/>
    <w:rsid w:val="35B52A7A"/>
    <w:rsid w:val="35B6A107"/>
    <w:rsid w:val="35B7A3D5"/>
    <w:rsid w:val="35C1F40B"/>
    <w:rsid w:val="35C2183D"/>
    <w:rsid w:val="35C2BE5B"/>
    <w:rsid w:val="35C3F447"/>
    <w:rsid w:val="35C51C27"/>
    <w:rsid w:val="35C7A40A"/>
    <w:rsid w:val="35CC3CD4"/>
    <w:rsid w:val="35D57EA2"/>
    <w:rsid w:val="35D7CDEA"/>
    <w:rsid w:val="35D838CE"/>
    <w:rsid w:val="35EA3440"/>
    <w:rsid w:val="35F609B3"/>
    <w:rsid w:val="35F800EB"/>
    <w:rsid w:val="35FAE8BC"/>
    <w:rsid w:val="35FFDB21"/>
    <w:rsid w:val="36044EDB"/>
    <w:rsid w:val="36058FBD"/>
    <w:rsid w:val="36072409"/>
    <w:rsid w:val="36088136"/>
    <w:rsid w:val="3608DB21"/>
    <w:rsid w:val="360D0A69"/>
    <w:rsid w:val="360EA199"/>
    <w:rsid w:val="361807F4"/>
    <w:rsid w:val="361F6DDC"/>
    <w:rsid w:val="3623EBAE"/>
    <w:rsid w:val="362E2A9D"/>
    <w:rsid w:val="362F6FF9"/>
    <w:rsid w:val="363446E3"/>
    <w:rsid w:val="363EFFAA"/>
    <w:rsid w:val="364D4B35"/>
    <w:rsid w:val="364E9019"/>
    <w:rsid w:val="365093F5"/>
    <w:rsid w:val="36513976"/>
    <w:rsid w:val="36519424"/>
    <w:rsid w:val="36595B3F"/>
    <w:rsid w:val="3659C582"/>
    <w:rsid w:val="366DB725"/>
    <w:rsid w:val="36787B3E"/>
    <w:rsid w:val="367FFD40"/>
    <w:rsid w:val="36838967"/>
    <w:rsid w:val="36884B9C"/>
    <w:rsid w:val="368E910A"/>
    <w:rsid w:val="368EE825"/>
    <w:rsid w:val="3696EDF4"/>
    <w:rsid w:val="3698CEB8"/>
    <w:rsid w:val="36995FB1"/>
    <w:rsid w:val="36A282B4"/>
    <w:rsid w:val="36A28B72"/>
    <w:rsid w:val="36A3C017"/>
    <w:rsid w:val="36B84ECF"/>
    <w:rsid w:val="36BF6EE3"/>
    <w:rsid w:val="36BF773D"/>
    <w:rsid w:val="36C1DAC3"/>
    <w:rsid w:val="36C51488"/>
    <w:rsid w:val="36D224D9"/>
    <w:rsid w:val="36D343AF"/>
    <w:rsid w:val="36DE38FF"/>
    <w:rsid w:val="36E06BB3"/>
    <w:rsid w:val="36ECBFB7"/>
    <w:rsid w:val="36ED529F"/>
    <w:rsid w:val="36F2A244"/>
    <w:rsid w:val="36F5DE42"/>
    <w:rsid w:val="36F6A740"/>
    <w:rsid w:val="36FB4AC6"/>
    <w:rsid w:val="37008C3F"/>
    <w:rsid w:val="3700B510"/>
    <w:rsid w:val="3701B246"/>
    <w:rsid w:val="3701D141"/>
    <w:rsid w:val="3702999C"/>
    <w:rsid w:val="370926A7"/>
    <w:rsid w:val="370F58B9"/>
    <w:rsid w:val="3717CCD0"/>
    <w:rsid w:val="3719C498"/>
    <w:rsid w:val="371AA599"/>
    <w:rsid w:val="371B2F2B"/>
    <w:rsid w:val="3720505D"/>
    <w:rsid w:val="37205414"/>
    <w:rsid w:val="3722C6D5"/>
    <w:rsid w:val="3723CCA0"/>
    <w:rsid w:val="3728C285"/>
    <w:rsid w:val="372E019C"/>
    <w:rsid w:val="37303B28"/>
    <w:rsid w:val="37323037"/>
    <w:rsid w:val="37337A6D"/>
    <w:rsid w:val="37357D42"/>
    <w:rsid w:val="3736B9C8"/>
    <w:rsid w:val="3739EC73"/>
    <w:rsid w:val="373A1A43"/>
    <w:rsid w:val="373EF753"/>
    <w:rsid w:val="37475504"/>
    <w:rsid w:val="37492EBB"/>
    <w:rsid w:val="374959EF"/>
    <w:rsid w:val="3749C475"/>
    <w:rsid w:val="374CAE90"/>
    <w:rsid w:val="374DA4FF"/>
    <w:rsid w:val="375122C5"/>
    <w:rsid w:val="3763A1E1"/>
    <w:rsid w:val="3767789C"/>
    <w:rsid w:val="376D4007"/>
    <w:rsid w:val="376E2DCF"/>
    <w:rsid w:val="376E61E1"/>
    <w:rsid w:val="37706F56"/>
    <w:rsid w:val="3779BCD9"/>
    <w:rsid w:val="377C2F9C"/>
    <w:rsid w:val="377C9B2C"/>
    <w:rsid w:val="377D3E6C"/>
    <w:rsid w:val="377D44B4"/>
    <w:rsid w:val="377F0E15"/>
    <w:rsid w:val="3780727E"/>
    <w:rsid w:val="3785EEC2"/>
    <w:rsid w:val="37866AAC"/>
    <w:rsid w:val="378817B1"/>
    <w:rsid w:val="37904156"/>
    <w:rsid w:val="37912381"/>
    <w:rsid w:val="379D33C6"/>
    <w:rsid w:val="379E6640"/>
    <w:rsid w:val="37ADC57D"/>
    <w:rsid w:val="37B3D25A"/>
    <w:rsid w:val="37B6B840"/>
    <w:rsid w:val="37B9A379"/>
    <w:rsid w:val="37BD8B45"/>
    <w:rsid w:val="37BF28DC"/>
    <w:rsid w:val="37C4F1BE"/>
    <w:rsid w:val="37C541F3"/>
    <w:rsid w:val="37C8AC61"/>
    <w:rsid w:val="37CCBEB3"/>
    <w:rsid w:val="37D10893"/>
    <w:rsid w:val="37D2DDE3"/>
    <w:rsid w:val="37D341C3"/>
    <w:rsid w:val="37D706FF"/>
    <w:rsid w:val="37D7AF57"/>
    <w:rsid w:val="37D82503"/>
    <w:rsid w:val="37DFCC3E"/>
    <w:rsid w:val="37E11259"/>
    <w:rsid w:val="37E2D953"/>
    <w:rsid w:val="37E5ADE2"/>
    <w:rsid w:val="37E7A991"/>
    <w:rsid w:val="37E8124B"/>
    <w:rsid w:val="37E8F095"/>
    <w:rsid w:val="37E91B96"/>
    <w:rsid w:val="37F9BAE5"/>
    <w:rsid w:val="37FBD6BE"/>
    <w:rsid w:val="37FC1022"/>
    <w:rsid w:val="38012135"/>
    <w:rsid w:val="38032A8F"/>
    <w:rsid w:val="3804D672"/>
    <w:rsid w:val="3806689D"/>
    <w:rsid w:val="380E6ABD"/>
    <w:rsid w:val="381102C8"/>
    <w:rsid w:val="381BECCB"/>
    <w:rsid w:val="3828DAE6"/>
    <w:rsid w:val="382A6640"/>
    <w:rsid w:val="382A6686"/>
    <w:rsid w:val="3830545D"/>
    <w:rsid w:val="3834E64B"/>
    <w:rsid w:val="38369DCC"/>
    <w:rsid w:val="383A26C4"/>
    <w:rsid w:val="383DA71E"/>
    <w:rsid w:val="383FE5B8"/>
    <w:rsid w:val="38459B7D"/>
    <w:rsid w:val="384B6AB4"/>
    <w:rsid w:val="384CE7CE"/>
    <w:rsid w:val="384F621F"/>
    <w:rsid w:val="38503915"/>
    <w:rsid w:val="3855A9D6"/>
    <w:rsid w:val="3855FE60"/>
    <w:rsid w:val="385DC254"/>
    <w:rsid w:val="386BFE53"/>
    <w:rsid w:val="3870A35B"/>
    <w:rsid w:val="3870CAC8"/>
    <w:rsid w:val="3874BDC3"/>
    <w:rsid w:val="38752EA2"/>
    <w:rsid w:val="387EF6E5"/>
    <w:rsid w:val="3881915E"/>
    <w:rsid w:val="3881FA3F"/>
    <w:rsid w:val="388AE4B3"/>
    <w:rsid w:val="388C1A3F"/>
    <w:rsid w:val="388C40D7"/>
    <w:rsid w:val="388CBE9B"/>
    <w:rsid w:val="38914800"/>
    <w:rsid w:val="3892BE09"/>
    <w:rsid w:val="3897BBD8"/>
    <w:rsid w:val="38A151FB"/>
    <w:rsid w:val="38A57259"/>
    <w:rsid w:val="38AA79A1"/>
    <w:rsid w:val="38AC55B7"/>
    <w:rsid w:val="38AD4D1A"/>
    <w:rsid w:val="38AEE5E0"/>
    <w:rsid w:val="38B594F9"/>
    <w:rsid w:val="38BC20BE"/>
    <w:rsid w:val="38BE8EBD"/>
    <w:rsid w:val="38C4C46D"/>
    <w:rsid w:val="38CA4A84"/>
    <w:rsid w:val="38CA7D1F"/>
    <w:rsid w:val="38D640DC"/>
    <w:rsid w:val="38E0A26D"/>
    <w:rsid w:val="38E44165"/>
    <w:rsid w:val="38EDA645"/>
    <w:rsid w:val="38FAEBA8"/>
    <w:rsid w:val="3903B8A0"/>
    <w:rsid w:val="39047457"/>
    <w:rsid w:val="39059FF0"/>
    <w:rsid w:val="39097D86"/>
    <w:rsid w:val="391803AF"/>
    <w:rsid w:val="392153EB"/>
    <w:rsid w:val="3927A4EE"/>
    <w:rsid w:val="392902B4"/>
    <w:rsid w:val="392AF0B5"/>
    <w:rsid w:val="392C11B7"/>
    <w:rsid w:val="392DD46D"/>
    <w:rsid w:val="39317841"/>
    <w:rsid w:val="3931CE3C"/>
    <w:rsid w:val="393E0AD0"/>
    <w:rsid w:val="39405B51"/>
    <w:rsid w:val="394610F8"/>
    <w:rsid w:val="3947E3AD"/>
    <w:rsid w:val="394958DB"/>
    <w:rsid w:val="394CF33D"/>
    <w:rsid w:val="3952F7BA"/>
    <w:rsid w:val="39581063"/>
    <w:rsid w:val="395A5C4F"/>
    <w:rsid w:val="395C487D"/>
    <w:rsid w:val="395DD9EC"/>
    <w:rsid w:val="395F0AFD"/>
    <w:rsid w:val="3960D30A"/>
    <w:rsid w:val="39635E98"/>
    <w:rsid w:val="3968CB41"/>
    <w:rsid w:val="396FA442"/>
    <w:rsid w:val="3971B98D"/>
    <w:rsid w:val="3971F2B8"/>
    <w:rsid w:val="39805FD1"/>
    <w:rsid w:val="39838A25"/>
    <w:rsid w:val="39877952"/>
    <w:rsid w:val="39896286"/>
    <w:rsid w:val="398AEFA1"/>
    <w:rsid w:val="3991459A"/>
    <w:rsid w:val="3995102A"/>
    <w:rsid w:val="39A67C80"/>
    <w:rsid w:val="39A85A6B"/>
    <w:rsid w:val="39AE9E76"/>
    <w:rsid w:val="39B38662"/>
    <w:rsid w:val="39B3895A"/>
    <w:rsid w:val="39B453A6"/>
    <w:rsid w:val="39B7C0F1"/>
    <w:rsid w:val="39B7D97C"/>
    <w:rsid w:val="39B913D3"/>
    <w:rsid w:val="39BC84D5"/>
    <w:rsid w:val="39BF8930"/>
    <w:rsid w:val="39C439E7"/>
    <w:rsid w:val="39C5D14E"/>
    <w:rsid w:val="39CB7571"/>
    <w:rsid w:val="39CCE9B6"/>
    <w:rsid w:val="39CE766D"/>
    <w:rsid w:val="39CFD850"/>
    <w:rsid w:val="39D06F7A"/>
    <w:rsid w:val="39DAC8AD"/>
    <w:rsid w:val="39DEC870"/>
    <w:rsid w:val="39DFA3BD"/>
    <w:rsid w:val="39E22A17"/>
    <w:rsid w:val="39E2EAB0"/>
    <w:rsid w:val="39E30451"/>
    <w:rsid w:val="39E758DA"/>
    <w:rsid w:val="39E9EEA2"/>
    <w:rsid w:val="39EB3280"/>
    <w:rsid w:val="39F36056"/>
    <w:rsid w:val="3A055DB7"/>
    <w:rsid w:val="3A076865"/>
    <w:rsid w:val="3A080355"/>
    <w:rsid w:val="3A08BCE8"/>
    <w:rsid w:val="3A08D2B6"/>
    <w:rsid w:val="3A0AEFA8"/>
    <w:rsid w:val="3A170BAF"/>
    <w:rsid w:val="3A1CA68C"/>
    <w:rsid w:val="3A1F31DC"/>
    <w:rsid w:val="3A1F7C72"/>
    <w:rsid w:val="3A2A67A1"/>
    <w:rsid w:val="3A3BE448"/>
    <w:rsid w:val="3A41AB51"/>
    <w:rsid w:val="3A4565A2"/>
    <w:rsid w:val="3A48597B"/>
    <w:rsid w:val="3A4A6882"/>
    <w:rsid w:val="3A4D0D11"/>
    <w:rsid w:val="3A4EA188"/>
    <w:rsid w:val="3A5492C8"/>
    <w:rsid w:val="3A5A2AFF"/>
    <w:rsid w:val="3A5D3DA1"/>
    <w:rsid w:val="3A6401EB"/>
    <w:rsid w:val="3A68E9D0"/>
    <w:rsid w:val="3A6DB98A"/>
    <w:rsid w:val="3A70E9CD"/>
    <w:rsid w:val="3A71A63A"/>
    <w:rsid w:val="3A73B071"/>
    <w:rsid w:val="3A76035D"/>
    <w:rsid w:val="3A7A98DF"/>
    <w:rsid w:val="3A7C2933"/>
    <w:rsid w:val="3A808FD4"/>
    <w:rsid w:val="3A8545C1"/>
    <w:rsid w:val="3A866065"/>
    <w:rsid w:val="3A8B1D1E"/>
    <w:rsid w:val="3A8B796B"/>
    <w:rsid w:val="3A952007"/>
    <w:rsid w:val="3A952B04"/>
    <w:rsid w:val="3A9C6914"/>
    <w:rsid w:val="3AA18EE0"/>
    <w:rsid w:val="3AA3205E"/>
    <w:rsid w:val="3AA54DE7"/>
    <w:rsid w:val="3AA9B3AD"/>
    <w:rsid w:val="3AAA521A"/>
    <w:rsid w:val="3AAE506E"/>
    <w:rsid w:val="3AB0557B"/>
    <w:rsid w:val="3ABB85A0"/>
    <w:rsid w:val="3ABFECE1"/>
    <w:rsid w:val="3AC28010"/>
    <w:rsid w:val="3AC6393B"/>
    <w:rsid w:val="3AC64E2D"/>
    <w:rsid w:val="3AC76A46"/>
    <w:rsid w:val="3AC7E218"/>
    <w:rsid w:val="3AC97AD6"/>
    <w:rsid w:val="3ACE2118"/>
    <w:rsid w:val="3AD30356"/>
    <w:rsid w:val="3AD51290"/>
    <w:rsid w:val="3AD63CEC"/>
    <w:rsid w:val="3ADA8841"/>
    <w:rsid w:val="3ADED73B"/>
    <w:rsid w:val="3AE03C7A"/>
    <w:rsid w:val="3AE7FB0F"/>
    <w:rsid w:val="3AE836B6"/>
    <w:rsid w:val="3AECC890"/>
    <w:rsid w:val="3AED7EA5"/>
    <w:rsid w:val="3AF50CFA"/>
    <w:rsid w:val="3AF82906"/>
    <w:rsid w:val="3AF8D5B4"/>
    <w:rsid w:val="3AF931D6"/>
    <w:rsid w:val="3AFAD1AC"/>
    <w:rsid w:val="3AFD359C"/>
    <w:rsid w:val="3B00C467"/>
    <w:rsid w:val="3B02A6D7"/>
    <w:rsid w:val="3B12B6BA"/>
    <w:rsid w:val="3B1BB347"/>
    <w:rsid w:val="3B1CB7F4"/>
    <w:rsid w:val="3B1D55AA"/>
    <w:rsid w:val="3B1ED397"/>
    <w:rsid w:val="3B21284C"/>
    <w:rsid w:val="3B23A366"/>
    <w:rsid w:val="3B286B0F"/>
    <w:rsid w:val="3B2C02CD"/>
    <w:rsid w:val="3B2E179B"/>
    <w:rsid w:val="3B32C605"/>
    <w:rsid w:val="3B3D5A53"/>
    <w:rsid w:val="3B40A9E1"/>
    <w:rsid w:val="3B46C7D1"/>
    <w:rsid w:val="3B4DB92D"/>
    <w:rsid w:val="3B50C4FC"/>
    <w:rsid w:val="3B520481"/>
    <w:rsid w:val="3B540DCD"/>
    <w:rsid w:val="3B5488EC"/>
    <w:rsid w:val="3B553969"/>
    <w:rsid w:val="3B58AE3B"/>
    <w:rsid w:val="3B5A9AA7"/>
    <w:rsid w:val="3B5B7F37"/>
    <w:rsid w:val="3B604C4D"/>
    <w:rsid w:val="3B6C870D"/>
    <w:rsid w:val="3B77ACF0"/>
    <w:rsid w:val="3B79B71E"/>
    <w:rsid w:val="3B79FFC3"/>
    <w:rsid w:val="3B7AE2D5"/>
    <w:rsid w:val="3B7FD505"/>
    <w:rsid w:val="3B86453B"/>
    <w:rsid w:val="3B8702E1"/>
    <w:rsid w:val="3B8C70BF"/>
    <w:rsid w:val="3B94D59F"/>
    <w:rsid w:val="3B99A953"/>
    <w:rsid w:val="3B9A36B2"/>
    <w:rsid w:val="3B9C7D89"/>
    <w:rsid w:val="3BA94A92"/>
    <w:rsid w:val="3BB66B81"/>
    <w:rsid w:val="3BBC7FB2"/>
    <w:rsid w:val="3BC0C0DB"/>
    <w:rsid w:val="3BC70A80"/>
    <w:rsid w:val="3BDD131B"/>
    <w:rsid w:val="3BE3B060"/>
    <w:rsid w:val="3BE92FBC"/>
    <w:rsid w:val="3BEC3EC0"/>
    <w:rsid w:val="3BEC8AA6"/>
    <w:rsid w:val="3BF73EBA"/>
    <w:rsid w:val="3BF8765A"/>
    <w:rsid w:val="3C051643"/>
    <w:rsid w:val="3C0CCF04"/>
    <w:rsid w:val="3C11BFBB"/>
    <w:rsid w:val="3C1610EB"/>
    <w:rsid w:val="3C16E1B7"/>
    <w:rsid w:val="3C211622"/>
    <w:rsid w:val="3C253FAA"/>
    <w:rsid w:val="3C2744B5"/>
    <w:rsid w:val="3C2C2E40"/>
    <w:rsid w:val="3C2F3A2E"/>
    <w:rsid w:val="3C2FCCA0"/>
    <w:rsid w:val="3C31588E"/>
    <w:rsid w:val="3C37841B"/>
    <w:rsid w:val="3C3B5962"/>
    <w:rsid w:val="3C41253E"/>
    <w:rsid w:val="3C438D7B"/>
    <w:rsid w:val="3C46C2FB"/>
    <w:rsid w:val="3C496D67"/>
    <w:rsid w:val="3C4A3B50"/>
    <w:rsid w:val="3C4AF737"/>
    <w:rsid w:val="3C53971D"/>
    <w:rsid w:val="3C546560"/>
    <w:rsid w:val="3C552FAC"/>
    <w:rsid w:val="3C5A306B"/>
    <w:rsid w:val="3C5BA03D"/>
    <w:rsid w:val="3C61D611"/>
    <w:rsid w:val="3C628DC8"/>
    <w:rsid w:val="3C63295F"/>
    <w:rsid w:val="3C653A24"/>
    <w:rsid w:val="3C6E909E"/>
    <w:rsid w:val="3C6F697C"/>
    <w:rsid w:val="3C738E1A"/>
    <w:rsid w:val="3C75FBE8"/>
    <w:rsid w:val="3C7797E5"/>
    <w:rsid w:val="3C78926F"/>
    <w:rsid w:val="3C7AA79C"/>
    <w:rsid w:val="3C7E5774"/>
    <w:rsid w:val="3C81E90D"/>
    <w:rsid w:val="3C823D09"/>
    <w:rsid w:val="3C89335D"/>
    <w:rsid w:val="3C8B6C84"/>
    <w:rsid w:val="3C90DD5B"/>
    <w:rsid w:val="3C9A2FAB"/>
    <w:rsid w:val="3CA126C3"/>
    <w:rsid w:val="3CA2614F"/>
    <w:rsid w:val="3CAA261F"/>
    <w:rsid w:val="3CBB499F"/>
    <w:rsid w:val="3CC14FA0"/>
    <w:rsid w:val="3CC1FBCC"/>
    <w:rsid w:val="3CC31B92"/>
    <w:rsid w:val="3CC3346F"/>
    <w:rsid w:val="3CC586AA"/>
    <w:rsid w:val="3CC7EC02"/>
    <w:rsid w:val="3CCAE9F8"/>
    <w:rsid w:val="3CCC859B"/>
    <w:rsid w:val="3CD29C9A"/>
    <w:rsid w:val="3CD86008"/>
    <w:rsid w:val="3CD9A5AD"/>
    <w:rsid w:val="3CE1DD34"/>
    <w:rsid w:val="3CEF98E4"/>
    <w:rsid w:val="3CEFF49B"/>
    <w:rsid w:val="3CF58842"/>
    <w:rsid w:val="3CF74F98"/>
    <w:rsid w:val="3CF9D576"/>
    <w:rsid w:val="3CFC47C6"/>
    <w:rsid w:val="3D0DA0F9"/>
    <w:rsid w:val="3D140C53"/>
    <w:rsid w:val="3D16DD40"/>
    <w:rsid w:val="3D19255B"/>
    <w:rsid w:val="3D1B4109"/>
    <w:rsid w:val="3D1C7F7E"/>
    <w:rsid w:val="3D252814"/>
    <w:rsid w:val="3D2AA980"/>
    <w:rsid w:val="3D2DB96E"/>
    <w:rsid w:val="3D3759AA"/>
    <w:rsid w:val="3D393012"/>
    <w:rsid w:val="3D44A54E"/>
    <w:rsid w:val="3D48C165"/>
    <w:rsid w:val="3D4BF8F8"/>
    <w:rsid w:val="3D52A0C4"/>
    <w:rsid w:val="3D57E183"/>
    <w:rsid w:val="3D57E5FF"/>
    <w:rsid w:val="3D5919DC"/>
    <w:rsid w:val="3D60F51C"/>
    <w:rsid w:val="3D690B9F"/>
    <w:rsid w:val="3D79ACD6"/>
    <w:rsid w:val="3D82EBCA"/>
    <w:rsid w:val="3D899B5D"/>
    <w:rsid w:val="3D8EB63C"/>
    <w:rsid w:val="3D8F6D36"/>
    <w:rsid w:val="3D946FB0"/>
    <w:rsid w:val="3D964697"/>
    <w:rsid w:val="3D9B258E"/>
    <w:rsid w:val="3DA1EF55"/>
    <w:rsid w:val="3DA24BA3"/>
    <w:rsid w:val="3DA570E6"/>
    <w:rsid w:val="3DA698FB"/>
    <w:rsid w:val="3DADA41F"/>
    <w:rsid w:val="3DB6E198"/>
    <w:rsid w:val="3DBE2C6C"/>
    <w:rsid w:val="3DBE5309"/>
    <w:rsid w:val="3DBF7D0C"/>
    <w:rsid w:val="3DC31A2D"/>
    <w:rsid w:val="3DC76287"/>
    <w:rsid w:val="3DD2A31E"/>
    <w:rsid w:val="3DD649C7"/>
    <w:rsid w:val="3DDF44FA"/>
    <w:rsid w:val="3DE36EEE"/>
    <w:rsid w:val="3DF85A56"/>
    <w:rsid w:val="3DF883C8"/>
    <w:rsid w:val="3DF89D4B"/>
    <w:rsid w:val="3DFBF696"/>
    <w:rsid w:val="3DFC7ECB"/>
    <w:rsid w:val="3DFFA066"/>
    <w:rsid w:val="3E0498AE"/>
    <w:rsid w:val="3E068C1E"/>
    <w:rsid w:val="3E083CE0"/>
    <w:rsid w:val="3E098430"/>
    <w:rsid w:val="3E158E07"/>
    <w:rsid w:val="3E19C6A2"/>
    <w:rsid w:val="3E22D7A8"/>
    <w:rsid w:val="3E25637F"/>
    <w:rsid w:val="3E25D5BB"/>
    <w:rsid w:val="3E266550"/>
    <w:rsid w:val="3E273CE5"/>
    <w:rsid w:val="3E2CADBC"/>
    <w:rsid w:val="3E3764DB"/>
    <w:rsid w:val="3E3DCB22"/>
    <w:rsid w:val="3E45F680"/>
    <w:rsid w:val="3E4C7B60"/>
    <w:rsid w:val="3E5A6C7A"/>
    <w:rsid w:val="3E5F9C1E"/>
    <w:rsid w:val="3E606E3B"/>
    <w:rsid w:val="3E776BD6"/>
    <w:rsid w:val="3E82A8B7"/>
    <w:rsid w:val="3E834B52"/>
    <w:rsid w:val="3E879EE7"/>
    <w:rsid w:val="3E8DD26B"/>
    <w:rsid w:val="3E99BDF5"/>
    <w:rsid w:val="3EA6388F"/>
    <w:rsid w:val="3EA8BBF0"/>
    <w:rsid w:val="3EB1491D"/>
    <w:rsid w:val="3EB60C2A"/>
    <w:rsid w:val="3EB6667C"/>
    <w:rsid w:val="3EBF16A7"/>
    <w:rsid w:val="3EC41994"/>
    <w:rsid w:val="3EC44FE1"/>
    <w:rsid w:val="3EC86F45"/>
    <w:rsid w:val="3ED7DE0B"/>
    <w:rsid w:val="3EE65711"/>
    <w:rsid w:val="3EE94F8E"/>
    <w:rsid w:val="3EFA8075"/>
    <w:rsid w:val="3EFEC395"/>
    <w:rsid w:val="3F035ACB"/>
    <w:rsid w:val="3F04E9C4"/>
    <w:rsid w:val="3F04FBF5"/>
    <w:rsid w:val="3F0764E5"/>
    <w:rsid w:val="3F0C473E"/>
    <w:rsid w:val="3F0DB720"/>
    <w:rsid w:val="3F144564"/>
    <w:rsid w:val="3F1B09B0"/>
    <w:rsid w:val="3F1D4FFE"/>
    <w:rsid w:val="3F333627"/>
    <w:rsid w:val="3F35C18A"/>
    <w:rsid w:val="3F3B59A3"/>
    <w:rsid w:val="3F3CB705"/>
    <w:rsid w:val="3F4049F1"/>
    <w:rsid w:val="3F4B9C13"/>
    <w:rsid w:val="3F4F760C"/>
    <w:rsid w:val="3F4FC598"/>
    <w:rsid w:val="3F50A324"/>
    <w:rsid w:val="3F52B117"/>
    <w:rsid w:val="3F57284F"/>
    <w:rsid w:val="3F57E130"/>
    <w:rsid w:val="3F5A7695"/>
    <w:rsid w:val="3F6391F0"/>
    <w:rsid w:val="3F67AD8C"/>
    <w:rsid w:val="3F683203"/>
    <w:rsid w:val="3F68A6CA"/>
    <w:rsid w:val="3F6D4B20"/>
    <w:rsid w:val="3F8223A0"/>
    <w:rsid w:val="3F83A34E"/>
    <w:rsid w:val="3F89A9CB"/>
    <w:rsid w:val="3F8F0105"/>
    <w:rsid w:val="3F948F77"/>
    <w:rsid w:val="3F94CA17"/>
    <w:rsid w:val="3F9A2E8A"/>
    <w:rsid w:val="3FA92F9D"/>
    <w:rsid w:val="3FAF1AAC"/>
    <w:rsid w:val="3FB03331"/>
    <w:rsid w:val="3FBA9452"/>
    <w:rsid w:val="3FBBC91C"/>
    <w:rsid w:val="3FBF8E6E"/>
    <w:rsid w:val="3FC1C7B7"/>
    <w:rsid w:val="3FCA81DD"/>
    <w:rsid w:val="3FCC7497"/>
    <w:rsid w:val="3FD2A767"/>
    <w:rsid w:val="3FD31637"/>
    <w:rsid w:val="3FD9895C"/>
    <w:rsid w:val="3FE0B3BA"/>
    <w:rsid w:val="3FE77DDC"/>
    <w:rsid w:val="3FEA2E2A"/>
    <w:rsid w:val="3FF66B08"/>
    <w:rsid w:val="3FFE97B6"/>
    <w:rsid w:val="4006EF3A"/>
    <w:rsid w:val="40144D24"/>
    <w:rsid w:val="40146DA1"/>
    <w:rsid w:val="40151CDD"/>
    <w:rsid w:val="4016FF18"/>
    <w:rsid w:val="401779BA"/>
    <w:rsid w:val="40181BDF"/>
    <w:rsid w:val="401BEC12"/>
    <w:rsid w:val="401E1366"/>
    <w:rsid w:val="4023F8DF"/>
    <w:rsid w:val="402755C1"/>
    <w:rsid w:val="402AFD3F"/>
    <w:rsid w:val="4032B442"/>
    <w:rsid w:val="40342C6C"/>
    <w:rsid w:val="403A90AE"/>
    <w:rsid w:val="4040575F"/>
    <w:rsid w:val="404B36F5"/>
    <w:rsid w:val="404DC8FC"/>
    <w:rsid w:val="404ED84B"/>
    <w:rsid w:val="4059208D"/>
    <w:rsid w:val="405C1371"/>
    <w:rsid w:val="405D064A"/>
    <w:rsid w:val="405E3ED6"/>
    <w:rsid w:val="405E5D83"/>
    <w:rsid w:val="406E22BF"/>
    <w:rsid w:val="407084F7"/>
    <w:rsid w:val="407211B7"/>
    <w:rsid w:val="407BDCAD"/>
    <w:rsid w:val="40819FE7"/>
    <w:rsid w:val="408A138A"/>
    <w:rsid w:val="408BD31C"/>
    <w:rsid w:val="408CF8DC"/>
    <w:rsid w:val="40954DAA"/>
    <w:rsid w:val="40955EA5"/>
    <w:rsid w:val="40A3B2FE"/>
    <w:rsid w:val="40AEED98"/>
    <w:rsid w:val="40B5B813"/>
    <w:rsid w:val="40B9580B"/>
    <w:rsid w:val="40BA16BB"/>
    <w:rsid w:val="40BEFF09"/>
    <w:rsid w:val="40C20B15"/>
    <w:rsid w:val="40CCEBAA"/>
    <w:rsid w:val="40D46D39"/>
    <w:rsid w:val="40DC0F0D"/>
    <w:rsid w:val="40E076FE"/>
    <w:rsid w:val="40E3199B"/>
    <w:rsid w:val="40E5BEBE"/>
    <w:rsid w:val="40E5DBBA"/>
    <w:rsid w:val="40E8BBDF"/>
    <w:rsid w:val="40EBC378"/>
    <w:rsid w:val="40EBE4F9"/>
    <w:rsid w:val="40EEECBC"/>
    <w:rsid w:val="40EFF46A"/>
    <w:rsid w:val="40FDD418"/>
    <w:rsid w:val="410281CE"/>
    <w:rsid w:val="410AFCF2"/>
    <w:rsid w:val="410BF143"/>
    <w:rsid w:val="410C3FFD"/>
    <w:rsid w:val="410D5E88"/>
    <w:rsid w:val="410F61B4"/>
    <w:rsid w:val="41169527"/>
    <w:rsid w:val="411CE43C"/>
    <w:rsid w:val="412A2CA6"/>
    <w:rsid w:val="4130E3FD"/>
    <w:rsid w:val="41378E4E"/>
    <w:rsid w:val="4138AB8A"/>
    <w:rsid w:val="4140218D"/>
    <w:rsid w:val="4141E6C7"/>
    <w:rsid w:val="41440F3E"/>
    <w:rsid w:val="414B7C8C"/>
    <w:rsid w:val="414F1FF1"/>
    <w:rsid w:val="41529CEB"/>
    <w:rsid w:val="4168D43A"/>
    <w:rsid w:val="41754C44"/>
    <w:rsid w:val="417A5C70"/>
    <w:rsid w:val="417D285A"/>
    <w:rsid w:val="4180D3F9"/>
    <w:rsid w:val="4182D826"/>
    <w:rsid w:val="4193E1AA"/>
    <w:rsid w:val="4195E966"/>
    <w:rsid w:val="41A4869C"/>
    <w:rsid w:val="41A88AD7"/>
    <w:rsid w:val="41AA4669"/>
    <w:rsid w:val="41B01A51"/>
    <w:rsid w:val="41BA5E93"/>
    <w:rsid w:val="41BAE959"/>
    <w:rsid w:val="41BB96AB"/>
    <w:rsid w:val="41BC3945"/>
    <w:rsid w:val="41C11AC8"/>
    <w:rsid w:val="41C48186"/>
    <w:rsid w:val="41CA66AC"/>
    <w:rsid w:val="41CE8076"/>
    <w:rsid w:val="41D30253"/>
    <w:rsid w:val="41D96B48"/>
    <w:rsid w:val="41E23151"/>
    <w:rsid w:val="41E30B74"/>
    <w:rsid w:val="41E5F9DF"/>
    <w:rsid w:val="41E7E774"/>
    <w:rsid w:val="41FAE14E"/>
    <w:rsid w:val="4217AD0E"/>
    <w:rsid w:val="421E2BC6"/>
    <w:rsid w:val="421EB0A2"/>
    <w:rsid w:val="4225F40E"/>
    <w:rsid w:val="422DFEE4"/>
    <w:rsid w:val="423380FB"/>
    <w:rsid w:val="423709D0"/>
    <w:rsid w:val="42393739"/>
    <w:rsid w:val="424ABADC"/>
    <w:rsid w:val="42501C4E"/>
    <w:rsid w:val="4250E511"/>
    <w:rsid w:val="42555BAB"/>
    <w:rsid w:val="4255A301"/>
    <w:rsid w:val="42578976"/>
    <w:rsid w:val="42590983"/>
    <w:rsid w:val="425A9714"/>
    <w:rsid w:val="42609226"/>
    <w:rsid w:val="426F5B3F"/>
    <w:rsid w:val="42720A69"/>
    <w:rsid w:val="42770B4E"/>
    <w:rsid w:val="4277F190"/>
    <w:rsid w:val="427C1088"/>
    <w:rsid w:val="427F6EC5"/>
    <w:rsid w:val="4287098F"/>
    <w:rsid w:val="4287BFAC"/>
    <w:rsid w:val="428CEBE4"/>
    <w:rsid w:val="4292FE87"/>
    <w:rsid w:val="42940907"/>
    <w:rsid w:val="429AB920"/>
    <w:rsid w:val="429DB321"/>
    <w:rsid w:val="429E0376"/>
    <w:rsid w:val="429E522F"/>
    <w:rsid w:val="42A6BFA9"/>
    <w:rsid w:val="42A78052"/>
    <w:rsid w:val="42ADD7E2"/>
    <w:rsid w:val="42B3D24F"/>
    <w:rsid w:val="42B3E202"/>
    <w:rsid w:val="42B7F34F"/>
    <w:rsid w:val="42B8AEEB"/>
    <w:rsid w:val="42BB542D"/>
    <w:rsid w:val="42BB7C95"/>
    <w:rsid w:val="42BDE4FE"/>
    <w:rsid w:val="42C3F55C"/>
    <w:rsid w:val="42D09E68"/>
    <w:rsid w:val="42DC0CC1"/>
    <w:rsid w:val="42E42300"/>
    <w:rsid w:val="42E8BF15"/>
    <w:rsid w:val="42E91FA5"/>
    <w:rsid w:val="42FEFA74"/>
    <w:rsid w:val="43001EDF"/>
    <w:rsid w:val="4304B49C"/>
    <w:rsid w:val="4308F9B8"/>
    <w:rsid w:val="4310B19C"/>
    <w:rsid w:val="4314718D"/>
    <w:rsid w:val="4319BDEC"/>
    <w:rsid w:val="431C8C12"/>
    <w:rsid w:val="431EA887"/>
    <w:rsid w:val="4320CE31"/>
    <w:rsid w:val="4320E9FF"/>
    <w:rsid w:val="432110D0"/>
    <w:rsid w:val="43226526"/>
    <w:rsid w:val="4322B7B7"/>
    <w:rsid w:val="4325A7A4"/>
    <w:rsid w:val="43302710"/>
    <w:rsid w:val="433130B7"/>
    <w:rsid w:val="4334344E"/>
    <w:rsid w:val="4337A65F"/>
    <w:rsid w:val="4339552D"/>
    <w:rsid w:val="433FD95E"/>
    <w:rsid w:val="4345909B"/>
    <w:rsid w:val="43466861"/>
    <w:rsid w:val="434903C3"/>
    <w:rsid w:val="4357AE84"/>
    <w:rsid w:val="4359C583"/>
    <w:rsid w:val="4364D838"/>
    <w:rsid w:val="4365918B"/>
    <w:rsid w:val="436B8005"/>
    <w:rsid w:val="43737BA5"/>
    <w:rsid w:val="4374B6D0"/>
    <w:rsid w:val="43795B6D"/>
    <w:rsid w:val="4384B1A7"/>
    <w:rsid w:val="43858E93"/>
    <w:rsid w:val="438A68F5"/>
    <w:rsid w:val="43904DE2"/>
    <w:rsid w:val="4390914D"/>
    <w:rsid w:val="4390C14F"/>
    <w:rsid w:val="4391EDF7"/>
    <w:rsid w:val="43950663"/>
    <w:rsid w:val="4396EC27"/>
    <w:rsid w:val="43A3D73B"/>
    <w:rsid w:val="43A5C60D"/>
    <w:rsid w:val="43A85797"/>
    <w:rsid w:val="43A916D2"/>
    <w:rsid w:val="43AB62F9"/>
    <w:rsid w:val="43ABAA36"/>
    <w:rsid w:val="43B28F5C"/>
    <w:rsid w:val="43B4E5A4"/>
    <w:rsid w:val="43C0D0DB"/>
    <w:rsid w:val="43C1C46F"/>
    <w:rsid w:val="43D24381"/>
    <w:rsid w:val="43D43954"/>
    <w:rsid w:val="43DD5131"/>
    <w:rsid w:val="43E7D473"/>
    <w:rsid w:val="43E98434"/>
    <w:rsid w:val="43EB1CE4"/>
    <w:rsid w:val="43EE4BF1"/>
    <w:rsid w:val="43FC160A"/>
    <w:rsid w:val="43FD44CA"/>
    <w:rsid w:val="44066678"/>
    <w:rsid w:val="440BEE11"/>
    <w:rsid w:val="440C5E53"/>
    <w:rsid w:val="440DB096"/>
    <w:rsid w:val="4415E4AD"/>
    <w:rsid w:val="4417CC13"/>
    <w:rsid w:val="44189B7A"/>
    <w:rsid w:val="441A82F3"/>
    <w:rsid w:val="441E65F7"/>
    <w:rsid w:val="4421ABE2"/>
    <w:rsid w:val="4428BC45"/>
    <w:rsid w:val="4429F5A4"/>
    <w:rsid w:val="44310946"/>
    <w:rsid w:val="4433E9D9"/>
    <w:rsid w:val="44366B44"/>
    <w:rsid w:val="443AD802"/>
    <w:rsid w:val="443B3CD0"/>
    <w:rsid w:val="4449C6A8"/>
    <w:rsid w:val="44534D78"/>
    <w:rsid w:val="44550617"/>
    <w:rsid w:val="445C3AF1"/>
    <w:rsid w:val="445D9C20"/>
    <w:rsid w:val="44607C06"/>
    <w:rsid w:val="44626BEA"/>
    <w:rsid w:val="4468F6DD"/>
    <w:rsid w:val="446AA5BB"/>
    <w:rsid w:val="446AFC91"/>
    <w:rsid w:val="446C53E8"/>
    <w:rsid w:val="44710F0F"/>
    <w:rsid w:val="4478F62A"/>
    <w:rsid w:val="447A0E7B"/>
    <w:rsid w:val="447A4EC4"/>
    <w:rsid w:val="447DDD13"/>
    <w:rsid w:val="4484A1A8"/>
    <w:rsid w:val="44864B81"/>
    <w:rsid w:val="448834E1"/>
    <w:rsid w:val="44914FA8"/>
    <w:rsid w:val="4491BC21"/>
    <w:rsid w:val="4492192C"/>
    <w:rsid w:val="449A5474"/>
    <w:rsid w:val="44A03DDF"/>
    <w:rsid w:val="44A79DA8"/>
    <w:rsid w:val="44AA7155"/>
    <w:rsid w:val="44AB4A0B"/>
    <w:rsid w:val="44B0A36E"/>
    <w:rsid w:val="44C4FE79"/>
    <w:rsid w:val="44CAB09F"/>
    <w:rsid w:val="44CD8CF0"/>
    <w:rsid w:val="44D75CA2"/>
    <w:rsid w:val="44D7EEC6"/>
    <w:rsid w:val="44DC2519"/>
    <w:rsid w:val="44DEB83E"/>
    <w:rsid w:val="44DFCF3E"/>
    <w:rsid w:val="44E07F2D"/>
    <w:rsid w:val="44E867EA"/>
    <w:rsid w:val="44E87CC9"/>
    <w:rsid w:val="44ED32EC"/>
    <w:rsid w:val="44ED95F4"/>
    <w:rsid w:val="44F12ACF"/>
    <w:rsid w:val="44F578E7"/>
    <w:rsid w:val="44FC616D"/>
    <w:rsid w:val="44FD96C5"/>
    <w:rsid w:val="4503E8AE"/>
    <w:rsid w:val="450880B9"/>
    <w:rsid w:val="450AA315"/>
    <w:rsid w:val="45125BAC"/>
    <w:rsid w:val="451295FC"/>
    <w:rsid w:val="4518FEE3"/>
    <w:rsid w:val="451B56D9"/>
    <w:rsid w:val="45234AEB"/>
    <w:rsid w:val="4524583C"/>
    <w:rsid w:val="452470A9"/>
    <w:rsid w:val="45262AC1"/>
    <w:rsid w:val="4534EE66"/>
    <w:rsid w:val="453726F4"/>
    <w:rsid w:val="453FA79C"/>
    <w:rsid w:val="4549755D"/>
    <w:rsid w:val="454E2A86"/>
    <w:rsid w:val="45523C13"/>
    <w:rsid w:val="455D94D0"/>
    <w:rsid w:val="455E17F5"/>
    <w:rsid w:val="455EB065"/>
    <w:rsid w:val="455EE105"/>
    <w:rsid w:val="455F1C02"/>
    <w:rsid w:val="4562D8D9"/>
    <w:rsid w:val="45638EFC"/>
    <w:rsid w:val="4563B1C0"/>
    <w:rsid w:val="4565A2FF"/>
    <w:rsid w:val="456911C1"/>
    <w:rsid w:val="4569B764"/>
    <w:rsid w:val="456D1BBA"/>
    <w:rsid w:val="4573F7F4"/>
    <w:rsid w:val="45756415"/>
    <w:rsid w:val="4577AFEF"/>
    <w:rsid w:val="457BD54F"/>
    <w:rsid w:val="457E18B9"/>
    <w:rsid w:val="457E286B"/>
    <w:rsid w:val="458104D2"/>
    <w:rsid w:val="45813CA8"/>
    <w:rsid w:val="45909706"/>
    <w:rsid w:val="4593900B"/>
    <w:rsid w:val="459D8FEE"/>
    <w:rsid w:val="45A7AC38"/>
    <w:rsid w:val="45AA77A1"/>
    <w:rsid w:val="45B57A79"/>
    <w:rsid w:val="45B86FC3"/>
    <w:rsid w:val="45B9FFBF"/>
    <w:rsid w:val="45BB8F0D"/>
    <w:rsid w:val="45CCD9A7"/>
    <w:rsid w:val="45CE5974"/>
    <w:rsid w:val="45D1A11F"/>
    <w:rsid w:val="45D494D3"/>
    <w:rsid w:val="45DFE5E1"/>
    <w:rsid w:val="45E801B6"/>
    <w:rsid w:val="45F179D2"/>
    <w:rsid w:val="45F95806"/>
    <w:rsid w:val="45F9F8C8"/>
    <w:rsid w:val="45FEB435"/>
    <w:rsid w:val="46031E20"/>
    <w:rsid w:val="460B668D"/>
    <w:rsid w:val="4610B100"/>
    <w:rsid w:val="461763F5"/>
    <w:rsid w:val="462D4129"/>
    <w:rsid w:val="462E7291"/>
    <w:rsid w:val="463172EE"/>
    <w:rsid w:val="463B1617"/>
    <w:rsid w:val="463C05F6"/>
    <w:rsid w:val="463E50CA"/>
    <w:rsid w:val="46447C16"/>
    <w:rsid w:val="464627BF"/>
    <w:rsid w:val="464ABBDE"/>
    <w:rsid w:val="464C07B9"/>
    <w:rsid w:val="46524A83"/>
    <w:rsid w:val="4653E682"/>
    <w:rsid w:val="4655ACE7"/>
    <w:rsid w:val="4656EC18"/>
    <w:rsid w:val="465821F9"/>
    <w:rsid w:val="466CAA6E"/>
    <w:rsid w:val="46709D20"/>
    <w:rsid w:val="4671A01D"/>
    <w:rsid w:val="467BBF00"/>
    <w:rsid w:val="467FAC7C"/>
    <w:rsid w:val="4683D451"/>
    <w:rsid w:val="4689C84A"/>
    <w:rsid w:val="469807B8"/>
    <w:rsid w:val="4698C785"/>
    <w:rsid w:val="4698DEE4"/>
    <w:rsid w:val="469B186D"/>
    <w:rsid w:val="469E6BD4"/>
    <w:rsid w:val="46A70CDF"/>
    <w:rsid w:val="46B5CE2B"/>
    <w:rsid w:val="46B62D84"/>
    <w:rsid w:val="46C843BD"/>
    <w:rsid w:val="46CCA518"/>
    <w:rsid w:val="46D33B50"/>
    <w:rsid w:val="46D3FD68"/>
    <w:rsid w:val="46D562FB"/>
    <w:rsid w:val="46D5C25F"/>
    <w:rsid w:val="46DAEB53"/>
    <w:rsid w:val="46E61229"/>
    <w:rsid w:val="46EB1E31"/>
    <w:rsid w:val="46F132F2"/>
    <w:rsid w:val="46F4CA85"/>
    <w:rsid w:val="46F89057"/>
    <w:rsid w:val="46FCA8F9"/>
    <w:rsid w:val="47025ED9"/>
    <w:rsid w:val="4705D329"/>
    <w:rsid w:val="470A7D67"/>
    <w:rsid w:val="470B6CB9"/>
    <w:rsid w:val="470BCB0B"/>
    <w:rsid w:val="470E136B"/>
    <w:rsid w:val="47106D17"/>
    <w:rsid w:val="4711EA33"/>
    <w:rsid w:val="47132634"/>
    <w:rsid w:val="4716531E"/>
    <w:rsid w:val="471B21B3"/>
    <w:rsid w:val="471C8E05"/>
    <w:rsid w:val="4722461C"/>
    <w:rsid w:val="47235132"/>
    <w:rsid w:val="47239A3E"/>
    <w:rsid w:val="4723B575"/>
    <w:rsid w:val="4724E855"/>
    <w:rsid w:val="47282DAD"/>
    <w:rsid w:val="4729B178"/>
    <w:rsid w:val="472D16E9"/>
    <w:rsid w:val="472E571F"/>
    <w:rsid w:val="47308977"/>
    <w:rsid w:val="4733414D"/>
    <w:rsid w:val="4737C776"/>
    <w:rsid w:val="473C811E"/>
    <w:rsid w:val="4741DC0F"/>
    <w:rsid w:val="47445185"/>
    <w:rsid w:val="474A10DF"/>
    <w:rsid w:val="475223B5"/>
    <w:rsid w:val="475305C4"/>
    <w:rsid w:val="4758EB45"/>
    <w:rsid w:val="4759681D"/>
    <w:rsid w:val="475B54A2"/>
    <w:rsid w:val="476419BF"/>
    <w:rsid w:val="4768AA08"/>
    <w:rsid w:val="476B968F"/>
    <w:rsid w:val="476DC5A6"/>
    <w:rsid w:val="476FC52B"/>
    <w:rsid w:val="4775A5CC"/>
    <w:rsid w:val="47769737"/>
    <w:rsid w:val="4776FFE2"/>
    <w:rsid w:val="477B3553"/>
    <w:rsid w:val="477EA139"/>
    <w:rsid w:val="47814270"/>
    <w:rsid w:val="4784D9CE"/>
    <w:rsid w:val="478ABDCB"/>
    <w:rsid w:val="478F0DA2"/>
    <w:rsid w:val="479100AD"/>
    <w:rsid w:val="479134D2"/>
    <w:rsid w:val="47942FDF"/>
    <w:rsid w:val="47943ED3"/>
    <w:rsid w:val="479A59A9"/>
    <w:rsid w:val="479D9D84"/>
    <w:rsid w:val="479F1499"/>
    <w:rsid w:val="47A531DA"/>
    <w:rsid w:val="47ABD5C7"/>
    <w:rsid w:val="47AC91E9"/>
    <w:rsid w:val="47B1F4F0"/>
    <w:rsid w:val="47C8ED49"/>
    <w:rsid w:val="47C962FD"/>
    <w:rsid w:val="47CAC92B"/>
    <w:rsid w:val="47CCB0DD"/>
    <w:rsid w:val="47CFCCA0"/>
    <w:rsid w:val="47D64C53"/>
    <w:rsid w:val="47D83ACA"/>
    <w:rsid w:val="47DA4777"/>
    <w:rsid w:val="47DB3351"/>
    <w:rsid w:val="47E4F11A"/>
    <w:rsid w:val="47E7F733"/>
    <w:rsid w:val="47EB346C"/>
    <w:rsid w:val="47F3EEB4"/>
    <w:rsid w:val="47F403FA"/>
    <w:rsid w:val="47F7A8A8"/>
    <w:rsid w:val="47FE1F5E"/>
    <w:rsid w:val="480D707E"/>
    <w:rsid w:val="4812B54D"/>
    <w:rsid w:val="48225B2D"/>
    <w:rsid w:val="48233EDC"/>
    <w:rsid w:val="482A076B"/>
    <w:rsid w:val="482A1C41"/>
    <w:rsid w:val="482C5CE3"/>
    <w:rsid w:val="4843449E"/>
    <w:rsid w:val="48466D0C"/>
    <w:rsid w:val="484B0125"/>
    <w:rsid w:val="484B7B1E"/>
    <w:rsid w:val="484CEAC8"/>
    <w:rsid w:val="484F50B3"/>
    <w:rsid w:val="4853582D"/>
    <w:rsid w:val="48539347"/>
    <w:rsid w:val="4860B165"/>
    <w:rsid w:val="4861BEC2"/>
    <w:rsid w:val="48633950"/>
    <w:rsid w:val="48641775"/>
    <w:rsid w:val="486618F6"/>
    <w:rsid w:val="486DA340"/>
    <w:rsid w:val="48799DA2"/>
    <w:rsid w:val="487B3CAE"/>
    <w:rsid w:val="48885913"/>
    <w:rsid w:val="4889474E"/>
    <w:rsid w:val="488EDC18"/>
    <w:rsid w:val="489157CC"/>
    <w:rsid w:val="48952711"/>
    <w:rsid w:val="4895A20E"/>
    <w:rsid w:val="489CF4CB"/>
    <w:rsid w:val="489D71E0"/>
    <w:rsid w:val="489FE869"/>
    <w:rsid w:val="48A4CADB"/>
    <w:rsid w:val="48A7FF87"/>
    <w:rsid w:val="48A8E4EC"/>
    <w:rsid w:val="48AD6127"/>
    <w:rsid w:val="48B13BDC"/>
    <w:rsid w:val="48B43D1A"/>
    <w:rsid w:val="48B86915"/>
    <w:rsid w:val="48D1C022"/>
    <w:rsid w:val="48DEA687"/>
    <w:rsid w:val="48E0C7E8"/>
    <w:rsid w:val="48E2AB17"/>
    <w:rsid w:val="48E56A0C"/>
    <w:rsid w:val="48E5E5DC"/>
    <w:rsid w:val="48E90302"/>
    <w:rsid w:val="48EDA576"/>
    <w:rsid w:val="48EF33D0"/>
    <w:rsid w:val="48F8B4C8"/>
    <w:rsid w:val="4904585D"/>
    <w:rsid w:val="490C6779"/>
    <w:rsid w:val="490D2897"/>
    <w:rsid w:val="4911FE7F"/>
    <w:rsid w:val="4919DC6A"/>
    <w:rsid w:val="491A719A"/>
    <w:rsid w:val="492C886F"/>
    <w:rsid w:val="4931B204"/>
    <w:rsid w:val="4934CC14"/>
    <w:rsid w:val="49391F8B"/>
    <w:rsid w:val="493A7815"/>
    <w:rsid w:val="493B6418"/>
    <w:rsid w:val="493CF9DF"/>
    <w:rsid w:val="493DC3EA"/>
    <w:rsid w:val="49461560"/>
    <w:rsid w:val="4946B3A2"/>
    <w:rsid w:val="4947314E"/>
    <w:rsid w:val="4947CF66"/>
    <w:rsid w:val="494B52FF"/>
    <w:rsid w:val="494EAA89"/>
    <w:rsid w:val="495011E3"/>
    <w:rsid w:val="4957BED6"/>
    <w:rsid w:val="4959C450"/>
    <w:rsid w:val="495FABEF"/>
    <w:rsid w:val="496C6145"/>
    <w:rsid w:val="49725B2F"/>
    <w:rsid w:val="497B4522"/>
    <w:rsid w:val="498509F8"/>
    <w:rsid w:val="49853C44"/>
    <w:rsid w:val="498DEA0B"/>
    <w:rsid w:val="4990A80E"/>
    <w:rsid w:val="49931173"/>
    <w:rsid w:val="499B2C87"/>
    <w:rsid w:val="499DA5FC"/>
    <w:rsid w:val="49A5A78D"/>
    <w:rsid w:val="49A7122D"/>
    <w:rsid w:val="49A7574D"/>
    <w:rsid w:val="49A77BB2"/>
    <w:rsid w:val="49A8000D"/>
    <w:rsid w:val="49AD8F30"/>
    <w:rsid w:val="49AE55B3"/>
    <w:rsid w:val="49AF5953"/>
    <w:rsid w:val="49B22AA6"/>
    <w:rsid w:val="49B50FB5"/>
    <w:rsid w:val="49B89A64"/>
    <w:rsid w:val="49BBA96B"/>
    <w:rsid w:val="49C439F3"/>
    <w:rsid w:val="49C740F5"/>
    <w:rsid w:val="49CABD85"/>
    <w:rsid w:val="49CF19AB"/>
    <w:rsid w:val="49CFD290"/>
    <w:rsid w:val="49D0DD6F"/>
    <w:rsid w:val="49D17BB4"/>
    <w:rsid w:val="49D1CB01"/>
    <w:rsid w:val="49D1ECF7"/>
    <w:rsid w:val="49D2245C"/>
    <w:rsid w:val="49D2CE35"/>
    <w:rsid w:val="49DACACE"/>
    <w:rsid w:val="49DCB1F9"/>
    <w:rsid w:val="49DE233F"/>
    <w:rsid w:val="49E691AC"/>
    <w:rsid w:val="49E7DE44"/>
    <w:rsid w:val="49ECD110"/>
    <w:rsid w:val="49F59755"/>
    <w:rsid w:val="49F8AA4A"/>
    <w:rsid w:val="49FF50F7"/>
    <w:rsid w:val="4A016005"/>
    <w:rsid w:val="4A0B3F38"/>
    <w:rsid w:val="4A0F9DBA"/>
    <w:rsid w:val="4A102F79"/>
    <w:rsid w:val="4A14D2B7"/>
    <w:rsid w:val="4A1ABF90"/>
    <w:rsid w:val="4A1E99B3"/>
    <w:rsid w:val="4A248C35"/>
    <w:rsid w:val="4A27458A"/>
    <w:rsid w:val="4A29C287"/>
    <w:rsid w:val="4A2C7240"/>
    <w:rsid w:val="4A2D879A"/>
    <w:rsid w:val="4A3B058A"/>
    <w:rsid w:val="4A3BD3F3"/>
    <w:rsid w:val="4A3E413D"/>
    <w:rsid w:val="4A3F28C6"/>
    <w:rsid w:val="4A41CA8D"/>
    <w:rsid w:val="4A42C286"/>
    <w:rsid w:val="4A554B55"/>
    <w:rsid w:val="4A561B68"/>
    <w:rsid w:val="4A563613"/>
    <w:rsid w:val="4A5797F4"/>
    <w:rsid w:val="4A5D600C"/>
    <w:rsid w:val="4A5E2CE7"/>
    <w:rsid w:val="4A62DBBF"/>
    <w:rsid w:val="4A70A07B"/>
    <w:rsid w:val="4A71DA02"/>
    <w:rsid w:val="4A73A24A"/>
    <w:rsid w:val="4A82D9E8"/>
    <w:rsid w:val="4A849139"/>
    <w:rsid w:val="4A858484"/>
    <w:rsid w:val="4A8596C2"/>
    <w:rsid w:val="4A8A40A0"/>
    <w:rsid w:val="4A8B582A"/>
    <w:rsid w:val="4A90807A"/>
    <w:rsid w:val="4A91F09B"/>
    <w:rsid w:val="4A984BF6"/>
    <w:rsid w:val="4A9DFC70"/>
    <w:rsid w:val="4AA34DD0"/>
    <w:rsid w:val="4AA7ECA7"/>
    <w:rsid w:val="4AAB4DCA"/>
    <w:rsid w:val="4AB12501"/>
    <w:rsid w:val="4AB1FFC0"/>
    <w:rsid w:val="4AB4A3F1"/>
    <w:rsid w:val="4AB6184B"/>
    <w:rsid w:val="4ABB04F2"/>
    <w:rsid w:val="4ABEF2EB"/>
    <w:rsid w:val="4ACD4919"/>
    <w:rsid w:val="4AD7D50D"/>
    <w:rsid w:val="4ADBF1BE"/>
    <w:rsid w:val="4ADCD9C0"/>
    <w:rsid w:val="4AE08158"/>
    <w:rsid w:val="4AE1707F"/>
    <w:rsid w:val="4AE33083"/>
    <w:rsid w:val="4AE9944E"/>
    <w:rsid w:val="4AF1B502"/>
    <w:rsid w:val="4AF74027"/>
    <w:rsid w:val="4AF808CD"/>
    <w:rsid w:val="4B0260A8"/>
    <w:rsid w:val="4B02806C"/>
    <w:rsid w:val="4B054C03"/>
    <w:rsid w:val="4B063EFA"/>
    <w:rsid w:val="4B09CA83"/>
    <w:rsid w:val="4B0B0F40"/>
    <w:rsid w:val="4B108021"/>
    <w:rsid w:val="4B1681E6"/>
    <w:rsid w:val="4B1FD21C"/>
    <w:rsid w:val="4B23E483"/>
    <w:rsid w:val="4B25FF9D"/>
    <w:rsid w:val="4B2C9CA8"/>
    <w:rsid w:val="4B2DC1B5"/>
    <w:rsid w:val="4B301E9F"/>
    <w:rsid w:val="4B3D0B72"/>
    <w:rsid w:val="4B3D4A1A"/>
    <w:rsid w:val="4B40288D"/>
    <w:rsid w:val="4B406172"/>
    <w:rsid w:val="4B41A681"/>
    <w:rsid w:val="4B42AF13"/>
    <w:rsid w:val="4B43D06E"/>
    <w:rsid w:val="4B4BDCD9"/>
    <w:rsid w:val="4B543558"/>
    <w:rsid w:val="4B5D49A0"/>
    <w:rsid w:val="4B60FCFE"/>
    <w:rsid w:val="4B64F163"/>
    <w:rsid w:val="4B666402"/>
    <w:rsid w:val="4B6CFEAC"/>
    <w:rsid w:val="4B6EAA96"/>
    <w:rsid w:val="4B6ED94E"/>
    <w:rsid w:val="4B709D38"/>
    <w:rsid w:val="4B70DD3F"/>
    <w:rsid w:val="4B7547DE"/>
    <w:rsid w:val="4B75B993"/>
    <w:rsid w:val="4B7E6EAF"/>
    <w:rsid w:val="4B84B6BF"/>
    <w:rsid w:val="4B8DE73C"/>
    <w:rsid w:val="4B901136"/>
    <w:rsid w:val="4B96016E"/>
    <w:rsid w:val="4B9A924A"/>
    <w:rsid w:val="4B9D78AD"/>
    <w:rsid w:val="4B9F4D98"/>
    <w:rsid w:val="4BA00C29"/>
    <w:rsid w:val="4BA522BC"/>
    <w:rsid w:val="4BA5F9A9"/>
    <w:rsid w:val="4BAAE9EA"/>
    <w:rsid w:val="4BAFCAE6"/>
    <w:rsid w:val="4BB21004"/>
    <w:rsid w:val="4BB230A3"/>
    <w:rsid w:val="4BB3EA3A"/>
    <w:rsid w:val="4BB64E89"/>
    <w:rsid w:val="4BB678A5"/>
    <w:rsid w:val="4BBB2524"/>
    <w:rsid w:val="4BC86DED"/>
    <w:rsid w:val="4BD06EB8"/>
    <w:rsid w:val="4BD0C458"/>
    <w:rsid w:val="4BD8055A"/>
    <w:rsid w:val="4BD830EF"/>
    <w:rsid w:val="4BD87728"/>
    <w:rsid w:val="4BD89727"/>
    <w:rsid w:val="4BDBBC48"/>
    <w:rsid w:val="4BE18E56"/>
    <w:rsid w:val="4BEB3F0A"/>
    <w:rsid w:val="4BEC6DD0"/>
    <w:rsid w:val="4BEC9F44"/>
    <w:rsid w:val="4BF81829"/>
    <w:rsid w:val="4C0195E8"/>
    <w:rsid w:val="4C0211B0"/>
    <w:rsid w:val="4C05CF66"/>
    <w:rsid w:val="4C05E22F"/>
    <w:rsid w:val="4C06AF9F"/>
    <w:rsid w:val="4C080E1E"/>
    <w:rsid w:val="4C0D32E2"/>
    <w:rsid w:val="4C1085C6"/>
    <w:rsid w:val="4C12F067"/>
    <w:rsid w:val="4C149FB1"/>
    <w:rsid w:val="4C176C20"/>
    <w:rsid w:val="4C233E37"/>
    <w:rsid w:val="4C234CD6"/>
    <w:rsid w:val="4C24A53F"/>
    <w:rsid w:val="4C29F328"/>
    <w:rsid w:val="4C2AA315"/>
    <w:rsid w:val="4C333A75"/>
    <w:rsid w:val="4C36E3E3"/>
    <w:rsid w:val="4C3ADBCA"/>
    <w:rsid w:val="4C3FC5C1"/>
    <w:rsid w:val="4C43BE37"/>
    <w:rsid w:val="4C472B28"/>
    <w:rsid w:val="4C49C02B"/>
    <w:rsid w:val="4C4C6016"/>
    <w:rsid w:val="4C4F5FCA"/>
    <w:rsid w:val="4C503E00"/>
    <w:rsid w:val="4C562DCF"/>
    <w:rsid w:val="4C5B4C40"/>
    <w:rsid w:val="4C615A38"/>
    <w:rsid w:val="4C61CB9C"/>
    <w:rsid w:val="4C6509E2"/>
    <w:rsid w:val="4C667BB7"/>
    <w:rsid w:val="4C66C528"/>
    <w:rsid w:val="4C6F748C"/>
    <w:rsid w:val="4C71A86D"/>
    <w:rsid w:val="4C74BD5E"/>
    <w:rsid w:val="4C7B6723"/>
    <w:rsid w:val="4C8D3848"/>
    <w:rsid w:val="4C8FFB9D"/>
    <w:rsid w:val="4C98E186"/>
    <w:rsid w:val="4C9EB985"/>
    <w:rsid w:val="4CA692BC"/>
    <w:rsid w:val="4CB4C4FD"/>
    <w:rsid w:val="4CB92405"/>
    <w:rsid w:val="4CBC1D91"/>
    <w:rsid w:val="4CC21BA6"/>
    <w:rsid w:val="4CC3B5D4"/>
    <w:rsid w:val="4CC67DA1"/>
    <w:rsid w:val="4CDD2B64"/>
    <w:rsid w:val="4CDE34B1"/>
    <w:rsid w:val="4CDE7F74"/>
    <w:rsid w:val="4CE142FC"/>
    <w:rsid w:val="4CE377EE"/>
    <w:rsid w:val="4CF4A383"/>
    <w:rsid w:val="4CFC8C1F"/>
    <w:rsid w:val="4CFFE6D9"/>
    <w:rsid w:val="4D009473"/>
    <w:rsid w:val="4D07FBAB"/>
    <w:rsid w:val="4D0876FB"/>
    <w:rsid w:val="4D0A1B5F"/>
    <w:rsid w:val="4D176770"/>
    <w:rsid w:val="4D178BC1"/>
    <w:rsid w:val="4D1D83F5"/>
    <w:rsid w:val="4D271784"/>
    <w:rsid w:val="4D34A302"/>
    <w:rsid w:val="4D354B5B"/>
    <w:rsid w:val="4D3F40C3"/>
    <w:rsid w:val="4D3FB1B2"/>
    <w:rsid w:val="4D4014BC"/>
    <w:rsid w:val="4D451BE2"/>
    <w:rsid w:val="4D4A48C6"/>
    <w:rsid w:val="4D4CC1B7"/>
    <w:rsid w:val="4D4CDACE"/>
    <w:rsid w:val="4D5269A2"/>
    <w:rsid w:val="4D58291E"/>
    <w:rsid w:val="4D5866A0"/>
    <w:rsid w:val="4D59EB74"/>
    <w:rsid w:val="4D5C3E22"/>
    <w:rsid w:val="4D5D527D"/>
    <w:rsid w:val="4D616349"/>
    <w:rsid w:val="4D677066"/>
    <w:rsid w:val="4D6B43D6"/>
    <w:rsid w:val="4D6F5487"/>
    <w:rsid w:val="4D7917FD"/>
    <w:rsid w:val="4D7C9670"/>
    <w:rsid w:val="4D7F37EB"/>
    <w:rsid w:val="4D828B00"/>
    <w:rsid w:val="4D8787F2"/>
    <w:rsid w:val="4D8B13B3"/>
    <w:rsid w:val="4D8F9085"/>
    <w:rsid w:val="4D917F2B"/>
    <w:rsid w:val="4D97FAF3"/>
    <w:rsid w:val="4D9875FE"/>
    <w:rsid w:val="4D996E29"/>
    <w:rsid w:val="4D99F6D2"/>
    <w:rsid w:val="4DA6CCBC"/>
    <w:rsid w:val="4DA9A06F"/>
    <w:rsid w:val="4DAB2305"/>
    <w:rsid w:val="4DAB6F60"/>
    <w:rsid w:val="4DAC288B"/>
    <w:rsid w:val="4DBF9E5A"/>
    <w:rsid w:val="4DC42867"/>
    <w:rsid w:val="4DC78CEB"/>
    <w:rsid w:val="4DCCB05E"/>
    <w:rsid w:val="4DCCF513"/>
    <w:rsid w:val="4DCDB27A"/>
    <w:rsid w:val="4DD39BD0"/>
    <w:rsid w:val="4DD5E070"/>
    <w:rsid w:val="4DDC4D07"/>
    <w:rsid w:val="4DE36166"/>
    <w:rsid w:val="4DE37EDF"/>
    <w:rsid w:val="4DEE3365"/>
    <w:rsid w:val="4DF021AD"/>
    <w:rsid w:val="4DF2810E"/>
    <w:rsid w:val="4DF416AB"/>
    <w:rsid w:val="4DF7B250"/>
    <w:rsid w:val="4DF9A278"/>
    <w:rsid w:val="4DFF3989"/>
    <w:rsid w:val="4E014BDF"/>
    <w:rsid w:val="4E0AD601"/>
    <w:rsid w:val="4E0D5C58"/>
    <w:rsid w:val="4E0D78CE"/>
    <w:rsid w:val="4E12B7D1"/>
    <w:rsid w:val="4E1339C7"/>
    <w:rsid w:val="4E160386"/>
    <w:rsid w:val="4E167A1E"/>
    <w:rsid w:val="4E1F2CE8"/>
    <w:rsid w:val="4E1F7C66"/>
    <w:rsid w:val="4E22D1B0"/>
    <w:rsid w:val="4E25B68F"/>
    <w:rsid w:val="4E25F85B"/>
    <w:rsid w:val="4E2639E1"/>
    <w:rsid w:val="4E2A2117"/>
    <w:rsid w:val="4E2A869A"/>
    <w:rsid w:val="4E2B68BA"/>
    <w:rsid w:val="4E2EABF4"/>
    <w:rsid w:val="4E3A01D1"/>
    <w:rsid w:val="4E3E80D7"/>
    <w:rsid w:val="4E48A06E"/>
    <w:rsid w:val="4E4ED49A"/>
    <w:rsid w:val="4E5564C1"/>
    <w:rsid w:val="4E5C8F37"/>
    <w:rsid w:val="4E61B22A"/>
    <w:rsid w:val="4E62A0AE"/>
    <w:rsid w:val="4E682583"/>
    <w:rsid w:val="4E6C6F19"/>
    <w:rsid w:val="4E6F3AD8"/>
    <w:rsid w:val="4E805041"/>
    <w:rsid w:val="4E810053"/>
    <w:rsid w:val="4E8397DE"/>
    <w:rsid w:val="4E841C8D"/>
    <w:rsid w:val="4E84EA5B"/>
    <w:rsid w:val="4E857C87"/>
    <w:rsid w:val="4E8C19E0"/>
    <w:rsid w:val="4E94204C"/>
    <w:rsid w:val="4E995DC5"/>
    <w:rsid w:val="4E9FCA4C"/>
    <w:rsid w:val="4E9FDDB2"/>
    <w:rsid w:val="4EA2BB3D"/>
    <w:rsid w:val="4EAA8E09"/>
    <w:rsid w:val="4EB86296"/>
    <w:rsid w:val="4ECBCBF1"/>
    <w:rsid w:val="4ED2467A"/>
    <w:rsid w:val="4ED76E79"/>
    <w:rsid w:val="4EDA4051"/>
    <w:rsid w:val="4EE18AAA"/>
    <w:rsid w:val="4EE60A95"/>
    <w:rsid w:val="4EE72388"/>
    <w:rsid w:val="4EE89218"/>
    <w:rsid w:val="4EED7E89"/>
    <w:rsid w:val="4EEDD7B2"/>
    <w:rsid w:val="4EF24716"/>
    <w:rsid w:val="4EF2C5E6"/>
    <w:rsid w:val="4EF3585F"/>
    <w:rsid w:val="4EF46944"/>
    <w:rsid w:val="4EF47EFF"/>
    <w:rsid w:val="4EF4C8BC"/>
    <w:rsid w:val="4EF73C47"/>
    <w:rsid w:val="4EF9F3BD"/>
    <w:rsid w:val="4EFB9B3F"/>
    <w:rsid w:val="4EFE1D9C"/>
    <w:rsid w:val="4F0F0600"/>
    <w:rsid w:val="4F1D7099"/>
    <w:rsid w:val="4F2254AA"/>
    <w:rsid w:val="4F241459"/>
    <w:rsid w:val="4F242C0E"/>
    <w:rsid w:val="4F2C2C2D"/>
    <w:rsid w:val="4F2FE70C"/>
    <w:rsid w:val="4F32C52D"/>
    <w:rsid w:val="4F3401DC"/>
    <w:rsid w:val="4F36B4E0"/>
    <w:rsid w:val="4F4409DB"/>
    <w:rsid w:val="4F471C35"/>
    <w:rsid w:val="4F4B1B47"/>
    <w:rsid w:val="4F4C7C40"/>
    <w:rsid w:val="4F4F1B51"/>
    <w:rsid w:val="4F5370E1"/>
    <w:rsid w:val="4F548FED"/>
    <w:rsid w:val="4F58821B"/>
    <w:rsid w:val="4F60E205"/>
    <w:rsid w:val="4F66AF36"/>
    <w:rsid w:val="4F69A206"/>
    <w:rsid w:val="4F6FA5F0"/>
    <w:rsid w:val="4F6FF591"/>
    <w:rsid w:val="4F886621"/>
    <w:rsid w:val="4F8C1343"/>
    <w:rsid w:val="4F8FFFA6"/>
    <w:rsid w:val="4F933D49"/>
    <w:rsid w:val="4F97C067"/>
    <w:rsid w:val="4F9C7000"/>
    <w:rsid w:val="4FADFB99"/>
    <w:rsid w:val="4FB819E6"/>
    <w:rsid w:val="4FB896A9"/>
    <w:rsid w:val="4FC94271"/>
    <w:rsid w:val="4FCBDD12"/>
    <w:rsid w:val="4FD04415"/>
    <w:rsid w:val="4FD0B140"/>
    <w:rsid w:val="4FD28A5C"/>
    <w:rsid w:val="4FD62CCC"/>
    <w:rsid w:val="4FD794B6"/>
    <w:rsid w:val="4FDDA442"/>
    <w:rsid w:val="4FE052D4"/>
    <w:rsid w:val="4FE27EF2"/>
    <w:rsid w:val="4FE6BC04"/>
    <w:rsid w:val="4FE8F217"/>
    <w:rsid w:val="4FE96033"/>
    <w:rsid w:val="4FF18524"/>
    <w:rsid w:val="4FF89012"/>
    <w:rsid w:val="4FFBAC1C"/>
    <w:rsid w:val="4FFD059E"/>
    <w:rsid w:val="5000B997"/>
    <w:rsid w:val="50017364"/>
    <w:rsid w:val="50022C08"/>
    <w:rsid w:val="50100B67"/>
    <w:rsid w:val="501014B0"/>
    <w:rsid w:val="5015C5F8"/>
    <w:rsid w:val="50174191"/>
    <w:rsid w:val="501B6551"/>
    <w:rsid w:val="501BA619"/>
    <w:rsid w:val="501E774C"/>
    <w:rsid w:val="501EB0EF"/>
    <w:rsid w:val="50213E95"/>
    <w:rsid w:val="50227023"/>
    <w:rsid w:val="50239339"/>
    <w:rsid w:val="502F8B51"/>
    <w:rsid w:val="50308432"/>
    <w:rsid w:val="503192C8"/>
    <w:rsid w:val="5031F99E"/>
    <w:rsid w:val="5033A7A2"/>
    <w:rsid w:val="5037D4F4"/>
    <w:rsid w:val="5039DCDF"/>
    <w:rsid w:val="503CC77C"/>
    <w:rsid w:val="5041DA2C"/>
    <w:rsid w:val="505EBC5E"/>
    <w:rsid w:val="5061B843"/>
    <w:rsid w:val="50717855"/>
    <w:rsid w:val="50839B55"/>
    <w:rsid w:val="508522AB"/>
    <w:rsid w:val="50893279"/>
    <w:rsid w:val="508F28C0"/>
    <w:rsid w:val="5092B08B"/>
    <w:rsid w:val="5092BD30"/>
    <w:rsid w:val="509B94D0"/>
    <w:rsid w:val="509CFA7A"/>
    <w:rsid w:val="509D43BA"/>
    <w:rsid w:val="509F6C77"/>
    <w:rsid w:val="50A29200"/>
    <w:rsid w:val="50A5D003"/>
    <w:rsid w:val="50A84C41"/>
    <w:rsid w:val="50A8EFBA"/>
    <w:rsid w:val="50AD2CBA"/>
    <w:rsid w:val="50ADC098"/>
    <w:rsid w:val="50AFB8A0"/>
    <w:rsid w:val="50B2E073"/>
    <w:rsid w:val="50B2F6E4"/>
    <w:rsid w:val="50B533AA"/>
    <w:rsid w:val="50B97F47"/>
    <w:rsid w:val="50BAB8B3"/>
    <w:rsid w:val="50BB7E72"/>
    <w:rsid w:val="50BE743D"/>
    <w:rsid w:val="50C1B603"/>
    <w:rsid w:val="50C3479B"/>
    <w:rsid w:val="50C8DFEF"/>
    <w:rsid w:val="50D28541"/>
    <w:rsid w:val="50D79C9A"/>
    <w:rsid w:val="50D7A16F"/>
    <w:rsid w:val="50DEC6B4"/>
    <w:rsid w:val="50E54D1C"/>
    <w:rsid w:val="50E72319"/>
    <w:rsid w:val="50E81C4A"/>
    <w:rsid w:val="50E8861A"/>
    <w:rsid w:val="50EA9C2C"/>
    <w:rsid w:val="50EDDE5E"/>
    <w:rsid w:val="50EE4654"/>
    <w:rsid w:val="50FA0525"/>
    <w:rsid w:val="50FDD79F"/>
    <w:rsid w:val="510B3F92"/>
    <w:rsid w:val="510FBFCE"/>
    <w:rsid w:val="5116629E"/>
    <w:rsid w:val="511967DF"/>
    <w:rsid w:val="511B8600"/>
    <w:rsid w:val="511D31B5"/>
    <w:rsid w:val="511E75B5"/>
    <w:rsid w:val="511EE242"/>
    <w:rsid w:val="511F6A8B"/>
    <w:rsid w:val="51272CBF"/>
    <w:rsid w:val="512DA8CE"/>
    <w:rsid w:val="512E8E9A"/>
    <w:rsid w:val="5135FEF7"/>
    <w:rsid w:val="513E3228"/>
    <w:rsid w:val="513F8921"/>
    <w:rsid w:val="51437F58"/>
    <w:rsid w:val="5144FD1A"/>
    <w:rsid w:val="515AE643"/>
    <w:rsid w:val="515C5C0C"/>
    <w:rsid w:val="515D0F04"/>
    <w:rsid w:val="515DB811"/>
    <w:rsid w:val="516929F2"/>
    <w:rsid w:val="516ACBD1"/>
    <w:rsid w:val="516DE8D1"/>
    <w:rsid w:val="516F7202"/>
    <w:rsid w:val="517024DB"/>
    <w:rsid w:val="5170D32C"/>
    <w:rsid w:val="517565F1"/>
    <w:rsid w:val="51760814"/>
    <w:rsid w:val="517865B0"/>
    <w:rsid w:val="517A7A69"/>
    <w:rsid w:val="517DB919"/>
    <w:rsid w:val="517E7305"/>
    <w:rsid w:val="5180A36C"/>
    <w:rsid w:val="51841EB2"/>
    <w:rsid w:val="51858B72"/>
    <w:rsid w:val="51882BDA"/>
    <w:rsid w:val="518A6708"/>
    <w:rsid w:val="5193C09B"/>
    <w:rsid w:val="5193E164"/>
    <w:rsid w:val="51986951"/>
    <w:rsid w:val="519E9C83"/>
    <w:rsid w:val="51A31921"/>
    <w:rsid w:val="51A40FDB"/>
    <w:rsid w:val="51A906BA"/>
    <w:rsid w:val="51ADCED2"/>
    <w:rsid w:val="51AE824F"/>
    <w:rsid w:val="51B09C87"/>
    <w:rsid w:val="51B3F58B"/>
    <w:rsid w:val="51BD3B12"/>
    <w:rsid w:val="51C0F364"/>
    <w:rsid w:val="51CD1DE8"/>
    <w:rsid w:val="51D05D27"/>
    <w:rsid w:val="51D0E9B1"/>
    <w:rsid w:val="51D0FE87"/>
    <w:rsid w:val="51D3B055"/>
    <w:rsid w:val="51DA01F1"/>
    <w:rsid w:val="51DB8622"/>
    <w:rsid w:val="51DE93F3"/>
    <w:rsid w:val="51DF5075"/>
    <w:rsid w:val="51E0161F"/>
    <w:rsid w:val="51E521AA"/>
    <w:rsid w:val="51E8192D"/>
    <w:rsid w:val="51E9D7D1"/>
    <w:rsid w:val="51EA26E4"/>
    <w:rsid w:val="51EBAF0E"/>
    <w:rsid w:val="51EBF89D"/>
    <w:rsid w:val="51EE0E1D"/>
    <w:rsid w:val="51EFCD0F"/>
    <w:rsid w:val="51FD28C0"/>
    <w:rsid w:val="51FE18A0"/>
    <w:rsid w:val="5201BA91"/>
    <w:rsid w:val="52029125"/>
    <w:rsid w:val="5202D35B"/>
    <w:rsid w:val="5208D67D"/>
    <w:rsid w:val="5210BA5E"/>
    <w:rsid w:val="5213777C"/>
    <w:rsid w:val="52204A22"/>
    <w:rsid w:val="5224C6DB"/>
    <w:rsid w:val="52308DC6"/>
    <w:rsid w:val="5234CBB3"/>
    <w:rsid w:val="5235FD5B"/>
    <w:rsid w:val="523CB98C"/>
    <w:rsid w:val="5240F63D"/>
    <w:rsid w:val="5245D775"/>
    <w:rsid w:val="5245EF20"/>
    <w:rsid w:val="5246632A"/>
    <w:rsid w:val="524FCF0D"/>
    <w:rsid w:val="52550CDE"/>
    <w:rsid w:val="52568ACD"/>
    <w:rsid w:val="525B4041"/>
    <w:rsid w:val="526E55A2"/>
    <w:rsid w:val="526F3C43"/>
    <w:rsid w:val="52717515"/>
    <w:rsid w:val="527E1F0A"/>
    <w:rsid w:val="5282457E"/>
    <w:rsid w:val="52857F4D"/>
    <w:rsid w:val="528A16B5"/>
    <w:rsid w:val="528C17A2"/>
    <w:rsid w:val="528EA976"/>
    <w:rsid w:val="528FAA10"/>
    <w:rsid w:val="528FE548"/>
    <w:rsid w:val="52928E58"/>
    <w:rsid w:val="52940BE9"/>
    <w:rsid w:val="52980277"/>
    <w:rsid w:val="529D3F03"/>
    <w:rsid w:val="52A01576"/>
    <w:rsid w:val="52A0B205"/>
    <w:rsid w:val="52A1933A"/>
    <w:rsid w:val="52A199BD"/>
    <w:rsid w:val="52A26933"/>
    <w:rsid w:val="52A3F036"/>
    <w:rsid w:val="52A70105"/>
    <w:rsid w:val="52A7D1D3"/>
    <w:rsid w:val="52A8D327"/>
    <w:rsid w:val="52AFF863"/>
    <w:rsid w:val="52B56A99"/>
    <w:rsid w:val="52B739CF"/>
    <w:rsid w:val="52B9802B"/>
    <w:rsid w:val="52BCB207"/>
    <w:rsid w:val="52BD85A3"/>
    <w:rsid w:val="52C85713"/>
    <w:rsid w:val="52CC6502"/>
    <w:rsid w:val="52D6AE00"/>
    <w:rsid w:val="52E0E9F1"/>
    <w:rsid w:val="52E29467"/>
    <w:rsid w:val="52EB4858"/>
    <w:rsid w:val="52EBB81B"/>
    <w:rsid w:val="52EFF90B"/>
    <w:rsid w:val="52F29E0B"/>
    <w:rsid w:val="52FD5C1F"/>
    <w:rsid w:val="530CCF48"/>
    <w:rsid w:val="530CD3E9"/>
    <w:rsid w:val="530D0B23"/>
    <w:rsid w:val="530D8C95"/>
    <w:rsid w:val="530E82E2"/>
    <w:rsid w:val="5310D94F"/>
    <w:rsid w:val="5313B35D"/>
    <w:rsid w:val="531B79EC"/>
    <w:rsid w:val="531BB4D2"/>
    <w:rsid w:val="531F5746"/>
    <w:rsid w:val="53202523"/>
    <w:rsid w:val="5326EE66"/>
    <w:rsid w:val="532AB224"/>
    <w:rsid w:val="53306FCD"/>
    <w:rsid w:val="53312203"/>
    <w:rsid w:val="5333448B"/>
    <w:rsid w:val="5334A660"/>
    <w:rsid w:val="533B4919"/>
    <w:rsid w:val="533FD9E0"/>
    <w:rsid w:val="533FE03C"/>
    <w:rsid w:val="53488312"/>
    <w:rsid w:val="534A0DFC"/>
    <w:rsid w:val="534FC5EC"/>
    <w:rsid w:val="5350FA59"/>
    <w:rsid w:val="5353C164"/>
    <w:rsid w:val="53579626"/>
    <w:rsid w:val="5358CEA4"/>
    <w:rsid w:val="535B7528"/>
    <w:rsid w:val="535E7757"/>
    <w:rsid w:val="5360647A"/>
    <w:rsid w:val="5367BFAE"/>
    <w:rsid w:val="536ACA14"/>
    <w:rsid w:val="5370B992"/>
    <w:rsid w:val="5373C578"/>
    <w:rsid w:val="53748837"/>
    <w:rsid w:val="5374E6B1"/>
    <w:rsid w:val="537596F6"/>
    <w:rsid w:val="53759DEC"/>
    <w:rsid w:val="537AD054"/>
    <w:rsid w:val="537E0AE4"/>
    <w:rsid w:val="537FE156"/>
    <w:rsid w:val="537FE503"/>
    <w:rsid w:val="5388ACB1"/>
    <w:rsid w:val="538C7FCD"/>
    <w:rsid w:val="538D7503"/>
    <w:rsid w:val="5390CDEB"/>
    <w:rsid w:val="5391B918"/>
    <w:rsid w:val="539A50CF"/>
    <w:rsid w:val="539D40D9"/>
    <w:rsid w:val="53A6B248"/>
    <w:rsid w:val="53AB575C"/>
    <w:rsid w:val="53BC033B"/>
    <w:rsid w:val="53BD176E"/>
    <w:rsid w:val="53C53A08"/>
    <w:rsid w:val="53C63352"/>
    <w:rsid w:val="53C63709"/>
    <w:rsid w:val="53C6B2BD"/>
    <w:rsid w:val="53C7E094"/>
    <w:rsid w:val="53C8CB4B"/>
    <w:rsid w:val="53CB330C"/>
    <w:rsid w:val="53D14DA1"/>
    <w:rsid w:val="53D363BC"/>
    <w:rsid w:val="53D5D162"/>
    <w:rsid w:val="53D7A714"/>
    <w:rsid w:val="53D7B778"/>
    <w:rsid w:val="53DBA758"/>
    <w:rsid w:val="53DBC3C6"/>
    <w:rsid w:val="53DBDBA6"/>
    <w:rsid w:val="53DEDEB2"/>
    <w:rsid w:val="53E2D75E"/>
    <w:rsid w:val="53E3CA00"/>
    <w:rsid w:val="53E5CE4F"/>
    <w:rsid w:val="53E87035"/>
    <w:rsid w:val="53EE4480"/>
    <w:rsid w:val="53F24041"/>
    <w:rsid w:val="53F3BB8E"/>
    <w:rsid w:val="53F76072"/>
    <w:rsid w:val="53FF849C"/>
    <w:rsid w:val="54063650"/>
    <w:rsid w:val="540D4383"/>
    <w:rsid w:val="5410D14C"/>
    <w:rsid w:val="5414DD47"/>
    <w:rsid w:val="54157BD4"/>
    <w:rsid w:val="541BEDCE"/>
    <w:rsid w:val="541EAD2F"/>
    <w:rsid w:val="541F13C2"/>
    <w:rsid w:val="5423473F"/>
    <w:rsid w:val="54246049"/>
    <w:rsid w:val="5424DD4E"/>
    <w:rsid w:val="54273C00"/>
    <w:rsid w:val="542A79D7"/>
    <w:rsid w:val="542AC96A"/>
    <w:rsid w:val="54310A58"/>
    <w:rsid w:val="54426471"/>
    <w:rsid w:val="54438A28"/>
    <w:rsid w:val="544D81B2"/>
    <w:rsid w:val="54530E50"/>
    <w:rsid w:val="545B5B0B"/>
    <w:rsid w:val="545C47AA"/>
    <w:rsid w:val="545D60BB"/>
    <w:rsid w:val="5461FDD8"/>
    <w:rsid w:val="54650EFB"/>
    <w:rsid w:val="54759ABE"/>
    <w:rsid w:val="547A47FF"/>
    <w:rsid w:val="54805B9F"/>
    <w:rsid w:val="548784ED"/>
    <w:rsid w:val="548C8285"/>
    <w:rsid w:val="548EEFA5"/>
    <w:rsid w:val="548EFDB6"/>
    <w:rsid w:val="549D27D2"/>
    <w:rsid w:val="54A16B2F"/>
    <w:rsid w:val="54A7A9DA"/>
    <w:rsid w:val="54A7BDFB"/>
    <w:rsid w:val="54A80E2E"/>
    <w:rsid w:val="54AA2147"/>
    <w:rsid w:val="54BB6D76"/>
    <w:rsid w:val="54BB8477"/>
    <w:rsid w:val="54BD3857"/>
    <w:rsid w:val="54BDC4E5"/>
    <w:rsid w:val="54C1E4C1"/>
    <w:rsid w:val="54C28685"/>
    <w:rsid w:val="54CA8236"/>
    <w:rsid w:val="54CC8791"/>
    <w:rsid w:val="54CD1474"/>
    <w:rsid w:val="54D12F7A"/>
    <w:rsid w:val="54D2D789"/>
    <w:rsid w:val="54D45E41"/>
    <w:rsid w:val="54DFEE12"/>
    <w:rsid w:val="54E1F5C5"/>
    <w:rsid w:val="54E23905"/>
    <w:rsid w:val="54E7E6B6"/>
    <w:rsid w:val="54EA2E42"/>
    <w:rsid w:val="54ECB399"/>
    <w:rsid w:val="54ED3557"/>
    <w:rsid w:val="54F537F5"/>
    <w:rsid w:val="54FA332E"/>
    <w:rsid w:val="54FBC285"/>
    <w:rsid w:val="54FBD617"/>
    <w:rsid w:val="54FC6D48"/>
    <w:rsid w:val="54FF87BA"/>
    <w:rsid w:val="54FFCDAA"/>
    <w:rsid w:val="5504C166"/>
    <w:rsid w:val="55096577"/>
    <w:rsid w:val="551132EA"/>
    <w:rsid w:val="55139FBD"/>
    <w:rsid w:val="5515181B"/>
    <w:rsid w:val="55167F15"/>
    <w:rsid w:val="5538FFFA"/>
    <w:rsid w:val="55395D2F"/>
    <w:rsid w:val="55480228"/>
    <w:rsid w:val="5549C4AA"/>
    <w:rsid w:val="5551CC5F"/>
    <w:rsid w:val="5559119E"/>
    <w:rsid w:val="55610B4B"/>
    <w:rsid w:val="5561C217"/>
    <w:rsid w:val="55626882"/>
    <w:rsid w:val="5565FA60"/>
    <w:rsid w:val="55678459"/>
    <w:rsid w:val="556ACA63"/>
    <w:rsid w:val="556E0F56"/>
    <w:rsid w:val="557C7C81"/>
    <w:rsid w:val="55815CE1"/>
    <w:rsid w:val="5582696E"/>
    <w:rsid w:val="5582CCDB"/>
    <w:rsid w:val="558AB07B"/>
    <w:rsid w:val="558E2B8F"/>
    <w:rsid w:val="5591E560"/>
    <w:rsid w:val="55946988"/>
    <w:rsid w:val="5597143A"/>
    <w:rsid w:val="559764BF"/>
    <w:rsid w:val="5598C3D6"/>
    <w:rsid w:val="559CB177"/>
    <w:rsid w:val="559F34C8"/>
    <w:rsid w:val="55A11E45"/>
    <w:rsid w:val="55A539C7"/>
    <w:rsid w:val="55B3BCEF"/>
    <w:rsid w:val="55B5ACDF"/>
    <w:rsid w:val="55B74CC8"/>
    <w:rsid w:val="55B85CFE"/>
    <w:rsid w:val="55B978B3"/>
    <w:rsid w:val="55C9C19B"/>
    <w:rsid w:val="55CE8EEA"/>
    <w:rsid w:val="55D5039D"/>
    <w:rsid w:val="55D96399"/>
    <w:rsid w:val="55DCCE01"/>
    <w:rsid w:val="55E07699"/>
    <w:rsid w:val="55E0E7C1"/>
    <w:rsid w:val="55E47BE6"/>
    <w:rsid w:val="55E7CEC2"/>
    <w:rsid w:val="55E9A527"/>
    <w:rsid w:val="55EB3D70"/>
    <w:rsid w:val="55EEDA91"/>
    <w:rsid w:val="55F52665"/>
    <w:rsid w:val="55FA45C6"/>
    <w:rsid w:val="56093E43"/>
    <w:rsid w:val="560E1D2A"/>
    <w:rsid w:val="5611A069"/>
    <w:rsid w:val="561418C6"/>
    <w:rsid w:val="5615203E"/>
    <w:rsid w:val="56202318"/>
    <w:rsid w:val="5623D8C8"/>
    <w:rsid w:val="56240A82"/>
    <w:rsid w:val="5624FFC8"/>
    <w:rsid w:val="56260177"/>
    <w:rsid w:val="562ED982"/>
    <w:rsid w:val="562F0A92"/>
    <w:rsid w:val="5630FD9B"/>
    <w:rsid w:val="56334FD1"/>
    <w:rsid w:val="56373FD2"/>
    <w:rsid w:val="563782FE"/>
    <w:rsid w:val="56383F8F"/>
    <w:rsid w:val="563874D6"/>
    <w:rsid w:val="563AAB3E"/>
    <w:rsid w:val="563AC9A7"/>
    <w:rsid w:val="563B4E37"/>
    <w:rsid w:val="564515DF"/>
    <w:rsid w:val="56502390"/>
    <w:rsid w:val="565E0042"/>
    <w:rsid w:val="565E7756"/>
    <w:rsid w:val="5662476D"/>
    <w:rsid w:val="5662E49C"/>
    <w:rsid w:val="566CBFC2"/>
    <w:rsid w:val="567296D6"/>
    <w:rsid w:val="567D5CFB"/>
    <w:rsid w:val="567D6E45"/>
    <w:rsid w:val="567F2271"/>
    <w:rsid w:val="568466C2"/>
    <w:rsid w:val="5695DFF9"/>
    <w:rsid w:val="569D06BD"/>
    <w:rsid w:val="569DBE65"/>
    <w:rsid w:val="56B2B0FB"/>
    <w:rsid w:val="56B6431E"/>
    <w:rsid w:val="56BB6DF1"/>
    <w:rsid w:val="56BE08A6"/>
    <w:rsid w:val="56BE34A8"/>
    <w:rsid w:val="56C17F40"/>
    <w:rsid w:val="56C7B3EA"/>
    <w:rsid w:val="56D1AF50"/>
    <w:rsid w:val="56D1DF25"/>
    <w:rsid w:val="56D6B72A"/>
    <w:rsid w:val="56D9A510"/>
    <w:rsid w:val="56DB12EB"/>
    <w:rsid w:val="56E02317"/>
    <w:rsid w:val="56E21C30"/>
    <w:rsid w:val="56E43832"/>
    <w:rsid w:val="56ED3DB6"/>
    <w:rsid w:val="56ED9CC0"/>
    <w:rsid w:val="56F10C90"/>
    <w:rsid w:val="56F367C5"/>
    <w:rsid w:val="56FB4BC2"/>
    <w:rsid w:val="56FF6AF1"/>
    <w:rsid w:val="570CC9C6"/>
    <w:rsid w:val="570F5B79"/>
    <w:rsid w:val="57168CAC"/>
    <w:rsid w:val="571BF39A"/>
    <w:rsid w:val="5722E3F2"/>
    <w:rsid w:val="5723FC1C"/>
    <w:rsid w:val="57299A8E"/>
    <w:rsid w:val="572DB073"/>
    <w:rsid w:val="57344061"/>
    <w:rsid w:val="573F0956"/>
    <w:rsid w:val="574368F0"/>
    <w:rsid w:val="574A239C"/>
    <w:rsid w:val="574EDFD4"/>
    <w:rsid w:val="574FC00F"/>
    <w:rsid w:val="5752C38A"/>
    <w:rsid w:val="5752CB8D"/>
    <w:rsid w:val="575337DA"/>
    <w:rsid w:val="57535D6F"/>
    <w:rsid w:val="5754B92A"/>
    <w:rsid w:val="575CDEAB"/>
    <w:rsid w:val="575D6357"/>
    <w:rsid w:val="57649507"/>
    <w:rsid w:val="5764F6C9"/>
    <w:rsid w:val="57660F43"/>
    <w:rsid w:val="577033DE"/>
    <w:rsid w:val="57728BF8"/>
    <w:rsid w:val="577B250C"/>
    <w:rsid w:val="5780CA24"/>
    <w:rsid w:val="57811877"/>
    <w:rsid w:val="5791DCA2"/>
    <w:rsid w:val="579573C9"/>
    <w:rsid w:val="579867B4"/>
    <w:rsid w:val="57A56379"/>
    <w:rsid w:val="57A635F7"/>
    <w:rsid w:val="57AA9677"/>
    <w:rsid w:val="57AEBB5E"/>
    <w:rsid w:val="57B24D91"/>
    <w:rsid w:val="57B39E18"/>
    <w:rsid w:val="57B45B14"/>
    <w:rsid w:val="57BD6378"/>
    <w:rsid w:val="57BDD409"/>
    <w:rsid w:val="57BFE8DD"/>
    <w:rsid w:val="57C16C95"/>
    <w:rsid w:val="57D64FEC"/>
    <w:rsid w:val="57D695D6"/>
    <w:rsid w:val="57E4C01D"/>
    <w:rsid w:val="57E4EC51"/>
    <w:rsid w:val="57E64080"/>
    <w:rsid w:val="57E82500"/>
    <w:rsid w:val="57EA578D"/>
    <w:rsid w:val="5808FAD8"/>
    <w:rsid w:val="58092B19"/>
    <w:rsid w:val="58158290"/>
    <w:rsid w:val="5820E4B8"/>
    <w:rsid w:val="58227E70"/>
    <w:rsid w:val="582557B0"/>
    <w:rsid w:val="582652DE"/>
    <w:rsid w:val="582A4852"/>
    <w:rsid w:val="583A2A1C"/>
    <w:rsid w:val="58423DEA"/>
    <w:rsid w:val="5843FEED"/>
    <w:rsid w:val="5844D9D2"/>
    <w:rsid w:val="58481C0A"/>
    <w:rsid w:val="5848602E"/>
    <w:rsid w:val="5852137F"/>
    <w:rsid w:val="5858254E"/>
    <w:rsid w:val="5858E36D"/>
    <w:rsid w:val="585A0509"/>
    <w:rsid w:val="585F5CB8"/>
    <w:rsid w:val="5866AC20"/>
    <w:rsid w:val="5867716D"/>
    <w:rsid w:val="586C6A44"/>
    <w:rsid w:val="586CF8C7"/>
    <w:rsid w:val="586DB2D8"/>
    <w:rsid w:val="5870EF0A"/>
    <w:rsid w:val="58747CBA"/>
    <w:rsid w:val="58784BEB"/>
    <w:rsid w:val="587A0A4E"/>
    <w:rsid w:val="587EEB5C"/>
    <w:rsid w:val="587FED8F"/>
    <w:rsid w:val="5884583C"/>
    <w:rsid w:val="58909EB6"/>
    <w:rsid w:val="58971C23"/>
    <w:rsid w:val="589A0F32"/>
    <w:rsid w:val="589C6992"/>
    <w:rsid w:val="589E73CB"/>
    <w:rsid w:val="58A94F5F"/>
    <w:rsid w:val="58AB19E6"/>
    <w:rsid w:val="58ABA7C9"/>
    <w:rsid w:val="58AC1B1A"/>
    <w:rsid w:val="58AF28E0"/>
    <w:rsid w:val="58B1C87B"/>
    <w:rsid w:val="58B88F64"/>
    <w:rsid w:val="58B9585B"/>
    <w:rsid w:val="58BCE8E1"/>
    <w:rsid w:val="58BF6406"/>
    <w:rsid w:val="58C44E62"/>
    <w:rsid w:val="58D13AD4"/>
    <w:rsid w:val="58D732AE"/>
    <w:rsid w:val="58DD1CCC"/>
    <w:rsid w:val="58E144BC"/>
    <w:rsid w:val="58E1E7BC"/>
    <w:rsid w:val="58E48718"/>
    <w:rsid w:val="58E65C7B"/>
    <w:rsid w:val="58E94376"/>
    <w:rsid w:val="58ECA865"/>
    <w:rsid w:val="58F36D96"/>
    <w:rsid w:val="58F731EB"/>
    <w:rsid w:val="58F7DFEE"/>
    <w:rsid w:val="58FA7535"/>
    <w:rsid w:val="58FE963F"/>
    <w:rsid w:val="58FFB6FC"/>
    <w:rsid w:val="5901B238"/>
    <w:rsid w:val="59034D6D"/>
    <w:rsid w:val="590E8000"/>
    <w:rsid w:val="59154037"/>
    <w:rsid w:val="59159E08"/>
    <w:rsid w:val="59197161"/>
    <w:rsid w:val="591A78C9"/>
    <w:rsid w:val="591D60BD"/>
    <w:rsid w:val="592145E9"/>
    <w:rsid w:val="59236093"/>
    <w:rsid w:val="59241C28"/>
    <w:rsid w:val="592D8390"/>
    <w:rsid w:val="592F4B42"/>
    <w:rsid w:val="5933D63E"/>
    <w:rsid w:val="59386AFB"/>
    <w:rsid w:val="5938721A"/>
    <w:rsid w:val="593A9C5F"/>
    <w:rsid w:val="59405C96"/>
    <w:rsid w:val="59425DC2"/>
    <w:rsid w:val="59471024"/>
    <w:rsid w:val="59499965"/>
    <w:rsid w:val="594A4FE1"/>
    <w:rsid w:val="594BB7F4"/>
    <w:rsid w:val="594DD840"/>
    <w:rsid w:val="59502B75"/>
    <w:rsid w:val="595DE99F"/>
    <w:rsid w:val="5965EBD3"/>
    <w:rsid w:val="5966F459"/>
    <w:rsid w:val="59676135"/>
    <w:rsid w:val="596790B3"/>
    <w:rsid w:val="596C227C"/>
    <w:rsid w:val="5976756A"/>
    <w:rsid w:val="5986E119"/>
    <w:rsid w:val="598B3125"/>
    <w:rsid w:val="598B5237"/>
    <w:rsid w:val="59920A95"/>
    <w:rsid w:val="5993817F"/>
    <w:rsid w:val="59946623"/>
    <w:rsid w:val="599592B5"/>
    <w:rsid w:val="59A07038"/>
    <w:rsid w:val="59B5DD31"/>
    <w:rsid w:val="59BC2712"/>
    <w:rsid w:val="59BD4491"/>
    <w:rsid w:val="59C302E8"/>
    <w:rsid w:val="59C525B7"/>
    <w:rsid w:val="59CC0549"/>
    <w:rsid w:val="59D55E8E"/>
    <w:rsid w:val="59D5FA7D"/>
    <w:rsid w:val="59E3E034"/>
    <w:rsid w:val="59E45B3F"/>
    <w:rsid w:val="59EBE040"/>
    <w:rsid w:val="59ED8EC6"/>
    <w:rsid w:val="59F860F4"/>
    <w:rsid w:val="59FDA297"/>
    <w:rsid w:val="5A035AB7"/>
    <w:rsid w:val="5A071F53"/>
    <w:rsid w:val="5A072DA2"/>
    <w:rsid w:val="5A08DDCD"/>
    <w:rsid w:val="5A110A45"/>
    <w:rsid w:val="5A1A0D3A"/>
    <w:rsid w:val="5A1B3F37"/>
    <w:rsid w:val="5A1C2AF5"/>
    <w:rsid w:val="5A1CB292"/>
    <w:rsid w:val="5A1F41F8"/>
    <w:rsid w:val="5A1F4C18"/>
    <w:rsid w:val="5A25F94F"/>
    <w:rsid w:val="5A2A8D63"/>
    <w:rsid w:val="5A2DD820"/>
    <w:rsid w:val="5A2FAA98"/>
    <w:rsid w:val="5A39FA20"/>
    <w:rsid w:val="5A401099"/>
    <w:rsid w:val="5A40D202"/>
    <w:rsid w:val="5A4203F3"/>
    <w:rsid w:val="5A49DF82"/>
    <w:rsid w:val="5A5225B0"/>
    <w:rsid w:val="5A5A3121"/>
    <w:rsid w:val="5A5C175A"/>
    <w:rsid w:val="5A5C2BDD"/>
    <w:rsid w:val="5A7C5B9B"/>
    <w:rsid w:val="5A7E43A5"/>
    <w:rsid w:val="5A7E7EE0"/>
    <w:rsid w:val="5A8DC52E"/>
    <w:rsid w:val="5A964CD2"/>
    <w:rsid w:val="5A9C262A"/>
    <w:rsid w:val="5AA01A94"/>
    <w:rsid w:val="5AA5AA7B"/>
    <w:rsid w:val="5AC4D390"/>
    <w:rsid w:val="5AC66DB2"/>
    <w:rsid w:val="5AC6A401"/>
    <w:rsid w:val="5ACA5EA0"/>
    <w:rsid w:val="5ACD6455"/>
    <w:rsid w:val="5AD1F443"/>
    <w:rsid w:val="5AD95B51"/>
    <w:rsid w:val="5ADD043B"/>
    <w:rsid w:val="5ADF865C"/>
    <w:rsid w:val="5AE086A3"/>
    <w:rsid w:val="5AEABFD7"/>
    <w:rsid w:val="5AF49BAD"/>
    <w:rsid w:val="5AFA1F52"/>
    <w:rsid w:val="5AFFE0A6"/>
    <w:rsid w:val="5B059117"/>
    <w:rsid w:val="5B11D948"/>
    <w:rsid w:val="5B167763"/>
    <w:rsid w:val="5B1D8BA1"/>
    <w:rsid w:val="5B25A9E0"/>
    <w:rsid w:val="5B2E7117"/>
    <w:rsid w:val="5B3549D7"/>
    <w:rsid w:val="5B384DFB"/>
    <w:rsid w:val="5B3C4846"/>
    <w:rsid w:val="5B465AFE"/>
    <w:rsid w:val="5B4A2654"/>
    <w:rsid w:val="5B502B78"/>
    <w:rsid w:val="5B527687"/>
    <w:rsid w:val="5B555E13"/>
    <w:rsid w:val="5B5E6782"/>
    <w:rsid w:val="5B5FBF6F"/>
    <w:rsid w:val="5B662FFE"/>
    <w:rsid w:val="5B69511C"/>
    <w:rsid w:val="5B71CADE"/>
    <w:rsid w:val="5B73D702"/>
    <w:rsid w:val="5B751888"/>
    <w:rsid w:val="5B7902F4"/>
    <w:rsid w:val="5B7B1023"/>
    <w:rsid w:val="5B81A3C7"/>
    <w:rsid w:val="5B93B08A"/>
    <w:rsid w:val="5B9B2B22"/>
    <w:rsid w:val="5B9F6E02"/>
    <w:rsid w:val="5BA03B9A"/>
    <w:rsid w:val="5BA3F11A"/>
    <w:rsid w:val="5BA57DD7"/>
    <w:rsid w:val="5BA66B2B"/>
    <w:rsid w:val="5BADF894"/>
    <w:rsid w:val="5BB28110"/>
    <w:rsid w:val="5BB66377"/>
    <w:rsid w:val="5BC425B3"/>
    <w:rsid w:val="5BC95DE3"/>
    <w:rsid w:val="5BCAEA4E"/>
    <w:rsid w:val="5BCD9F91"/>
    <w:rsid w:val="5BCEC442"/>
    <w:rsid w:val="5BD375D6"/>
    <w:rsid w:val="5BD49F4E"/>
    <w:rsid w:val="5BD65744"/>
    <w:rsid w:val="5BD706A9"/>
    <w:rsid w:val="5BDA8B6A"/>
    <w:rsid w:val="5BE1AB10"/>
    <w:rsid w:val="5BE4A1B3"/>
    <w:rsid w:val="5BE99F83"/>
    <w:rsid w:val="5BEA6BBE"/>
    <w:rsid w:val="5BEC66DF"/>
    <w:rsid w:val="5BF33F2F"/>
    <w:rsid w:val="5BF6F909"/>
    <w:rsid w:val="5BF7D8EA"/>
    <w:rsid w:val="5BF9F785"/>
    <w:rsid w:val="5C0248CA"/>
    <w:rsid w:val="5C086F26"/>
    <w:rsid w:val="5C0DD82E"/>
    <w:rsid w:val="5C109CF0"/>
    <w:rsid w:val="5C10D6CF"/>
    <w:rsid w:val="5C126C67"/>
    <w:rsid w:val="5C16C1A4"/>
    <w:rsid w:val="5C174BA9"/>
    <w:rsid w:val="5C1BEDB8"/>
    <w:rsid w:val="5C1C57B6"/>
    <w:rsid w:val="5C233782"/>
    <w:rsid w:val="5C246AB2"/>
    <w:rsid w:val="5C274804"/>
    <w:rsid w:val="5C33973E"/>
    <w:rsid w:val="5C35702A"/>
    <w:rsid w:val="5C35CFA0"/>
    <w:rsid w:val="5C380B83"/>
    <w:rsid w:val="5C3D8351"/>
    <w:rsid w:val="5C43DD39"/>
    <w:rsid w:val="5C4F893C"/>
    <w:rsid w:val="5C55CC6B"/>
    <w:rsid w:val="5C652452"/>
    <w:rsid w:val="5C693BD2"/>
    <w:rsid w:val="5C6C74DE"/>
    <w:rsid w:val="5C6E39FB"/>
    <w:rsid w:val="5C6EB402"/>
    <w:rsid w:val="5C6EDDF5"/>
    <w:rsid w:val="5C7128F8"/>
    <w:rsid w:val="5C7246B5"/>
    <w:rsid w:val="5C787FEF"/>
    <w:rsid w:val="5C79FDAE"/>
    <w:rsid w:val="5C7BB3C1"/>
    <w:rsid w:val="5C7CEA84"/>
    <w:rsid w:val="5C84FE39"/>
    <w:rsid w:val="5C888AD5"/>
    <w:rsid w:val="5C89641C"/>
    <w:rsid w:val="5C8A5155"/>
    <w:rsid w:val="5C96CF14"/>
    <w:rsid w:val="5C9A1084"/>
    <w:rsid w:val="5CA585D4"/>
    <w:rsid w:val="5CA58670"/>
    <w:rsid w:val="5CAC7E59"/>
    <w:rsid w:val="5CADB2F2"/>
    <w:rsid w:val="5CAF064E"/>
    <w:rsid w:val="5CC129BA"/>
    <w:rsid w:val="5CC28759"/>
    <w:rsid w:val="5CC690D6"/>
    <w:rsid w:val="5CC6E32E"/>
    <w:rsid w:val="5CC7C55F"/>
    <w:rsid w:val="5CCA0FEF"/>
    <w:rsid w:val="5CCC6A85"/>
    <w:rsid w:val="5CCEA047"/>
    <w:rsid w:val="5CD245F9"/>
    <w:rsid w:val="5CDA2ED0"/>
    <w:rsid w:val="5CDA95F0"/>
    <w:rsid w:val="5CDC459D"/>
    <w:rsid w:val="5CE22B5F"/>
    <w:rsid w:val="5CEAFE4B"/>
    <w:rsid w:val="5CED9C05"/>
    <w:rsid w:val="5CEFDD68"/>
    <w:rsid w:val="5D00AFB9"/>
    <w:rsid w:val="5D0282AE"/>
    <w:rsid w:val="5D036794"/>
    <w:rsid w:val="5D075521"/>
    <w:rsid w:val="5D07C325"/>
    <w:rsid w:val="5D0B1491"/>
    <w:rsid w:val="5D0E6046"/>
    <w:rsid w:val="5D10E349"/>
    <w:rsid w:val="5D162BCE"/>
    <w:rsid w:val="5D177A7B"/>
    <w:rsid w:val="5D1E49A5"/>
    <w:rsid w:val="5D269BE5"/>
    <w:rsid w:val="5D28D166"/>
    <w:rsid w:val="5D2B7B4A"/>
    <w:rsid w:val="5D2BE504"/>
    <w:rsid w:val="5D2C26E2"/>
    <w:rsid w:val="5D2D8B3A"/>
    <w:rsid w:val="5D2E5958"/>
    <w:rsid w:val="5D3046ED"/>
    <w:rsid w:val="5D3B8E43"/>
    <w:rsid w:val="5D43B5E7"/>
    <w:rsid w:val="5D475E01"/>
    <w:rsid w:val="5D47C8ED"/>
    <w:rsid w:val="5D4BF84E"/>
    <w:rsid w:val="5D520590"/>
    <w:rsid w:val="5D572ED0"/>
    <w:rsid w:val="5D5CAB18"/>
    <w:rsid w:val="5D607BAB"/>
    <w:rsid w:val="5D6BA8FC"/>
    <w:rsid w:val="5D6D0B01"/>
    <w:rsid w:val="5D6FADF6"/>
    <w:rsid w:val="5D6FE7D1"/>
    <w:rsid w:val="5D711C11"/>
    <w:rsid w:val="5D7538CC"/>
    <w:rsid w:val="5D77145C"/>
    <w:rsid w:val="5D7DEF7F"/>
    <w:rsid w:val="5D7F7499"/>
    <w:rsid w:val="5D8354A7"/>
    <w:rsid w:val="5D90A6B9"/>
    <w:rsid w:val="5D95FCF9"/>
    <w:rsid w:val="5D9D22E8"/>
    <w:rsid w:val="5DA1D972"/>
    <w:rsid w:val="5DA5D18E"/>
    <w:rsid w:val="5DA6AFC6"/>
    <w:rsid w:val="5DAC1233"/>
    <w:rsid w:val="5DAED0AD"/>
    <w:rsid w:val="5DB5DBEB"/>
    <w:rsid w:val="5DB9F3D3"/>
    <w:rsid w:val="5DBDEFEB"/>
    <w:rsid w:val="5DC45DD1"/>
    <w:rsid w:val="5DCB1DB4"/>
    <w:rsid w:val="5DD0645E"/>
    <w:rsid w:val="5DD1A001"/>
    <w:rsid w:val="5DD51E66"/>
    <w:rsid w:val="5DE90CC4"/>
    <w:rsid w:val="5DE9F067"/>
    <w:rsid w:val="5DEAB39E"/>
    <w:rsid w:val="5DF8535E"/>
    <w:rsid w:val="5DF9EC76"/>
    <w:rsid w:val="5DFA86D9"/>
    <w:rsid w:val="5DFB2B5D"/>
    <w:rsid w:val="5DFCE062"/>
    <w:rsid w:val="5DFE0E74"/>
    <w:rsid w:val="5E01861A"/>
    <w:rsid w:val="5E0325CF"/>
    <w:rsid w:val="5E07D266"/>
    <w:rsid w:val="5E09300F"/>
    <w:rsid w:val="5E0AD315"/>
    <w:rsid w:val="5E0F7F63"/>
    <w:rsid w:val="5E126FA5"/>
    <w:rsid w:val="5E204592"/>
    <w:rsid w:val="5E21EEE9"/>
    <w:rsid w:val="5E2529A3"/>
    <w:rsid w:val="5E2AECE0"/>
    <w:rsid w:val="5E2C0405"/>
    <w:rsid w:val="5E308C88"/>
    <w:rsid w:val="5E383F33"/>
    <w:rsid w:val="5E3D31D9"/>
    <w:rsid w:val="5E477596"/>
    <w:rsid w:val="5E4A05C6"/>
    <w:rsid w:val="5E4C12AF"/>
    <w:rsid w:val="5E4ECDB6"/>
    <w:rsid w:val="5E648F12"/>
    <w:rsid w:val="5E6A7D40"/>
    <w:rsid w:val="5E71F8FB"/>
    <w:rsid w:val="5E7452CA"/>
    <w:rsid w:val="5E7CC4FF"/>
    <w:rsid w:val="5E89C5DB"/>
    <w:rsid w:val="5E90444B"/>
    <w:rsid w:val="5E918E66"/>
    <w:rsid w:val="5E96980E"/>
    <w:rsid w:val="5E9A48EB"/>
    <w:rsid w:val="5EA335FB"/>
    <w:rsid w:val="5EA40C01"/>
    <w:rsid w:val="5EA7A4EF"/>
    <w:rsid w:val="5EA85711"/>
    <w:rsid w:val="5EAD2CA9"/>
    <w:rsid w:val="5EB7CC62"/>
    <w:rsid w:val="5EB8B41F"/>
    <w:rsid w:val="5EBE74C2"/>
    <w:rsid w:val="5ED62773"/>
    <w:rsid w:val="5ED7B452"/>
    <w:rsid w:val="5ED8154D"/>
    <w:rsid w:val="5ED9B39F"/>
    <w:rsid w:val="5EDC7565"/>
    <w:rsid w:val="5EDF8648"/>
    <w:rsid w:val="5EE3994E"/>
    <w:rsid w:val="5EE85F6D"/>
    <w:rsid w:val="5EEAEE1E"/>
    <w:rsid w:val="5EEEC534"/>
    <w:rsid w:val="5EF108E5"/>
    <w:rsid w:val="5EF28FFA"/>
    <w:rsid w:val="5EF3FACB"/>
    <w:rsid w:val="5EF586E9"/>
    <w:rsid w:val="5EF887F3"/>
    <w:rsid w:val="5EFA4962"/>
    <w:rsid w:val="5F021C9D"/>
    <w:rsid w:val="5F05BED9"/>
    <w:rsid w:val="5F0EA76B"/>
    <w:rsid w:val="5F1F848B"/>
    <w:rsid w:val="5F226258"/>
    <w:rsid w:val="5F23CBEC"/>
    <w:rsid w:val="5F258211"/>
    <w:rsid w:val="5F26F924"/>
    <w:rsid w:val="5F3166F0"/>
    <w:rsid w:val="5F330C4A"/>
    <w:rsid w:val="5F36D6AF"/>
    <w:rsid w:val="5F373C74"/>
    <w:rsid w:val="5F38FC07"/>
    <w:rsid w:val="5F39FAD8"/>
    <w:rsid w:val="5F427FE1"/>
    <w:rsid w:val="5F474B5C"/>
    <w:rsid w:val="5F500F15"/>
    <w:rsid w:val="5F5071ED"/>
    <w:rsid w:val="5F569592"/>
    <w:rsid w:val="5F58F53D"/>
    <w:rsid w:val="5F5BF24C"/>
    <w:rsid w:val="5F645B7A"/>
    <w:rsid w:val="5F653CC9"/>
    <w:rsid w:val="5F672CCA"/>
    <w:rsid w:val="5F677245"/>
    <w:rsid w:val="5F6F1DB8"/>
    <w:rsid w:val="5F7137E3"/>
    <w:rsid w:val="5F733414"/>
    <w:rsid w:val="5F736253"/>
    <w:rsid w:val="5F76620D"/>
    <w:rsid w:val="5F7CFFD5"/>
    <w:rsid w:val="5F7FA53A"/>
    <w:rsid w:val="5F81204E"/>
    <w:rsid w:val="5F81BEFB"/>
    <w:rsid w:val="5F823089"/>
    <w:rsid w:val="5F8C7521"/>
    <w:rsid w:val="5F8D14DE"/>
    <w:rsid w:val="5F908B7F"/>
    <w:rsid w:val="5F9B6ADE"/>
    <w:rsid w:val="5F9BCE7D"/>
    <w:rsid w:val="5F9D1874"/>
    <w:rsid w:val="5FA19E33"/>
    <w:rsid w:val="5FA71B7F"/>
    <w:rsid w:val="5FA8C9BA"/>
    <w:rsid w:val="5FADF578"/>
    <w:rsid w:val="5FAF94A7"/>
    <w:rsid w:val="5FB897FD"/>
    <w:rsid w:val="5FBCD494"/>
    <w:rsid w:val="5FBD37B6"/>
    <w:rsid w:val="5FBED9AF"/>
    <w:rsid w:val="5FC2F458"/>
    <w:rsid w:val="5FC60683"/>
    <w:rsid w:val="5FCAAF1E"/>
    <w:rsid w:val="5FD83A6C"/>
    <w:rsid w:val="5FE17C62"/>
    <w:rsid w:val="5FE454AD"/>
    <w:rsid w:val="5FED4A1A"/>
    <w:rsid w:val="5FFA0527"/>
    <w:rsid w:val="5FFB46EF"/>
    <w:rsid w:val="60012676"/>
    <w:rsid w:val="600843A2"/>
    <w:rsid w:val="600CDDAC"/>
    <w:rsid w:val="600FB12A"/>
    <w:rsid w:val="6015B083"/>
    <w:rsid w:val="60177F79"/>
    <w:rsid w:val="601ABA6C"/>
    <w:rsid w:val="601B3CDF"/>
    <w:rsid w:val="601B7C2F"/>
    <w:rsid w:val="601BA649"/>
    <w:rsid w:val="602259B9"/>
    <w:rsid w:val="602B77B5"/>
    <w:rsid w:val="60325F70"/>
    <w:rsid w:val="60372E4D"/>
    <w:rsid w:val="603B2CFD"/>
    <w:rsid w:val="603CC23F"/>
    <w:rsid w:val="603DF2AB"/>
    <w:rsid w:val="60404F09"/>
    <w:rsid w:val="60422A4D"/>
    <w:rsid w:val="6043D503"/>
    <w:rsid w:val="60459AAA"/>
    <w:rsid w:val="604A60B4"/>
    <w:rsid w:val="604B51F0"/>
    <w:rsid w:val="604D4AFC"/>
    <w:rsid w:val="60533F76"/>
    <w:rsid w:val="6055DD12"/>
    <w:rsid w:val="6056836B"/>
    <w:rsid w:val="60583CCD"/>
    <w:rsid w:val="605AB495"/>
    <w:rsid w:val="605D2564"/>
    <w:rsid w:val="605D2D08"/>
    <w:rsid w:val="6065FA1A"/>
    <w:rsid w:val="60674D31"/>
    <w:rsid w:val="6071942B"/>
    <w:rsid w:val="607B679F"/>
    <w:rsid w:val="607DCB5F"/>
    <w:rsid w:val="607F03DE"/>
    <w:rsid w:val="60827905"/>
    <w:rsid w:val="60830539"/>
    <w:rsid w:val="60907410"/>
    <w:rsid w:val="6091AAD5"/>
    <w:rsid w:val="6092B824"/>
    <w:rsid w:val="6098B92B"/>
    <w:rsid w:val="60992046"/>
    <w:rsid w:val="609A77F9"/>
    <w:rsid w:val="609BEF7A"/>
    <w:rsid w:val="609FABC8"/>
    <w:rsid w:val="60A69364"/>
    <w:rsid w:val="60A9DD0A"/>
    <w:rsid w:val="60AE015B"/>
    <w:rsid w:val="60AF8053"/>
    <w:rsid w:val="60B011C7"/>
    <w:rsid w:val="60B39F2B"/>
    <w:rsid w:val="60B4213B"/>
    <w:rsid w:val="60B80E06"/>
    <w:rsid w:val="60B9EF78"/>
    <w:rsid w:val="60C155C0"/>
    <w:rsid w:val="60C31D1F"/>
    <w:rsid w:val="60C3E153"/>
    <w:rsid w:val="60C7BC63"/>
    <w:rsid w:val="60C85BD9"/>
    <w:rsid w:val="60CB6DAD"/>
    <w:rsid w:val="60D3DBF8"/>
    <w:rsid w:val="60D84C5A"/>
    <w:rsid w:val="60DD2534"/>
    <w:rsid w:val="60DEBEC3"/>
    <w:rsid w:val="60E244E8"/>
    <w:rsid w:val="60E74AF3"/>
    <w:rsid w:val="60EC7336"/>
    <w:rsid w:val="60F0641B"/>
    <w:rsid w:val="60F6612B"/>
    <w:rsid w:val="60FE080A"/>
    <w:rsid w:val="60FF130E"/>
    <w:rsid w:val="6102F005"/>
    <w:rsid w:val="6108454F"/>
    <w:rsid w:val="61086FDF"/>
    <w:rsid w:val="610B19CD"/>
    <w:rsid w:val="610F0475"/>
    <w:rsid w:val="6112B5D1"/>
    <w:rsid w:val="61159FA2"/>
    <w:rsid w:val="611CD11D"/>
    <w:rsid w:val="61265E7F"/>
    <w:rsid w:val="612A0674"/>
    <w:rsid w:val="612DA492"/>
    <w:rsid w:val="61318A60"/>
    <w:rsid w:val="613361ED"/>
    <w:rsid w:val="6135322F"/>
    <w:rsid w:val="61384486"/>
    <w:rsid w:val="6148CD3E"/>
    <w:rsid w:val="614D9185"/>
    <w:rsid w:val="614F4EC8"/>
    <w:rsid w:val="61505BA7"/>
    <w:rsid w:val="61517AA3"/>
    <w:rsid w:val="61577987"/>
    <w:rsid w:val="615969E9"/>
    <w:rsid w:val="615DC278"/>
    <w:rsid w:val="6161D6E4"/>
    <w:rsid w:val="616445BE"/>
    <w:rsid w:val="6165FBBF"/>
    <w:rsid w:val="616914F5"/>
    <w:rsid w:val="61699C36"/>
    <w:rsid w:val="616BD992"/>
    <w:rsid w:val="616FDFF5"/>
    <w:rsid w:val="6170166D"/>
    <w:rsid w:val="617035DF"/>
    <w:rsid w:val="6172486F"/>
    <w:rsid w:val="61779D1C"/>
    <w:rsid w:val="61783890"/>
    <w:rsid w:val="6179E750"/>
    <w:rsid w:val="617A223D"/>
    <w:rsid w:val="617B24BF"/>
    <w:rsid w:val="617DE000"/>
    <w:rsid w:val="6196642D"/>
    <w:rsid w:val="61971750"/>
    <w:rsid w:val="61991C3E"/>
    <w:rsid w:val="619BE997"/>
    <w:rsid w:val="619FE248"/>
    <w:rsid w:val="61A3CFA2"/>
    <w:rsid w:val="61A5D3F9"/>
    <w:rsid w:val="61A9E726"/>
    <w:rsid w:val="61AEBD90"/>
    <w:rsid w:val="61AFD907"/>
    <w:rsid w:val="61B094B3"/>
    <w:rsid w:val="61B235BA"/>
    <w:rsid w:val="61B8BB86"/>
    <w:rsid w:val="61B8FDAF"/>
    <w:rsid w:val="61C5D168"/>
    <w:rsid w:val="61C66791"/>
    <w:rsid w:val="61CDC65E"/>
    <w:rsid w:val="61D395F6"/>
    <w:rsid w:val="61D48C50"/>
    <w:rsid w:val="61D68372"/>
    <w:rsid w:val="61DA8A52"/>
    <w:rsid w:val="61E3DF93"/>
    <w:rsid w:val="61E5DC5F"/>
    <w:rsid w:val="61EF73E0"/>
    <w:rsid w:val="61F1A122"/>
    <w:rsid w:val="61F5FD05"/>
    <w:rsid w:val="61F97129"/>
    <w:rsid w:val="61FD69C5"/>
    <w:rsid w:val="620125E3"/>
    <w:rsid w:val="62056078"/>
    <w:rsid w:val="620AB816"/>
    <w:rsid w:val="620D6E8F"/>
    <w:rsid w:val="620E37DD"/>
    <w:rsid w:val="6217EFA8"/>
    <w:rsid w:val="621B3A10"/>
    <w:rsid w:val="62250489"/>
    <w:rsid w:val="6233C921"/>
    <w:rsid w:val="62375902"/>
    <w:rsid w:val="623D4647"/>
    <w:rsid w:val="62471244"/>
    <w:rsid w:val="62502783"/>
    <w:rsid w:val="6253D16D"/>
    <w:rsid w:val="62594650"/>
    <w:rsid w:val="625BB7C3"/>
    <w:rsid w:val="625C4259"/>
    <w:rsid w:val="626543E3"/>
    <w:rsid w:val="626C0661"/>
    <w:rsid w:val="62716518"/>
    <w:rsid w:val="6283727E"/>
    <w:rsid w:val="628573C9"/>
    <w:rsid w:val="628B9095"/>
    <w:rsid w:val="628C14E8"/>
    <w:rsid w:val="628C66F2"/>
    <w:rsid w:val="628F5FE2"/>
    <w:rsid w:val="6292ACC6"/>
    <w:rsid w:val="6292AD27"/>
    <w:rsid w:val="62976D15"/>
    <w:rsid w:val="629D2FEC"/>
    <w:rsid w:val="62A0B599"/>
    <w:rsid w:val="62A393B8"/>
    <w:rsid w:val="62A6EA8E"/>
    <w:rsid w:val="62AC1518"/>
    <w:rsid w:val="62ADBDA3"/>
    <w:rsid w:val="62B2757E"/>
    <w:rsid w:val="62B702F3"/>
    <w:rsid w:val="62B8BF65"/>
    <w:rsid w:val="62BD2898"/>
    <w:rsid w:val="62C6E000"/>
    <w:rsid w:val="62D1E2A8"/>
    <w:rsid w:val="62D8A97C"/>
    <w:rsid w:val="62DC1290"/>
    <w:rsid w:val="62DF516D"/>
    <w:rsid w:val="62E5171C"/>
    <w:rsid w:val="62E7447C"/>
    <w:rsid w:val="62EA8AC9"/>
    <w:rsid w:val="62EC2C08"/>
    <w:rsid w:val="62ECA372"/>
    <w:rsid w:val="62F31BA3"/>
    <w:rsid w:val="62F3B107"/>
    <w:rsid w:val="62FE6E6B"/>
    <w:rsid w:val="630AA3A3"/>
    <w:rsid w:val="63135D1A"/>
    <w:rsid w:val="6313D848"/>
    <w:rsid w:val="631C64B1"/>
    <w:rsid w:val="631DC9B0"/>
    <w:rsid w:val="63205A9F"/>
    <w:rsid w:val="63214C26"/>
    <w:rsid w:val="63261F58"/>
    <w:rsid w:val="6326D716"/>
    <w:rsid w:val="63270216"/>
    <w:rsid w:val="632A0137"/>
    <w:rsid w:val="6331FC9A"/>
    <w:rsid w:val="6336503B"/>
    <w:rsid w:val="63365F37"/>
    <w:rsid w:val="6339041B"/>
    <w:rsid w:val="633A0C40"/>
    <w:rsid w:val="633B62E3"/>
    <w:rsid w:val="6344F6FD"/>
    <w:rsid w:val="6347DD00"/>
    <w:rsid w:val="63480410"/>
    <w:rsid w:val="63488D07"/>
    <w:rsid w:val="634D8630"/>
    <w:rsid w:val="6353D075"/>
    <w:rsid w:val="6354E4FF"/>
    <w:rsid w:val="6355100C"/>
    <w:rsid w:val="6359AAD8"/>
    <w:rsid w:val="6364B4F2"/>
    <w:rsid w:val="636C6F48"/>
    <w:rsid w:val="6370580E"/>
    <w:rsid w:val="63711763"/>
    <w:rsid w:val="63799D32"/>
    <w:rsid w:val="6379BFAA"/>
    <w:rsid w:val="637A3B59"/>
    <w:rsid w:val="63817D3A"/>
    <w:rsid w:val="6384F0C2"/>
    <w:rsid w:val="6388970F"/>
    <w:rsid w:val="638ACB62"/>
    <w:rsid w:val="638ACE1D"/>
    <w:rsid w:val="63930B25"/>
    <w:rsid w:val="6394EF5D"/>
    <w:rsid w:val="6396FFC6"/>
    <w:rsid w:val="639D5AB6"/>
    <w:rsid w:val="63A5382D"/>
    <w:rsid w:val="63A82D86"/>
    <w:rsid w:val="63AB77E1"/>
    <w:rsid w:val="63ADEBB9"/>
    <w:rsid w:val="63AE8DA4"/>
    <w:rsid w:val="63AF02D2"/>
    <w:rsid w:val="63B89B8E"/>
    <w:rsid w:val="63BD8874"/>
    <w:rsid w:val="63C3B093"/>
    <w:rsid w:val="63C8F8E9"/>
    <w:rsid w:val="63D408A6"/>
    <w:rsid w:val="63D491A1"/>
    <w:rsid w:val="63D7B275"/>
    <w:rsid w:val="63D95AFD"/>
    <w:rsid w:val="63DEFB0E"/>
    <w:rsid w:val="63DF7651"/>
    <w:rsid w:val="63E42B50"/>
    <w:rsid w:val="63E43366"/>
    <w:rsid w:val="63EE0930"/>
    <w:rsid w:val="63EE609F"/>
    <w:rsid w:val="63F21E21"/>
    <w:rsid w:val="63F25F09"/>
    <w:rsid w:val="63F384DF"/>
    <w:rsid w:val="63F42806"/>
    <w:rsid w:val="63F818C1"/>
    <w:rsid w:val="63FA8674"/>
    <w:rsid w:val="6409FE54"/>
    <w:rsid w:val="640EC108"/>
    <w:rsid w:val="64135C79"/>
    <w:rsid w:val="641E0851"/>
    <w:rsid w:val="642027F5"/>
    <w:rsid w:val="64205E63"/>
    <w:rsid w:val="6427A60E"/>
    <w:rsid w:val="642915BC"/>
    <w:rsid w:val="642F7AEB"/>
    <w:rsid w:val="643A9117"/>
    <w:rsid w:val="64430F82"/>
    <w:rsid w:val="64437647"/>
    <w:rsid w:val="6449D743"/>
    <w:rsid w:val="644F1E6C"/>
    <w:rsid w:val="6453165D"/>
    <w:rsid w:val="646D5AE9"/>
    <w:rsid w:val="64713665"/>
    <w:rsid w:val="6471D466"/>
    <w:rsid w:val="647822C2"/>
    <w:rsid w:val="647BE3FB"/>
    <w:rsid w:val="647D8296"/>
    <w:rsid w:val="648334FD"/>
    <w:rsid w:val="6484119D"/>
    <w:rsid w:val="648668A2"/>
    <w:rsid w:val="6488AC6A"/>
    <w:rsid w:val="64892AFB"/>
    <w:rsid w:val="648AA5C9"/>
    <w:rsid w:val="648E986C"/>
    <w:rsid w:val="648F5678"/>
    <w:rsid w:val="6496F24D"/>
    <w:rsid w:val="649B2C00"/>
    <w:rsid w:val="64A10905"/>
    <w:rsid w:val="64A780B7"/>
    <w:rsid w:val="64BC74AC"/>
    <w:rsid w:val="64C24D1F"/>
    <w:rsid w:val="64C4244B"/>
    <w:rsid w:val="64CE5167"/>
    <w:rsid w:val="64CFC60C"/>
    <w:rsid w:val="64D0C40B"/>
    <w:rsid w:val="64D4CD8D"/>
    <w:rsid w:val="64D50AB9"/>
    <w:rsid w:val="64D641A8"/>
    <w:rsid w:val="64D71BD4"/>
    <w:rsid w:val="64D7FB82"/>
    <w:rsid w:val="64DADCAE"/>
    <w:rsid w:val="64E8E9B1"/>
    <w:rsid w:val="64EBD68D"/>
    <w:rsid w:val="64EC1BA8"/>
    <w:rsid w:val="64EE49FD"/>
    <w:rsid w:val="64F39E4A"/>
    <w:rsid w:val="64F8F2E0"/>
    <w:rsid w:val="6503507E"/>
    <w:rsid w:val="65080CAD"/>
    <w:rsid w:val="65082770"/>
    <w:rsid w:val="650E625B"/>
    <w:rsid w:val="650F278A"/>
    <w:rsid w:val="651DDEFA"/>
    <w:rsid w:val="651EC313"/>
    <w:rsid w:val="65210229"/>
    <w:rsid w:val="652477AB"/>
    <w:rsid w:val="65248A79"/>
    <w:rsid w:val="65269BC3"/>
    <w:rsid w:val="652E8ABA"/>
    <w:rsid w:val="652F295F"/>
    <w:rsid w:val="65350A87"/>
    <w:rsid w:val="653620D5"/>
    <w:rsid w:val="65409529"/>
    <w:rsid w:val="65509C5A"/>
    <w:rsid w:val="6550F605"/>
    <w:rsid w:val="6553F4F6"/>
    <w:rsid w:val="6558CCB7"/>
    <w:rsid w:val="655D4724"/>
    <w:rsid w:val="655E653D"/>
    <w:rsid w:val="655FD6B4"/>
    <w:rsid w:val="65633CC1"/>
    <w:rsid w:val="656D16E8"/>
    <w:rsid w:val="6571C04B"/>
    <w:rsid w:val="65725546"/>
    <w:rsid w:val="6575A457"/>
    <w:rsid w:val="657CB4B7"/>
    <w:rsid w:val="657D2803"/>
    <w:rsid w:val="657E89EF"/>
    <w:rsid w:val="657EB306"/>
    <w:rsid w:val="65814757"/>
    <w:rsid w:val="658A599A"/>
    <w:rsid w:val="658F5A65"/>
    <w:rsid w:val="659282E9"/>
    <w:rsid w:val="65935BC8"/>
    <w:rsid w:val="65953D41"/>
    <w:rsid w:val="6595CF56"/>
    <w:rsid w:val="6595F127"/>
    <w:rsid w:val="65975763"/>
    <w:rsid w:val="659B3655"/>
    <w:rsid w:val="659B79B3"/>
    <w:rsid w:val="65A1DF3E"/>
    <w:rsid w:val="65A24403"/>
    <w:rsid w:val="65A48C3F"/>
    <w:rsid w:val="65A687B8"/>
    <w:rsid w:val="65A8E4BB"/>
    <w:rsid w:val="65AADF57"/>
    <w:rsid w:val="65AF4FFA"/>
    <w:rsid w:val="65B009E1"/>
    <w:rsid w:val="65B0851E"/>
    <w:rsid w:val="65B21133"/>
    <w:rsid w:val="65B53172"/>
    <w:rsid w:val="65BAD3ED"/>
    <w:rsid w:val="65BAEF44"/>
    <w:rsid w:val="65C86EE5"/>
    <w:rsid w:val="65C989EF"/>
    <w:rsid w:val="65CF4DB1"/>
    <w:rsid w:val="65CFA832"/>
    <w:rsid w:val="65D2CAF1"/>
    <w:rsid w:val="65D4254D"/>
    <w:rsid w:val="65E10037"/>
    <w:rsid w:val="65E29B3D"/>
    <w:rsid w:val="65E57637"/>
    <w:rsid w:val="65E7F06B"/>
    <w:rsid w:val="65F0738F"/>
    <w:rsid w:val="65F177DD"/>
    <w:rsid w:val="6601F8E7"/>
    <w:rsid w:val="6607B677"/>
    <w:rsid w:val="660CA969"/>
    <w:rsid w:val="660CD4BE"/>
    <w:rsid w:val="660E3BD5"/>
    <w:rsid w:val="66172630"/>
    <w:rsid w:val="66180B3E"/>
    <w:rsid w:val="66193A47"/>
    <w:rsid w:val="6619429D"/>
    <w:rsid w:val="6622DA1A"/>
    <w:rsid w:val="6628B807"/>
    <w:rsid w:val="662D57A5"/>
    <w:rsid w:val="6631C50B"/>
    <w:rsid w:val="66353E0F"/>
    <w:rsid w:val="6637B4E7"/>
    <w:rsid w:val="663981EA"/>
    <w:rsid w:val="664F2469"/>
    <w:rsid w:val="6651A24E"/>
    <w:rsid w:val="66562BFB"/>
    <w:rsid w:val="665F1478"/>
    <w:rsid w:val="665F8887"/>
    <w:rsid w:val="66604520"/>
    <w:rsid w:val="6662AB61"/>
    <w:rsid w:val="666A8129"/>
    <w:rsid w:val="666F5DBC"/>
    <w:rsid w:val="66714932"/>
    <w:rsid w:val="6671DE4B"/>
    <w:rsid w:val="6678CE2E"/>
    <w:rsid w:val="66805F59"/>
    <w:rsid w:val="66837E82"/>
    <w:rsid w:val="6689048D"/>
    <w:rsid w:val="668B7137"/>
    <w:rsid w:val="668FB94F"/>
    <w:rsid w:val="6699FDC7"/>
    <w:rsid w:val="669F9F6B"/>
    <w:rsid w:val="66A0C806"/>
    <w:rsid w:val="66AEA554"/>
    <w:rsid w:val="66AFAC68"/>
    <w:rsid w:val="66B0FAA0"/>
    <w:rsid w:val="66B44B3A"/>
    <w:rsid w:val="66B669A3"/>
    <w:rsid w:val="66B743C9"/>
    <w:rsid w:val="66C8C08C"/>
    <w:rsid w:val="66DA937F"/>
    <w:rsid w:val="66E07BEC"/>
    <w:rsid w:val="66F77317"/>
    <w:rsid w:val="66F88DC5"/>
    <w:rsid w:val="66FC3B6F"/>
    <w:rsid w:val="66FEA35B"/>
    <w:rsid w:val="670479DE"/>
    <w:rsid w:val="6707EEFF"/>
    <w:rsid w:val="670C3263"/>
    <w:rsid w:val="670CD450"/>
    <w:rsid w:val="670D2E82"/>
    <w:rsid w:val="67114CC1"/>
    <w:rsid w:val="6714F513"/>
    <w:rsid w:val="671DEBF1"/>
    <w:rsid w:val="671EEF97"/>
    <w:rsid w:val="67271F96"/>
    <w:rsid w:val="67293D23"/>
    <w:rsid w:val="672A0F49"/>
    <w:rsid w:val="672E6501"/>
    <w:rsid w:val="672F47FB"/>
    <w:rsid w:val="67337976"/>
    <w:rsid w:val="67342B04"/>
    <w:rsid w:val="673C33C1"/>
    <w:rsid w:val="673DFD9D"/>
    <w:rsid w:val="673E48CD"/>
    <w:rsid w:val="673E97E7"/>
    <w:rsid w:val="6740CD1D"/>
    <w:rsid w:val="674773CF"/>
    <w:rsid w:val="67477789"/>
    <w:rsid w:val="6748DFD9"/>
    <w:rsid w:val="6750E968"/>
    <w:rsid w:val="6755AC60"/>
    <w:rsid w:val="675AF355"/>
    <w:rsid w:val="675BDC64"/>
    <w:rsid w:val="675E9663"/>
    <w:rsid w:val="676C67BF"/>
    <w:rsid w:val="676D8C3A"/>
    <w:rsid w:val="677087DE"/>
    <w:rsid w:val="6770B5CE"/>
    <w:rsid w:val="6775876F"/>
    <w:rsid w:val="6777EB16"/>
    <w:rsid w:val="677AA6A1"/>
    <w:rsid w:val="677C6C3A"/>
    <w:rsid w:val="67804257"/>
    <w:rsid w:val="6780940E"/>
    <w:rsid w:val="6789C996"/>
    <w:rsid w:val="67913AF9"/>
    <w:rsid w:val="6795FA24"/>
    <w:rsid w:val="679CA88E"/>
    <w:rsid w:val="679E9FE9"/>
    <w:rsid w:val="67A386D8"/>
    <w:rsid w:val="67A43C75"/>
    <w:rsid w:val="67A54ADA"/>
    <w:rsid w:val="67A9641E"/>
    <w:rsid w:val="67AD8668"/>
    <w:rsid w:val="67B35E73"/>
    <w:rsid w:val="67BB7655"/>
    <w:rsid w:val="67C8DD59"/>
    <w:rsid w:val="67CD3163"/>
    <w:rsid w:val="67D0E9B4"/>
    <w:rsid w:val="67D313F3"/>
    <w:rsid w:val="67D3C2DE"/>
    <w:rsid w:val="67DBE486"/>
    <w:rsid w:val="67DEAE24"/>
    <w:rsid w:val="67E5643B"/>
    <w:rsid w:val="67F3364C"/>
    <w:rsid w:val="67F48053"/>
    <w:rsid w:val="67F73AF8"/>
    <w:rsid w:val="67FF6255"/>
    <w:rsid w:val="68010D83"/>
    <w:rsid w:val="6803ED76"/>
    <w:rsid w:val="6805CCA5"/>
    <w:rsid w:val="6806EE8B"/>
    <w:rsid w:val="680A6748"/>
    <w:rsid w:val="6824ADD6"/>
    <w:rsid w:val="682BE487"/>
    <w:rsid w:val="682C1F89"/>
    <w:rsid w:val="6832C3E6"/>
    <w:rsid w:val="68349F9B"/>
    <w:rsid w:val="6837EBF7"/>
    <w:rsid w:val="683DF411"/>
    <w:rsid w:val="683F0106"/>
    <w:rsid w:val="6846F7D6"/>
    <w:rsid w:val="684D4749"/>
    <w:rsid w:val="684F0EEC"/>
    <w:rsid w:val="68583B6C"/>
    <w:rsid w:val="685BFA0C"/>
    <w:rsid w:val="685C3946"/>
    <w:rsid w:val="686616D2"/>
    <w:rsid w:val="68667C48"/>
    <w:rsid w:val="686D831B"/>
    <w:rsid w:val="686FABCE"/>
    <w:rsid w:val="687589CC"/>
    <w:rsid w:val="6875E1C9"/>
    <w:rsid w:val="687928BD"/>
    <w:rsid w:val="6880CEF9"/>
    <w:rsid w:val="6881CB2E"/>
    <w:rsid w:val="6882CBFB"/>
    <w:rsid w:val="688C0CB1"/>
    <w:rsid w:val="6890EB67"/>
    <w:rsid w:val="6890ED6C"/>
    <w:rsid w:val="68913E04"/>
    <w:rsid w:val="689D4CA0"/>
    <w:rsid w:val="68A4FCFE"/>
    <w:rsid w:val="68A57C92"/>
    <w:rsid w:val="68A5F13F"/>
    <w:rsid w:val="68AC6C70"/>
    <w:rsid w:val="68AC7DA7"/>
    <w:rsid w:val="68B1DC80"/>
    <w:rsid w:val="68B33FE7"/>
    <w:rsid w:val="68B90C95"/>
    <w:rsid w:val="68BCA141"/>
    <w:rsid w:val="68C2B420"/>
    <w:rsid w:val="68C4819D"/>
    <w:rsid w:val="68CA420D"/>
    <w:rsid w:val="68D2FBDF"/>
    <w:rsid w:val="68E29FD0"/>
    <w:rsid w:val="68EADFCA"/>
    <w:rsid w:val="68EDEB72"/>
    <w:rsid w:val="68EE5880"/>
    <w:rsid w:val="68F1C88D"/>
    <w:rsid w:val="68FBA876"/>
    <w:rsid w:val="6903F9B6"/>
    <w:rsid w:val="690E441F"/>
    <w:rsid w:val="690F7087"/>
    <w:rsid w:val="69154E14"/>
    <w:rsid w:val="6917229C"/>
    <w:rsid w:val="69213A28"/>
    <w:rsid w:val="69280212"/>
    <w:rsid w:val="69311944"/>
    <w:rsid w:val="6933F7CC"/>
    <w:rsid w:val="69366C47"/>
    <w:rsid w:val="693C8374"/>
    <w:rsid w:val="693D0F97"/>
    <w:rsid w:val="693EA04C"/>
    <w:rsid w:val="69411B3B"/>
    <w:rsid w:val="6947C1A1"/>
    <w:rsid w:val="6955133A"/>
    <w:rsid w:val="6955D60A"/>
    <w:rsid w:val="69570A61"/>
    <w:rsid w:val="6957A1DD"/>
    <w:rsid w:val="695E7859"/>
    <w:rsid w:val="69638035"/>
    <w:rsid w:val="696ACCE8"/>
    <w:rsid w:val="696CAD32"/>
    <w:rsid w:val="69720508"/>
    <w:rsid w:val="69774529"/>
    <w:rsid w:val="697BB2C9"/>
    <w:rsid w:val="697D2D3B"/>
    <w:rsid w:val="698032BE"/>
    <w:rsid w:val="69908E1F"/>
    <w:rsid w:val="6990A2C1"/>
    <w:rsid w:val="69952240"/>
    <w:rsid w:val="6997EB10"/>
    <w:rsid w:val="699D2595"/>
    <w:rsid w:val="69A164DA"/>
    <w:rsid w:val="69A42576"/>
    <w:rsid w:val="69AD5D75"/>
    <w:rsid w:val="69AF2F4B"/>
    <w:rsid w:val="69B1F95B"/>
    <w:rsid w:val="69C57F41"/>
    <w:rsid w:val="69CE6CDA"/>
    <w:rsid w:val="69D9F8CE"/>
    <w:rsid w:val="69DE99CD"/>
    <w:rsid w:val="69E71AB7"/>
    <w:rsid w:val="69EF2D73"/>
    <w:rsid w:val="69F3C45C"/>
    <w:rsid w:val="69F45A8C"/>
    <w:rsid w:val="69F56F15"/>
    <w:rsid w:val="6A03B95E"/>
    <w:rsid w:val="6A0863EF"/>
    <w:rsid w:val="6A0CFEBB"/>
    <w:rsid w:val="6A149C84"/>
    <w:rsid w:val="6A1F5297"/>
    <w:rsid w:val="6A21D055"/>
    <w:rsid w:val="6A25CB7A"/>
    <w:rsid w:val="6A263EA3"/>
    <w:rsid w:val="6A2850BC"/>
    <w:rsid w:val="6A2E7100"/>
    <w:rsid w:val="6A2EB1CA"/>
    <w:rsid w:val="6A3A6180"/>
    <w:rsid w:val="6A4225A4"/>
    <w:rsid w:val="6A4A9AF7"/>
    <w:rsid w:val="6A52385B"/>
    <w:rsid w:val="6A529DEF"/>
    <w:rsid w:val="6A55EA4D"/>
    <w:rsid w:val="6A56EFCE"/>
    <w:rsid w:val="6A618C06"/>
    <w:rsid w:val="6A6543CD"/>
    <w:rsid w:val="6A672D0F"/>
    <w:rsid w:val="6A674617"/>
    <w:rsid w:val="6A6A06A2"/>
    <w:rsid w:val="6A7C4601"/>
    <w:rsid w:val="6A7CD8C8"/>
    <w:rsid w:val="6A7D3811"/>
    <w:rsid w:val="6A7D3AD4"/>
    <w:rsid w:val="6A7FCF32"/>
    <w:rsid w:val="6A87DAB2"/>
    <w:rsid w:val="6A8AE9D1"/>
    <w:rsid w:val="6A8B2CF6"/>
    <w:rsid w:val="6A900066"/>
    <w:rsid w:val="6A91BBE2"/>
    <w:rsid w:val="6A964C3C"/>
    <w:rsid w:val="6A969A7E"/>
    <w:rsid w:val="6A9B04AC"/>
    <w:rsid w:val="6AA14F67"/>
    <w:rsid w:val="6ABC808F"/>
    <w:rsid w:val="6AC01046"/>
    <w:rsid w:val="6ACDB150"/>
    <w:rsid w:val="6ACE1878"/>
    <w:rsid w:val="6AD0910A"/>
    <w:rsid w:val="6ADD65D7"/>
    <w:rsid w:val="6AE4322E"/>
    <w:rsid w:val="6AE4D848"/>
    <w:rsid w:val="6AEAF6CB"/>
    <w:rsid w:val="6AF42664"/>
    <w:rsid w:val="6AF83FC2"/>
    <w:rsid w:val="6AFB23CB"/>
    <w:rsid w:val="6B055A4C"/>
    <w:rsid w:val="6B06B0E0"/>
    <w:rsid w:val="6B087D93"/>
    <w:rsid w:val="6B10C4F6"/>
    <w:rsid w:val="6B195D3E"/>
    <w:rsid w:val="6B1C031F"/>
    <w:rsid w:val="6B1D955E"/>
    <w:rsid w:val="6B208356"/>
    <w:rsid w:val="6B20ED89"/>
    <w:rsid w:val="6B2C46AB"/>
    <w:rsid w:val="6B2F207C"/>
    <w:rsid w:val="6B313F59"/>
    <w:rsid w:val="6B3FB008"/>
    <w:rsid w:val="6B417868"/>
    <w:rsid w:val="6B458D82"/>
    <w:rsid w:val="6B47DC35"/>
    <w:rsid w:val="6B4EFD29"/>
    <w:rsid w:val="6B527E4E"/>
    <w:rsid w:val="6B5614E3"/>
    <w:rsid w:val="6B634CE4"/>
    <w:rsid w:val="6B63B989"/>
    <w:rsid w:val="6B6551BF"/>
    <w:rsid w:val="6B67EDC5"/>
    <w:rsid w:val="6B68CA9A"/>
    <w:rsid w:val="6B6969C8"/>
    <w:rsid w:val="6B697C54"/>
    <w:rsid w:val="6B6E7818"/>
    <w:rsid w:val="6B95DD47"/>
    <w:rsid w:val="6B97DCE0"/>
    <w:rsid w:val="6B9960F5"/>
    <w:rsid w:val="6BA3D20D"/>
    <w:rsid w:val="6BA4F3C4"/>
    <w:rsid w:val="6BA5F338"/>
    <w:rsid w:val="6BADBC45"/>
    <w:rsid w:val="6BB1909B"/>
    <w:rsid w:val="6BB3968F"/>
    <w:rsid w:val="6BB5C00E"/>
    <w:rsid w:val="6BBC90DA"/>
    <w:rsid w:val="6BC00832"/>
    <w:rsid w:val="6BC086E3"/>
    <w:rsid w:val="6BC1D1C7"/>
    <w:rsid w:val="6BD672F3"/>
    <w:rsid w:val="6BD69443"/>
    <w:rsid w:val="6BE86FFC"/>
    <w:rsid w:val="6BE88EAF"/>
    <w:rsid w:val="6BE90245"/>
    <w:rsid w:val="6BEFE522"/>
    <w:rsid w:val="6BF002D5"/>
    <w:rsid w:val="6BF15D14"/>
    <w:rsid w:val="6BF51D36"/>
    <w:rsid w:val="6BFA4C94"/>
    <w:rsid w:val="6C05D703"/>
    <w:rsid w:val="6C0757BE"/>
    <w:rsid w:val="6C1932EE"/>
    <w:rsid w:val="6C1E5A65"/>
    <w:rsid w:val="6C1F3834"/>
    <w:rsid w:val="6C20FCDC"/>
    <w:rsid w:val="6C2178E1"/>
    <w:rsid w:val="6C2D91B3"/>
    <w:rsid w:val="6C316793"/>
    <w:rsid w:val="6C375479"/>
    <w:rsid w:val="6C37E930"/>
    <w:rsid w:val="6C3B32AE"/>
    <w:rsid w:val="6C3B4422"/>
    <w:rsid w:val="6C412169"/>
    <w:rsid w:val="6C45EE5E"/>
    <w:rsid w:val="6C47210B"/>
    <w:rsid w:val="6C4C0C9B"/>
    <w:rsid w:val="6C4D49A1"/>
    <w:rsid w:val="6C4D7F28"/>
    <w:rsid w:val="6C4E172F"/>
    <w:rsid w:val="6C5D745A"/>
    <w:rsid w:val="6C64362D"/>
    <w:rsid w:val="6C6C9121"/>
    <w:rsid w:val="6C814000"/>
    <w:rsid w:val="6C90B293"/>
    <w:rsid w:val="6C92D1B3"/>
    <w:rsid w:val="6C950BFE"/>
    <w:rsid w:val="6C988306"/>
    <w:rsid w:val="6C99AC65"/>
    <w:rsid w:val="6C9D39AF"/>
    <w:rsid w:val="6CA04DB5"/>
    <w:rsid w:val="6CA36912"/>
    <w:rsid w:val="6CB0DBB5"/>
    <w:rsid w:val="6CB16119"/>
    <w:rsid w:val="6CB1CC1F"/>
    <w:rsid w:val="6CBB6A25"/>
    <w:rsid w:val="6CBEB9EB"/>
    <w:rsid w:val="6CC016C0"/>
    <w:rsid w:val="6CC17885"/>
    <w:rsid w:val="6CC84C03"/>
    <w:rsid w:val="6CCDB668"/>
    <w:rsid w:val="6CD12D96"/>
    <w:rsid w:val="6CD4BD1F"/>
    <w:rsid w:val="6CD4C21E"/>
    <w:rsid w:val="6CD62513"/>
    <w:rsid w:val="6CDB8069"/>
    <w:rsid w:val="6CE077AD"/>
    <w:rsid w:val="6CE1B77D"/>
    <w:rsid w:val="6CE87624"/>
    <w:rsid w:val="6CE9C9C4"/>
    <w:rsid w:val="6CEAFEA4"/>
    <w:rsid w:val="6CECE99B"/>
    <w:rsid w:val="6CEF0509"/>
    <w:rsid w:val="6CF0D5C3"/>
    <w:rsid w:val="6CF0F208"/>
    <w:rsid w:val="6CF1E544"/>
    <w:rsid w:val="6CF53177"/>
    <w:rsid w:val="6CFC802F"/>
    <w:rsid w:val="6D03E2B0"/>
    <w:rsid w:val="6D098721"/>
    <w:rsid w:val="6D0FD3EF"/>
    <w:rsid w:val="6D13E315"/>
    <w:rsid w:val="6D1E2DA4"/>
    <w:rsid w:val="6D1E51F1"/>
    <w:rsid w:val="6D219D8B"/>
    <w:rsid w:val="6D22D029"/>
    <w:rsid w:val="6D2876D8"/>
    <w:rsid w:val="6D2A0BA3"/>
    <w:rsid w:val="6D2A675B"/>
    <w:rsid w:val="6D2A6D92"/>
    <w:rsid w:val="6D2CE13F"/>
    <w:rsid w:val="6D2E2986"/>
    <w:rsid w:val="6D303CA6"/>
    <w:rsid w:val="6D31ADA8"/>
    <w:rsid w:val="6D31C27E"/>
    <w:rsid w:val="6D354BEF"/>
    <w:rsid w:val="6D39ED6B"/>
    <w:rsid w:val="6D495649"/>
    <w:rsid w:val="6D4EDA75"/>
    <w:rsid w:val="6D55E2B2"/>
    <w:rsid w:val="6D5AAA60"/>
    <w:rsid w:val="6D60E50C"/>
    <w:rsid w:val="6D61E758"/>
    <w:rsid w:val="6D6611C2"/>
    <w:rsid w:val="6D6899C4"/>
    <w:rsid w:val="6D6A56B7"/>
    <w:rsid w:val="6D6BB232"/>
    <w:rsid w:val="6D6C4BD9"/>
    <w:rsid w:val="6D70CE9C"/>
    <w:rsid w:val="6D71B784"/>
    <w:rsid w:val="6D84AA62"/>
    <w:rsid w:val="6D8CFCDD"/>
    <w:rsid w:val="6D94C52F"/>
    <w:rsid w:val="6D9A3C77"/>
    <w:rsid w:val="6D9F9B16"/>
    <w:rsid w:val="6DA09224"/>
    <w:rsid w:val="6DA0EEF9"/>
    <w:rsid w:val="6DAE3BB2"/>
    <w:rsid w:val="6DB0DF78"/>
    <w:rsid w:val="6DB76BC8"/>
    <w:rsid w:val="6DB899C1"/>
    <w:rsid w:val="6DBD1A26"/>
    <w:rsid w:val="6DC065B4"/>
    <w:rsid w:val="6DC226D7"/>
    <w:rsid w:val="6DDD2A50"/>
    <w:rsid w:val="6DE14E1A"/>
    <w:rsid w:val="6DE52746"/>
    <w:rsid w:val="6DE7DA81"/>
    <w:rsid w:val="6DE9BA01"/>
    <w:rsid w:val="6DEA45BF"/>
    <w:rsid w:val="6DEB620A"/>
    <w:rsid w:val="6E0049B9"/>
    <w:rsid w:val="6E02F5E5"/>
    <w:rsid w:val="6E03A387"/>
    <w:rsid w:val="6E0A0B90"/>
    <w:rsid w:val="6E0ACADC"/>
    <w:rsid w:val="6E0D0154"/>
    <w:rsid w:val="6E11A9E2"/>
    <w:rsid w:val="6E16BC65"/>
    <w:rsid w:val="6E1A3A4C"/>
    <w:rsid w:val="6E1A4F07"/>
    <w:rsid w:val="6E299657"/>
    <w:rsid w:val="6E2AC148"/>
    <w:rsid w:val="6E2B8FCF"/>
    <w:rsid w:val="6E2BFC3A"/>
    <w:rsid w:val="6E34FD01"/>
    <w:rsid w:val="6E365958"/>
    <w:rsid w:val="6E3BDB4C"/>
    <w:rsid w:val="6E3C8409"/>
    <w:rsid w:val="6E3E523E"/>
    <w:rsid w:val="6E466AC6"/>
    <w:rsid w:val="6E467B9F"/>
    <w:rsid w:val="6E4A6AE2"/>
    <w:rsid w:val="6E4C49CF"/>
    <w:rsid w:val="6E4C66A0"/>
    <w:rsid w:val="6E4D6C4E"/>
    <w:rsid w:val="6E517F9D"/>
    <w:rsid w:val="6E546AE2"/>
    <w:rsid w:val="6E590756"/>
    <w:rsid w:val="6E5D98CA"/>
    <w:rsid w:val="6E618D75"/>
    <w:rsid w:val="6E634D9E"/>
    <w:rsid w:val="6E63CCE4"/>
    <w:rsid w:val="6E6518F0"/>
    <w:rsid w:val="6E697E42"/>
    <w:rsid w:val="6E6BC343"/>
    <w:rsid w:val="6E6BD451"/>
    <w:rsid w:val="6E6F0073"/>
    <w:rsid w:val="6E6FD3A5"/>
    <w:rsid w:val="6E70C176"/>
    <w:rsid w:val="6E71FA49"/>
    <w:rsid w:val="6E775AB4"/>
    <w:rsid w:val="6E88B9FC"/>
    <w:rsid w:val="6E896456"/>
    <w:rsid w:val="6E956A57"/>
    <w:rsid w:val="6E9CD6CC"/>
    <w:rsid w:val="6E9DB78D"/>
    <w:rsid w:val="6E9EA9CC"/>
    <w:rsid w:val="6E9F9347"/>
    <w:rsid w:val="6EA0BBD6"/>
    <w:rsid w:val="6EA611CE"/>
    <w:rsid w:val="6EB0D0BC"/>
    <w:rsid w:val="6EB39ABF"/>
    <w:rsid w:val="6EBBDD9D"/>
    <w:rsid w:val="6EC39E37"/>
    <w:rsid w:val="6EC49594"/>
    <w:rsid w:val="6EC69A69"/>
    <w:rsid w:val="6ED172D1"/>
    <w:rsid w:val="6EDE4224"/>
    <w:rsid w:val="6EE1778C"/>
    <w:rsid w:val="6EE384F0"/>
    <w:rsid w:val="6EE89DC0"/>
    <w:rsid w:val="6EE9827C"/>
    <w:rsid w:val="6EF4A86B"/>
    <w:rsid w:val="6EF4C702"/>
    <w:rsid w:val="6EFC1D3D"/>
    <w:rsid w:val="6EFE0575"/>
    <w:rsid w:val="6F01A591"/>
    <w:rsid w:val="6F0721F0"/>
    <w:rsid w:val="6F08304B"/>
    <w:rsid w:val="6F0B0481"/>
    <w:rsid w:val="6F0D57A7"/>
    <w:rsid w:val="6F0EFA34"/>
    <w:rsid w:val="6F10BFA9"/>
    <w:rsid w:val="6F11ED64"/>
    <w:rsid w:val="6F129234"/>
    <w:rsid w:val="6F138812"/>
    <w:rsid w:val="6F16BB4D"/>
    <w:rsid w:val="6F184067"/>
    <w:rsid w:val="6F1C6119"/>
    <w:rsid w:val="6F1EBB2D"/>
    <w:rsid w:val="6F2750C0"/>
    <w:rsid w:val="6F2EA43E"/>
    <w:rsid w:val="6F300B16"/>
    <w:rsid w:val="6F312545"/>
    <w:rsid w:val="6F39FA05"/>
    <w:rsid w:val="6F3C039A"/>
    <w:rsid w:val="6F3CB6B0"/>
    <w:rsid w:val="6F445B37"/>
    <w:rsid w:val="6F4509CE"/>
    <w:rsid w:val="6F4B914A"/>
    <w:rsid w:val="6F4E785E"/>
    <w:rsid w:val="6F4F6AD7"/>
    <w:rsid w:val="6F538387"/>
    <w:rsid w:val="6F5E482F"/>
    <w:rsid w:val="6F5EBB2F"/>
    <w:rsid w:val="6F6A6EE9"/>
    <w:rsid w:val="6F6AB577"/>
    <w:rsid w:val="6F6E75CF"/>
    <w:rsid w:val="6F6EF0E4"/>
    <w:rsid w:val="6F6F3A90"/>
    <w:rsid w:val="6F798E69"/>
    <w:rsid w:val="6F799C9B"/>
    <w:rsid w:val="6F80A3BC"/>
    <w:rsid w:val="6F8D723B"/>
    <w:rsid w:val="6F934767"/>
    <w:rsid w:val="6F946342"/>
    <w:rsid w:val="6F970D0D"/>
    <w:rsid w:val="6F978F6F"/>
    <w:rsid w:val="6F9E54D3"/>
    <w:rsid w:val="6FA06567"/>
    <w:rsid w:val="6FA4E57F"/>
    <w:rsid w:val="6FA4FCC5"/>
    <w:rsid w:val="6FA64F57"/>
    <w:rsid w:val="6FA7ADA2"/>
    <w:rsid w:val="6FA930DB"/>
    <w:rsid w:val="6FA9E692"/>
    <w:rsid w:val="6FAEEDAC"/>
    <w:rsid w:val="6FB2EC42"/>
    <w:rsid w:val="6FB3F80F"/>
    <w:rsid w:val="6FB67C49"/>
    <w:rsid w:val="6FB7D975"/>
    <w:rsid w:val="6FBFE3E2"/>
    <w:rsid w:val="6FC1F284"/>
    <w:rsid w:val="6FC46F5B"/>
    <w:rsid w:val="6FC5BDCF"/>
    <w:rsid w:val="6FC7557B"/>
    <w:rsid w:val="6FC85C40"/>
    <w:rsid w:val="6FD1A004"/>
    <w:rsid w:val="6FD29C96"/>
    <w:rsid w:val="6FD98DA9"/>
    <w:rsid w:val="6FDA0A32"/>
    <w:rsid w:val="6FDC3D03"/>
    <w:rsid w:val="6FDD1F92"/>
    <w:rsid w:val="6FE243A6"/>
    <w:rsid w:val="6FE367D2"/>
    <w:rsid w:val="6FE604AC"/>
    <w:rsid w:val="6FEF60AE"/>
    <w:rsid w:val="6FF03B43"/>
    <w:rsid w:val="6FF55BF5"/>
    <w:rsid w:val="6FF8AA6B"/>
    <w:rsid w:val="6FFC5E28"/>
    <w:rsid w:val="7002E598"/>
    <w:rsid w:val="70037604"/>
    <w:rsid w:val="70043949"/>
    <w:rsid w:val="70099921"/>
    <w:rsid w:val="7009DBC2"/>
    <w:rsid w:val="700B1D30"/>
    <w:rsid w:val="700B30C2"/>
    <w:rsid w:val="700F593F"/>
    <w:rsid w:val="7014F4AE"/>
    <w:rsid w:val="701844A1"/>
    <w:rsid w:val="701B5DBF"/>
    <w:rsid w:val="7023FCAF"/>
    <w:rsid w:val="7026D364"/>
    <w:rsid w:val="702D3D04"/>
    <w:rsid w:val="702FD95D"/>
    <w:rsid w:val="702FE9DB"/>
    <w:rsid w:val="7030ED14"/>
    <w:rsid w:val="7033A8AD"/>
    <w:rsid w:val="70353BCF"/>
    <w:rsid w:val="70375424"/>
    <w:rsid w:val="7038DFCA"/>
    <w:rsid w:val="703B09D2"/>
    <w:rsid w:val="7043259B"/>
    <w:rsid w:val="70446F22"/>
    <w:rsid w:val="704645A4"/>
    <w:rsid w:val="704745B2"/>
    <w:rsid w:val="7047D7C9"/>
    <w:rsid w:val="704D6E9B"/>
    <w:rsid w:val="7053AA03"/>
    <w:rsid w:val="705AD667"/>
    <w:rsid w:val="7064850B"/>
    <w:rsid w:val="70694E6A"/>
    <w:rsid w:val="7069E895"/>
    <w:rsid w:val="706FCD70"/>
    <w:rsid w:val="707896B7"/>
    <w:rsid w:val="7078A880"/>
    <w:rsid w:val="707EC541"/>
    <w:rsid w:val="70850566"/>
    <w:rsid w:val="7085FE10"/>
    <w:rsid w:val="708ED36F"/>
    <w:rsid w:val="709772A2"/>
    <w:rsid w:val="7098EDD2"/>
    <w:rsid w:val="709967F9"/>
    <w:rsid w:val="70A1A5A6"/>
    <w:rsid w:val="70A9A304"/>
    <w:rsid w:val="70ABA5DA"/>
    <w:rsid w:val="70B2CAE5"/>
    <w:rsid w:val="70B92B82"/>
    <w:rsid w:val="70BCC3BF"/>
    <w:rsid w:val="70BD9EAF"/>
    <w:rsid w:val="70C32121"/>
    <w:rsid w:val="70C9D345"/>
    <w:rsid w:val="70CBCE7D"/>
    <w:rsid w:val="70CDF674"/>
    <w:rsid w:val="70D29024"/>
    <w:rsid w:val="70D2A1DB"/>
    <w:rsid w:val="70D2AF76"/>
    <w:rsid w:val="70D7A74E"/>
    <w:rsid w:val="70DB7F35"/>
    <w:rsid w:val="70DD7AAF"/>
    <w:rsid w:val="70DD85AD"/>
    <w:rsid w:val="70EA67DA"/>
    <w:rsid w:val="70F38B3B"/>
    <w:rsid w:val="70F470AD"/>
    <w:rsid w:val="70F4FB21"/>
    <w:rsid w:val="70F64BCC"/>
    <w:rsid w:val="70F6EA09"/>
    <w:rsid w:val="70F8C2B9"/>
    <w:rsid w:val="70FC17A3"/>
    <w:rsid w:val="70FC8B8D"/>
    <w:rsid w:val="710939D4"/>
    <w:rsid w:val="710AC102"/>
    <w:rsid w:val="7110C4E7"/>
    <w:rsid w:val="7115FB89"/>
    <w:rsid w:val="711AB634"/>
    <w:rsid w:val="711E23BB"/>
    <w:rsid w:val="711EB294"/>
    <w:rsid w:val="711ECED5"/>
    <w:rsid w:val="7120FE0C"/>
    <w:rsid w:val="712209EE"/>
    <w:rsid w:val="71260180"/>
    <w:rsid w:val="713A95A1"/>
    <w:rsid w:val="713AD9CB"/>
    <w:rsid w:val="713C9BFA"/>
    <w:rsid w:val="713DD2B3"/>
    <w:rsid w:val="7143D084"/>
    <w:rsid w:val="71445B23"/>
    <w:rsid w:val="7149A3CB"/>
    <w:rsid w:val="714CEE24"/>
    <w:rsid w:val="71510E2D"/>
    <w:rsid w:val="715389C5"/>
    <w:rsid w:val="7157F3F3"/>
    <w:rsid w:val="71591FE6"/>
    <w:rsid w:val="715E1535"/>
    <w:rsid w:val="7163E8D9"/>
    <w:rsid w:val="716AB376"/>
    <w:rsid w:val="71724BE1"/>
    <w:rsid w:val="7177B7BD"/>
    <w:rsid w:val="717D6EA4"/>
    <w:rsid w:val="718109FD"/>
    <w:rsid w:val="7181CF57"/>
    <w:rsid w:val="71827732"/>
    <w:rsid w:val="71840467"/>
    <w:rsid w:val="718404D7"/>
    <w:rsid w:val="7184D23C"/>
    <w:rsid w:val="718E2714"/>
    <w:rsid w:val="7192F3C5"/>
    <w:rsid w:val="7194DAD7"/>
    <w:rsid w:val="719582C6"/>
    <w:rsid w:val="719CA38C"/>
    <w:rsid w:val="71A33D60"/>
    <w:rsid w:val="71A8C1A3"/>
    <w:rsid w:val="71A921D4"/>
    <w:rsid w:val="71AC87A4"/>
    <w:rsid w:val="71AD9F34"/>
    <w:rsid w:val="71ADCE02"/>
    <w:rsid w:val="71B0A361"/>
    <w:rsid w:val="71B3D8AB"/>
    <w:rsid w:val="71B4DC6D"/>
    <w:rsid w:val="71B7E895"/>
    <w:rsid w:val="71BB0400"/>
    <w:rsid w:val="71BB5209"/>
    <w:rsid w:val="71C40A1E"/>
    <w:rsid w:val="71C547B0"/>
    <w:rsid w:val="71CB759C"/>
    <w:rsid w:val="71D05EC7"/>
    <w:rsid w:val="71D16E9A"/>
    <w:rsid w:val="71D2FB73"/>
    <w:rsid w:val="71DB3635"/>
    <w:rsid w:val="71DBC5C9"/>
    <w:rsid w:val="71E2F381"/>
    <w:rsid w:val="71E4531B"/>
    <w:rsid w:val="71EB387B"/>
    <w:rsid w:val="71EE48F1"/>
    <w:rsid w:val="71F19EC7"/>
    <w:rsid w:val="71F1D46A"/>
    <w:rsid w:val="71F5898E"/>
    <w:rsid w:val="71FFC2D5"/>
    <w:rsid w:val="7202A09E"/>
    <w:rsid w:val="720578E3"/>
    <w:rsid w:val="7206C2CB"/>
    <w:rsid w:val="7207A316"/>
    <w:rsid w:val="7209FA15"/>
    <w:rsid w:val="720A80DA"/>
    <w:rsid w:val="720F7CCE"/>
    <w:rsid w:val="72135228"/>
    <w:rsid w:val="72209934"/>
    <w:rsid w:val="72213866"/>
    <w:rsid w:val="7223273E"/>
    <w:rsid w:val="7224AF59"/>
    <w:rsid w:val="72314E90"/>
    <w:rsid w:val="723D041F"/>
    <w:rsid w:val="723EF472"/>
    <w:rsid w:val="724327BD"/>
    <w:rsid w:val="72447746"/>
    <w:rsid w:val="7246E11B"/>
    <w:rsid w:val="724769B9"/>
    <w:rsid w:val="724977DF"/>
    <w:rsid w:val="724ADB83"/>
    <w:rsid w:val="7252CC9F"/>
    <w:rsid w:val="7253AC22"/>
    <w:rsid w:val="72540C28"/>
    <w:rsid w:val="725B24EF"/>
    <w:rsid w:val="7265E93F"/>
    <w:rsid w:val="726ADF92"/>
    <w:rsid w:val="726D5EA8"/>
    <w:rsid w:val="7270B982"/>
    <w:rsid w:val="72720638"/>
    <w:rsid w:val="72733521"/>
    <w:rsid w:val="7273F409"/>
    <w:rsid w:val="727B3C38"/>
    <w:rsid w:val="727BB69C"/>
    <w:rsid w:val="72808A40"/>
    <w:rsid w:val="72859C98"/>
    <w:rsid w:val="72870559"/>
    <w:rsid w:val="728972D8"/>
    <w:rsid w:val="728DEDBD"/>
    <w:rsid w:val="728E53CC"/>
    <w:rsid w:val="72AA0D18"/>
    <w:rsid w:val="72AC5AEA"/>
    <w:rsid w:val="72ACE097"/>
    <w:rsid w:val="72ADFFAD"/>
    <w:rsid w:val="72B1BEF5"/>
    <w:rsid w:val="72B87D07"/>
    <w:rsid w:val="72BCC32E"/>
    <w:rsid w:val="72C2C578"/>
    <w:rsid w:val="72C7BBBE"/>
    <w:rsid w:val="72D3AE6B"/>
    <w:rsid w:val="72D809B9"/>
    <w:rsid w:val="72D86C5B"/>
    <w:rsid w:val="72E9A3C8"/>
    <w:rsid w:val="72EB1A2A"/>
    <w:rsid w:val="72ED9C70"/>
    <w:rsid w:val="72EE12B2"/>
    <w:rsid w:val="72EE42E8"/>
    <w:rsid w:val="72F288DB"/>
    <w:rsid w:val="72F8D994"/>
    <w:rsid w:val="72FA0B3A"/>
    <w:rsid w:val="72FA4EE7"/>
    <w:rsid w:val="72FB7BE6"/>
    <w:rsid w:val="72FC794F"/>
    <w:rsid w:val="7300BC0B"/>
    <w:rsid w:val="73034933"/>
    <w:rsid w:val="730F77FD"/>
    <w:rsid w:val="7313542D"/>
    <w:rsid w:val="73177219"/>
    <w:rsid w:val="73199DF0"/>
    <w:rsid w:val="7319E468"/>
    <w:rsid w:val="73210DC7"/>
    <w:rsid w:val="7327733C"/>
    <w:rsid w:val="732B1FA5"/>
    <w:rsid w:val="732EBCC9"/>
    <w:rsid w:val="7333F43E"/>
    <w:rsid w:val="733CA088"/>
    <w:rsid w:val="7343DE14"/>
    <w:rsid w:val="73480752"/>
    <w:rsid w:val="73482FEB"/>
    <w:rsid w:val="734F28C7"/>
    <w:rsid w:val="734FD52F"/>
    <w:rsid w:val="735172C7"/>
    <w:rsid w:val="736435D1"/>
    <w:rsid w:val="7366E89F"/>
    <w:rsid w:val="736A84BC"/>
    <w:rsid w:val="736ABEFB"/>
    <w:rsid w:val="73763C11"/>
    <w:rsid w:val="73859CF4"/>
    <w:rsid w:val="7385D629"/>
    <w:rsid w:val="739339FE"/>
    <w:rsid w:val="7397DA6A"/>
    <w:rsid w:val="73A10402"/>
    <w:rsid w:val="73A6FD78"/>
    <w:rsid w:val="73A72110"/>
    <w:rsid w:val="73A7F980"/>
    <w:rsid w:val="73AD58DC"/>
    <w:rsid w:val="73AFF28D"/>
    <w:rsid w:val="73B1F060"/>
    <w:rsid w:val="73B2F92F"/>
    <w:rsid w:val="73B5C6D2"/>
    <w:rsid w:val="73BCCC66"/>
    <w:rsid w:val="73BCFDF1"/>
    <w:rsid w:val="73BE1BF9"/>
    <w:rsid w:val="73BE5C46"/>
    <w:rsid w:val="73C0B199"/>
    <w:rsid w:val="73C33F3E"/>
    <w:rsid w:val="73C44148"/>
    <w:rsid w:val="73C47A08"/>
    <w:rsid w:val="73C72823"/>
    <w:rsid w:val="73CA99B6"/>
    <w:rsid w:val="73CBBE7D"/>
    <w:rsid w:val="73D26023"/>
    <w:rsid w:val="73D6ACDE"/>
    <w:rsid w:val="73D814FB"/>
    <w:rsid w:val="73D966C1"/>
    <w:rsid w:val="73E3469C"/>
    <w:rsid w:val="73E88F01"/>
    <w:rsid w:val="73EAC9F0"/>
    <w:rsid w:val="73F593A0"/>
    <w:rsid w:val="73F6021F"/>
    <w:rsid w:val="73F81261"/>
    <w:rsid w:val="73F96415"/>
    <w:rsid w:val="73FF2BD0"/>
    <w:rsid w:val="740855F0"/>
    <w:rsid w:val="740C7C0B"/>
    <w:rsid w:val="740D5B09"/>
    <w:rsid w:val="7413565F"/>
    <w:rsid w:val="7415BF9F"/>
    <w:rsid w:val="74198E91"/>
    <w:rsid w:val="74303B08"/>
    <w:rsid w:val="7437995A"/>
    <w:rsid w:val="743A8BDD"/>
    <w:rsid w:val="743AAB25"/>
    <w:rsid w:val="743EBC7B"/>
    <w:rsid w:val="7445B9B2"/>
    <w:rsid w:val="7445DD79"/>
    <w:rsid w:val="744C3CBA"/>
    <w:rsid w:val="7454F8E2"/>
    <w:rsid w:val="7455A3D3"/>
    <w:rsid w:val="745B05E6"/>
    <w:rsid w:val="7461E315"/>
    <w:rsid w:val="74658682"/>
    <w:rsid w:val="746DF5FD"/>
    <w:rsid w:val="7472F493"/>
    <w:rsid w:val="7476A6E9"/>
    <w:rsid w:val="7476B6EC"/>
    <w:rsid w:val="747BBB53"/>
    <w:rsid w:val="747E13C7"/>
    <w:rsid w:val="747E3B31"/>
    <w:rsid w:val="747FBC5B"/>
    <w:rsid w:val="748768A3"/>
    <w:rsid w:val="74889E2A"/>
    <w:rsid w:val="7488DAFA"/>
    <w:rsid w:val="748D7610"/>
    <w:rsid w:val="7490C0A8"/>
    <w:rsid w:val="7493A8F3"/>
    <w:rsid w:val="7495DB9B"/>
    <w:rsid w:val="7495E53D"/>
    <w:rsid w:val="7497DC12"/>
    <w:rsid w:val="749C4215"/>
    <w:rsid w:val="749E6D1F"/>
    <w:rsid w:val="749F5540"/>
    <w:rsid w:val="74A78B4E"/>
    <w:rsid w:val="74ADA75E"/>
    <w:rsid w:val="74B39967"/>
    <w:rsid w:val="74B4C7F6"/>
    <w:rsid w:val="74B7C051"/>
    <w:rsid w:val="74B8F57C"/>
    <w:rsid w:val="74BBFAB0"/>
    <w:rsid w:val="74BC5E75"/>
    <w:rsid w:val="74C46AC3"/>
    <w:rsid w:val="74C54E84"/>
    <w:rsid w:val="74CA6BDC"/>
    <w:rsid w:val="74CEF2E9"/>
    <w:rsid w:val="74D076D9"/>
    <w:rsid w:val="74D3F9AE"/>
    <w:rsid w:val="74D5864F"/>
    <w:rsid w:val="74D83404"/>
    <w:rsid w:val="74E4A67A"/>
    <w:rsid w:val="74EB837E"/>
    <w:rsid w:val="74EEEF20"/>
    <w:rsid w:val="74FFE3C4"/>
    <w:rsid w:val="750E19DD"/>
    <w:rsid w:val="75176720"/>
    <w:rsid w:val="7517B339"/>
    <w:rsid w:val="75220CF5"/>
    <w:rsid w:val="752A3E62"/>
    <w:rsid w:val="752E4162"/>
    <w:rsid w:val="7532AAD0"/>
    <w:rsid w:val="75333D37"/>
    <w:rsid w:val="7536BE74"/>
    <w:rsid w:val="753E1241"/>
    <w:rsid w:val="7540F402"/>
    <w:rsid w:val="754619D7"/>
    <w:rsid w:val="754A1B54"/>
    <w:rsid w:val="7550D291"/>
    <w:rsid w:val="7552AF18"/>
    <w:rsid w:val="75568D70"/>
    <w:rsid w:val="756804FB"/>
    <w:rsid w:val="756A1352"/>
    <w:rsid w:val="756D46E6"/>
    <w:rsid w:val="757265D6"/>
    <w:rsid w:val="7573D49C"/>
    <w:rsid w:val="75772702"/>
    <w:rsid w:val="7579D074"/>
    <w:rsid w:val="757F8A75"/>
    <w:rsid w:val="758393E6"/>
    <w:rsid w:val="758F322C"/>
    <w:rsid w:val="759422F0"/>
    <w:rsid w:val="75945151"/>
    <w:rsid w:val="7594C885"/>
    <w:rsid w:val="75984008"/>
    <w:rsid w:val="75A091A5"/>
    <w:rsid w:val="75A4B6BB"/>
    <w:rsid w:val="75B2099D"/>
    <w:rsid w:val="75C20E91"/>
    <w:rsid w:val="75C66E81"/>
    <w:rsid w:val="75C8AB1F"/>
    <w:rsid w:val="75D09DD8"/>
    <w:rsid w:val="75D77FD7"/>
    <w:rsid w:val="75DC0551"/>
    <w:rsid w:val="75E7C965"/>
    <w:rsid w:val="75EBE984"/>
    <w:rsid w:val="75EEF1B4"/>
    <w:rsid w:val="75EFA738"/>
    <w:rsid w:val="75F43670"/>
    <w:rsid w:val="75F6366D"/>
    <w:rsid w:val="75F98264"/>
    <w:rsid w:val="75FC4E55"/>
    <w:rsid w:val="75FFA288"/>
    <w:rsid w:val="7601B615"/>
    <w:rsid w:val="7608CF95"/>
    <w:rsid w:val="760CF1C5"/>
    <w:rsid w:val="7610C257"/>
    <w:rsid w:val="7612BC04"/>
    <w:rsid w:val="7615A5EE"/>
    <w:rsid w:val="76266979"/>
    <w:rsid w:val="762AE853"/>
    <w:rsid w:val="762C4D25"/>
    <w:rsid w:val="763773C9"/>
    <w:rsid w:val="763961E1"/>
    <w:rsid w:val="763C659A"/>
    <w:rsid w:val="763C7019"/>
    <w:rsid w:val="764186EE"/>
    <w:rsid w:val="76456FD0"/>
    <w:rsid w:val="76473379"/>
    <w:rsid w:val="764917BE"/>
    <w:rsid w:val="76541A40"/>
    <w:rsid w:val="7655407A"/>
    <w:rsid w:val="765D28F2"/>
    <w:rsid w:val="7664AF38"/>
    <w:rsid w:val="76688CB3"/>
    <w:rsid w:val="766912ED"/>
    <w:rsid w:val="766F6BEE"/>
    <w:rsid w:val="7672F98D"/>
    <w:rsid w:val="7677CEAE"/>
    <w:rsid w:val="767E9DB7"/>
    <w:rsid w:val="767F7A83"/>
    <w:rsid w:val="76896ED7"/>
    <w:rsid w:val="7689CA44"/>
    <w:rsid w:val="7689D757"/>
    <w:rsid w:val="768A260F"/>
    <w:rsid w:val="76945817"/>
    <w:rsid w:val="7697C44C"/>
    <w:rsid w:val="76985528"/>
    <w:rsid w:val="769D9A3A"/>
    <w:rsid w:val="76A7D8CD"/>
    <w:rsid w:val="76A8631C"/>
    <w:rsid w:val="76B2D491"/>
    <w:rsid w:val="76B8880E"/>
    <w:rsid w:val="76BA5B15"/>
    <w:rsid w:val="76BBA5EB"/>
    <w:rsid w:val="76BD1FAC"/>
    <w:rsid w:val="76C0B309"/>
    <w:rsid w:val="76C6D58B"/>
    <w:rsid w:val="76C92D46"/>
    <w:rsid w:val="76CD6F6C"/>
    <w:rsid w:val="76D333F8"/>
    <w:rsid w:val="76D787B3"/>
    <w:rsid w:val="76DB3C80"/>
    <w:rsid w:val="76DF0BF5"/>
    <w:rsid w:val="76E8BD37"/>
    <w:rsid w:val="76F034E6"/>
    <w:rsid w:val="76F3AB2F"/>
    <w:rsid w:val="76F3CBAB"/>
    <w:rsid w:val="77007145"/>
    <w:rsid w:val="770557A3"/>
    <w:rsid w:val="770B6899"/>
    <w:rsid w:val="77107542"/>
    <w:rsid w:val="77153B2B"/>
    <w:rsid w:val="7719EDE3"/>
    <w:rsid w:val="771DDA71"/>
    <w:rsid w:val="771E3B28"/>
    <w:rsid w:val="772273D6"/>
    <w:rsid w:val="7722F1A1"/>
    <w:rsid w:val="7729080E"/>
    <w:rsid w:val="772CDEFA"/>
    <w:rsid w:val="772EA8E2"/>
    <w:rsid w:val="772F2B4E"/>
    <w:rsid w:val="773726C0"/>
    <w:rsid w:val="7737DF79"/>
    <w:rsid w:val="773CAEDA"/>
    <w:rsid w:val="773DBB32"/>
    <w:rsid w:val="773ED0D1"/>
    <w:rsid w:val="7742A9B8"/>
    <w:rsid w:val="7742BD91"/>
    <w:rsid w:val="7744DF12"/>
    <w:rsid w:val="7748D2A7"/>
    <w:rsid w:val="7753299F"/>
    <w:rsid w:val="775CED03"/>
    <w:rsid w:val="77626B62"/>
    <w:rsid w:val="7764F116"/>
    <w:rsid w:val="777281B2"/>
    <w:rsid w:val="77732BB0"/>
    <w:rsid w:val="777B1639"/>
    <w:rsid w:val="777DC827"/>
    <w:rsid w:val="777DF8C5"/>
    <w:rsid w:val="777F883C"/>
    <w:rsid w:val="7780CED2"/>
    <w:rsid w:val="7781F84E"/>
    <w:rsid w:val="77911D90"/>
    <w:rsid w:val="7797B4AC"/>
    <w:rsid w:val="7797FA12"/>
    <w:rsid w:val="779A2354"/>
    <w:rsid w:val="779B2CE1"/>
    <w:rsid w:val="77A7E5A9"/>
    <w:rsid w:val="77AA6DBB"/>
    <w:rsid w:val="77AE8C65"/>
    <w:rsid w:val="77B32A84"/>
    <w:rsid w:val="77B83CB1"/>
    <w:rsid w:val="77BCE8E0"/>
    <w:rsid w:val="77BF7987"/>
    <w:rsid w:val="77BFA606"/>
    <w:rsid w:val="77BFB552"/>
    <w:rsid w:val="77C57A3D"/>
    <w:rsid w:val="77CDD83E"/>
    <w:rsid w:val="77D42D2E"/>
    <w:rsid w:val="77D8F777"/>
    <w:rsid w:val="77DD8A9F"/>
    <w:rsid w:val="77DDBA93"/>
    <w:rsid w:val="77E7654A"/>
    <w:rsid w:val="77E94A57"/>
    <w:rsid w:val="77F110DB"/>
    <w:rsid w:val="77F115B6"/>
    <w:rsid w:val="77F22154"/>
    <w:rsid w:val="77F2AC23"/>
    <w:rsid w:val="77F47A7F"/>
    <w:rsid w:val="77F50FCD"/>
    <w:rsid w:val="780050F1"/>
    <w:rsid w:val="780138B8"/>
    <w:rsid w:val="780AE449"/>
    <w:rsid w:val="780D882F"/>
    <w:rsid w:val="781011AB"/>
    <w:rsid w:val="78159025"/>
    <w:rsid w:val="781F4B7B"/>
    <w:rsid w:val="78260EE7"/>
    <w:rsid w:val="782CF55E"/>
    <w:rsid w:val="78361E3A"/>
    <w:rsid w:val="78379A25"/>
    <w:rsid w:val="7843F1E9"/>
    <w:rsid w:val="784CE62D"/>
    <w:rsid w:val="78588B7A"/>
    <w:rsid w:val="7858F00D"/>
    <w:rsid w:val="785C4392"/>
    <w:rsid w:val="785F3BAF"/>
    <w:rsid w:val="785F78A5"/>
    <w:rsid w:val="786282FC"/>
    <w:rsid w:val="78735814"/>
    <w:rsid w:val="78752C45"/>
    <w:rsid w:val="787D0136"/>
    <w:rsid w:val="787DACC3"/>
    <w:rsid w:val="7883DD53"/>
    <w:rsid w:val="78856826"/>
    <w:rsid w:val="78872F98"/>
    <w:rsid w:val="788DA8D0"/>
    <w:rsid w:val="78903179"/>
    <w:rsid w:val="7895452A"/>
    <w:rsid w:val="78964328"/>
    <w:rsid w:val="7896910A"/>
    <w:rsid w:val="7899A008"/>
    <w:rsid w:val="78A0EE81"/>
    <w:rsid w:val="78A9EF78"/>
    <w:rsid w:val="78AB6019"/>
    <w:rsid w:val="78B17B22"/>
    <w:rsid w:val="78B739F3"/>
    <w:rsid w:val="78B7B59A"/>
    <w:rsid w:val="78BAFAC5"/>
    <w:rsid w:val="78C6DF33"/>
    <w:rsid w:val="78C99F70"/>
    <w:rsid w:val="78CFD86F"/>
    <w:rsid w:val="78E7C7BE"/>
    <w:rsid w:val="78E8A7A1"/>
    <w:rsid w:val="78EAAC41"/>
    <w:rsid w:val="78F3714B"/>
    <w:rsid w:val="78F8259D"/>
    <w:rsid w:val="78F93C67"/>
    <w:rsid w:val="78F9B1E8"/>
    <w:rsid w:val="78FBBD63"/>
    <w:rsid w:val="78FDBB3C"/>
    <w:rsid w:val="78FF42F3"/>
    <w:rsid w:val="7900A54A"/>
    <w:rsid w:val="79010B9B"/>
    <w:rsid w:val="790166BE"/>
    <w:rsid w:val="7904E768"/>
    <w:rsid w:val="79083655"/>
    <w:rsid w:val="7908F9F0"/>
    <w:rsid w:val="790EEC11"/>
    <w:rsid w:val="79119956"/>
    <w:rsid w:val="791520D9"/>
    <w:rsid w:val="79176420"/>
    <w:rsid w:val="7922EF57"/>
    <w:rsid w:val="79257A5F"/>
    <w:rsid w:val="792FDE79"/>
    <w:rsid w:val="7932CC87"/>
    <w:rsid w:val="793482CB"/>
    <w:rsid w:val="793B0D38"/>
    <w:rsid w:val="793B64C2"/>
    <w:rsid w:val="793F7EF6"/>
    <w:rsid w:val="79407057"/>
    <w:rsid w:val="7947B292"/>
    <w:rsid w:val="794B18B6"/>
    <w:rsid w:val="794EAC31"/>
    <w:rsid w:val="795022FE"/>
    <w:rsid w:val="7954731E"/>
    <w:rsid w:val="7963BCE8"/>
    <w:rsid w:val="79662570"/>
    <w:rsid w:val="796B7D3B"/>
    <w:rsid w:val="796C7C82"/>
    <w:rsid w:val="797B94CE"/>
    <w:rsid w:val="797CB3C0"/>
    <w:rsid w:val="79805EE5"/>
    <w:rsid w:val="79844B31"/>
    <w:rsid w:val="79870AEE"/>
    <w:rsid w:val="798FEE64"/>
    <w:rsid w:val="79954192"/>
    <w:rsid w:val="799D3C56"/>
    <w:rsid w:val="799E12F7"/>
    <w:rsid w:val="79A9A627"/>
    <w:rsid w:val="79B2E5A0"/>
    <w:rsid w:val="79BD550E"/>
    <w:rsid w:val="79C2DDBF"/>
    <w:rsid w:val="79C384F2"/>
    <w:rsid w:val="79DC72BB"/>
    <w:rsid w:val="79DCFC7B"/>
    <w:rsid w:val="79E573AD"/>
    <w:rsid w:val="79EF2051"/>
    <w:rsid w:val="79F83F50"/>
    <w:rsid w:val="79FB2030"/>
    <w:rsid w:val="7A002855"/>
    <w:rsid w:val="7A07F885"/>
    <w:rsid w:val="7A11923B"/>
    <w:rsid w:val="7A185496"/>
    <w:rsid w:val="7A19DF12"/>
    <w:rsid w:val="7A258C95"/>
    <w:rsid w:val="7A3470E3"/>
    <w:rsid w:val="7A36BF53"/>
    <w:rsid w:val="7A375B12"/>
    <w:rsid w:val="7A37DE5F"/>
    <w:rsid w:val="7A3AC8BF"/>
    <w:rsid w:val="7A3E1F5D"/>
    <w:rsid w:val="7A416BA4"/>
    <w:rsid w:val="7A4496A9"/>
    <w:rsid w:val="7A4831C7"/>
    <w:rsid w:val="7A57BC76"/>
    <w:rsid w:val="7A5A3AE5"/>
    <w:rsid w:val="7A5E22CE"/>
    <w:rsid w:val="7A5FFD41"/>
    <w:rsid w:val="7A63A4B4"/>
    <w:rsid w:val="7A701675"/>
    <w:rsid w:val="7A7CD7CF"/>
    <w:rsid w:val="7A87E334"/>
    <w:rsid w:val="7A8CA703"/>
    <w:rsid w:val="7A9314E0"/>
    <w:rsid w:val="7A9915A2"/>
    <w:rsid w:val="7A9C70A9"/>
    <w:rsid w:val="7AA1D1CD"/>
    <w:rsid w:val="7AA87311"/>
    <w:rsid w:val="7AAF2A8C"/>
    <w:rsid w:val="7AB006D3"/>
    <w:rsid w:val="7AB9DF23"/>
    <w:rsid w:val="7ABB2959"/>
    <w:rsid w:val="7ABEB27A"/>
    <w:rsid w:val="7ACF777B"/>
    <w:rsid w:val="7ACFE89D"/>
    <w:rsid w:val="7AD9B98D"/>
    <w:rsid w:val="7ADCC5B3"/>
    <w:rsid w:val="7ADD37FF"/>
    <w:rsid w:val="7ADD5C91"/>
    <w:rsid w:val="7ADD6D0A"/>
    <w:rsid w:val="7ADEAC65"/>
    <w:rsid w:val="7AE20E7D"/>
    <w:rsid w:val="7AE34FA9"/>
    <w:rsid w:val="7AE4E225"/>
    <w:rsid w:val="7AE533EC"/>
    <w:rsid w:val="7AE6EAB0"/>
    <w:rsid w:val="7AF342F3"/>
    <w:rsid w:val="7AF6614D"/>
    <w:rsid w:val="7AF76CE9"/>
    <w:rsid w:val="7B00A73F"/>
    <w:rsid w:val="7B0157D1"/>
    <w:rsid w:val="7B084CE3"/>
    <w:rsid w:val="7B0C18F0"/>
    <w:rsid w:val="7B1010F7"/>
    <w:rsid w:val="7B198F70"/>
    <w:rsid w:val="7B1AA4DC"/>
    <w:rsid w:val="7B1EC347"/>
    <w:rsid w:val="7B1F2F60"/>
    <w:rsid w:val="7B22363B"/>
    <w:rsid w:val="7B235844"/>
    <w:rsid w:val="7B237EAC"/>
    <w:rsid w:val="7B24C154"/>
    <w:rsid w:val="7B269BC6"/>
    <w:rsid w:val="7B275728"/>
    <w:rsid w:val="7B2C3A40"/>
    <w:rsid w:val="7B2EAB2C"/>
    <w:rsid w:val="7B2F6B56"/>
    <w:rsid w:val="7B33055F"/>
    <w:rsid w:val="7B3482BE"/>
    <w:rsid w:val="7B3885E0"/>
    <w:rsid w:val="7B3B5295"/>
    <w:rsid w:val="7B4358E6"/>
    <w:rsid w:val="7B46B021"/>
    <w:rsid w:val="7B4E1A91"/>
    <w:rsid w:val="7B4F9AFE"/>
    <w:rsid w:val="7B5AA997"/>
    <w:rsid w:val="7B5BB327"/>
    <w:rsid w:val="7B632F75"/>
    <w:rsid w:val="7B697003"/>
    <w:rsid w:val="7B6FCD10"/>
    <w:rsid w:val="7B76566A"/>
    <w:rsid w:val="7B786BD0"/>
    <w:rsid w:val="7B7B2639"/>
    <w:rsid w:val="7B85AEDC"/>
    <w:rsid w:val="7B85BD98"/>
    <w:rsid w:val="7B8A50ED"/>
    <w:rsid w:val="7B8B34C9"/>
    <w:rsid w:val="7B8F4C86"/>
    <w:rsid w:val="7B914E79"/>
    <w:rsid w:val="7B960D4C"/>
    <w:rsid w:val="7B97600A"/>
    <w:rsid w:val="7B9B54EF"/>
    <w:rsid w:val="7B9BF8B6"/>
    <w:rsid w:val="7BA58350"/>
    <w:rsid w:val="7BB0CF27"/>
    <w:rsid w:val="7BB5590E"/>
    <w:rsid w:val="7BB6EAB9"/>
    <w:rsid w:val="7BB7A5FC"/>
    <w:rsid w:val="7BB9500B"/>
    <w:rsid w:val="7BBA26AA"/>
    <w:rsid w:val="7BBDFF25"/>
    <w:rsid w:val="7BC29F00"/>
    <w:rsid w:val="7BC5E82C"/>
    <w:rsid w:val="7BCAB3CD"/>
    <w:rsid w:val="7BCBE5FA"/>
    <w:rsid w:val="7BCCBBBB"/>
    <w:rsid w:val="7BDF8606"/>
    <w:rsid w:val="7BE21CCF"/>
    <w:rsid w:val="7BE42847"/>
    <w:rsid w:val="7BE9DEBA"/>
    <w:rsid w:val="7BEF565C"/>
    <w:rsid w:val="7BF0DE29"/>
    <w:rsid w:val="7BF50AA5"/>
    <w:rsid w:val="7BF6CACE"/>
    <w:rsid w:val="7BF99D94"/>
    <w:rsid w:val="7BFFCF1C"/>
    <w:rsid w:val="7C00841C"/>
    <w:rsid w:val="7C029103"/>
    <w:rsid w:val="7C03E46E"/>
    <w:rsid w:val="7C060852"/>
    <w:rsid w:val="7C0C772C"/>
    <w:rsid w:val="7C0CBAAB"/>
    <w:rsid w:val="7C0D4CD6"/>
    <w:rsid w:val="7C138717"/>
    <w:rsid w:val="7C24A41E"/>
    <w:rsid w:val="7C24DA47"/>
    <w:rsid w:val="7C27FB78"/>
    <w:rsid w:val="7C2BE95B"/>
    <w:rsid w:val="7C4458D7"/>
    <w:rsid w:val="7C44748D"/>
    <w:rsid w:val="7C4C0FC5"/>
    <w:rsid w:val="7C4EA146"/>
    <w:rsid w:val="7C5D408F"/>
    <w:rsid w:val="7C5EE8BC"/>
    <w:rsid w:val="7C657DBE"/>
    <w:rsid w:val="7C66776D"/>
    <w:rsid w:val="7C6AF2FB"/>
    <w:rsid w:val="7C6D0014"/>
    <w:rsid w:val="7C6D6F0A"/>
    <w:rsid w:val="7C703346"/>
    <w:rsid w:val="7C71FA3F"/>
    <w:rsid w:val="7C725FD1"/>
    <w:rsid w:val="7C73B989"/>
    <w:rsid w:val="7C7583F2"/>
    <w:rsid w:val="7C79E0E2"/>
    <w:rsid w:val="7C7E5759"/>
    <w:rsid w:val="7C7F2EED"/>
    <w:rsid w:val="7C87C1AE"/>
    <w:rsid w:val="7C884500"/>
    <w:rsid w:val="7C8BD26E"/>
    <w:rsid w:val="7C98ECC7"/>
    <w:rsid w:val="7C9AF79B"/>
    <w:rsid w:val="7CA11970"/>
    <w:rsid w:val="7CA6C5AA"/>
    <w:rsid w:val="7CAE74D8"/>
    <w:rsid w:val="7CAE8F34"/>
    <w:rsid w:val="7CAEC7B0"/>
    <w:rsid w:val="7CB78841"/>
    <w:rsid w:val="7CBDB402"/>
    <w:rsid w:val="7CC0994F"/>
    <w:rsid w:val="7CC2B453"/>
    <w:rsid w:val="7CD1C76D"/>
    <w:rsid w:val="7CD371FF"/>
    <w:rsid w:val="7CDA60D7"/>
    <w:rsid w:val="7CDEB697"/>
    <w:rsid w:val="7CE2AF9B"/>
    <w:rsid w:val="7CE30E8D"/>
    <w:rsid w:val="7CF12A71"/>
    <w:rsid w:val="7CF144DC"/>
    <w:rsid w:val="7CFD16A3"/>
    <w:rsid w:val="7D03DC5D"/>
    <w:rsid w:val="7D09E15C"/>
    <w:rsid w:val="7D0DA598"/>
    <w:rsid w:val="7D0E878E"/>
    <w:rsid w:val="7D124A16"/>
    <w:rsid w:val="7D19A660"/>
    <w:rsid w:val="7D22ECF1"/>
    <w:rsid w:val="7D27BD05"/>
    <w:rsid w:val="7D28C187"/>
    <w:rsid w:val="7D372B29"/>
    <w:rsid w:val="7D3C5B36"/>
    <w:rsid w:val="7D3CF99C"/>
    <w:rsid w:val="7D444F55"/>
    <w:rsid w:val="7D44E397"/>
    <w:rsid w:val="7D4983E2"/>
    <w:rsid w:val="7D4ECA1E"/>
    <w:rsid w:val="7D4FB4C4"/>
    <w:rsid w:val="7D51E52C"/>
    <w:rsid w:val="7D533CB4"/>
    <w:rsid w:val="7D55D377"/>
    <w:rsid w:val="7D5C83A7"/>
    <w:rsid w:val="7D638160"/>
    <w:rsid w:val="7D657630"/>
    <w:rsid w:val="7D674F3E"/>
    <w:rsid w:val="7D676799"/>
    <w:rsid w:val="7D67B65B"/>
    <w:rsid w:val="7D7022E4"/>
    <w:rsid w:val="7D760D3E"/>
    <w:rsid w:val="7D791AB6"/>
    <w:rsid w:val="7D7A0149"/>
    <w:rsid w:val="7D7FF8A8"/>
    <w:rsid w:val="7D82EF4E"/>
    <w:rsid w:val="7D86E6FA"/>
    <w:rsid w:val="7D8A51EB"/>
    <w:rsid w:val="7D8C5FF6"/>
    <w:rsid w:val="7D8F787E"/>
    <w:rsid w:val="7D93D3F8"/>
    <w:rsid w:val="7D97AA7C"/>
    <w:rsid w:val="7DA0728C"/>
    <w:rsid w:val="7DA37AD6"/>
    <w:rsid w:val="7DA5D7EC"/>
    <w:rsid w:val="7DA7B57E"/>
    <w:rsid w:val="7DAA52E5"/>
    <w:rsid w:val="7DAAA72F"/>
    <w:rsid w:val="7DABDDDF"/>
    <w:rsid w:val="7DB0F602"/>
    <w:rsid w:val="7DB1ABD0"/>
    <w:rsid w:val="7DBD2D64"/>
    <w:rsid w:val="7DC0C68A"/>
    <w:rsid w:val="7DC24E8D"/>
    <w:rsid w:val="7DC8326C"/>
    <w:rsid w:val="7DCC1CFE"/>
    <w:rsid w:val="7DCC8D45"/>
    <w:rsid w:val="7DCFA0DB"/>
    <w:rsid w:val="7DD0B1D3"/>
    <w:rsid w:val="7DD155EA"/>
    <w:rsid w:val="7DE010A5"/>
    <w:rsid w:val="7DE37303"/>
    <w:rsid w:val="7DEDC0B4"/>
    <w:rsid w:val="7DEF7090"/>
    <w:rsid w:val="7DF9BB1C"/>
    <w:rsid w:val="7DFD0001"/>
    <w:rsid w:val="7DFE9B86"/>
    <w:rsid w:val="7E05FD4D"/>
    <w:rsid w:val="7E07F8B4"/>
    <w:rsid w:val="7E1275BB"/>
    <w:rsid w:val="7E127DA9"/>
    <w:rsid w:val="7E13639E"/>
    <w:rsid w:val="7E1692D5"/>
    <w:rsid w:val="7E1A421E"/>
    <w:rsid w:val="7E1D7A00"/>
    <w:rsid w:val="7E202802"/>
    <w:rsid w:val="7E2B918C"/>
    <w:rsid w:val="7E2F7678"/>
    <w:rsid w:val="7E3AC125"/>
    <w:rsid w:val="7E3FEDA5"/>
    <w:rsid w:val="7E45CECA"/>
    <w:rsid w:val="7E47D0B2"/>
    <w:rsid w:val="7E4E679E"/>
    <w:rsid w:val="7E54F142"/>
    <w:rsid w:val="7E55CE74"/>
    <w:rsid w:val="7E581D19"/>
    <w:rsid w:val="7E5C62F2"/>
    <w:rsid w:val="7E5E3C88"/>
    <w:rsid w:val="7E658984"/>
    <w:rsid w:val="7E75F544"/>
    <w:rsid w:val="7E7625EA"/>
    <w:rsid w:val="7E822983"/>
    <w:rsid w:val="7E8313A5"/>
    <w:rsid w:val="7E8E31A7"/>
    <w:rsid w:val="7E91AD59"/>
    <w:rsid w:val="7E9265C4"/>
    <w:rsid w:val="7E941AE4"/>
    <w:rsid w:val="7E971E20"/>
    <w:rsid w:val="7E987F4D"/>
    <w:rsid w:val="7E9AB609"/>
    <w:rsid w:val="7EAE2237"/>
    <w:rsid w:val="7EB51AB6"/>
    <w:rsid w:val="7EB912BF"/>
    <w:rsid w:val="7EBA1A0B"/>
    <w:rsid w:val="7EBC0933"/>
    <w:rsid w:val="7EBDB77F"/>
    <w:rsid w:val="7EC0DAC8"/>
    <w:rsid w:val="7ECED8C5"/>
    <w:rsid w:val="7ED8E649"/>
    <w:rsid w:val="7ED8F411"/>
    <w:rsid w:val="7EDF6E5D"/>
    <w:rsid w:val="7EE0C0E6"/>
    <w:rsid w:val="7EE25E98"/>
    <w:rsid w:val="7EE3DD48"/>
    <w:rsid w:val="7EE7614A"/>
    <w:rsid w:val="7EE918A7"/>
    <w:rsid w:val="7EEDDBEF"/>
    <w:rsid w:val="7EFDE557"/>
    <w:rsid w:val="7F016B13"/>
    <w:rsid w:val="7F195F85"/>
    <w:rsid w:val="7F21BDE2"/>
    <w:rsid w:val="7F26C2C3"/>
    <w:rsid w:val="7F283057"/>
    <w:rsid w:val="7F287B8B"/>
    <w:rsid w:val="7F29385B"/>
    <w:rsid w:val="7F2B5A21"/>
    <w:rsid w:val="7F317947"/>
    <w:rsid w:val="7F319D88"/>
    <w:rsid w:val="7F35FD09"/>
    <w:rsid w:val="7F3A31C5"/>
    <w:rsid w:val="7F41A811"/>
    <w:rsid w:val="7F430900"/>
    <w:rsid w:val="7F47B5F4"/>
    <w:rsid w:val="7F4D118A"/>
    <w:rsid w:val="7F58370D"/>
    <w:rsid w:val="7F5BA186"/>
    <w:rsid w:val="7F5E25D9"/>
    <w:rsid w:val="7F68D3B1"/>
    <w:rsid w:val="7F6BA20B"/>
    <w:rsid w:val="7F6BBF79"/>
    <w:rsid w:val="7F6C7989"/>
    <w:rsid w:val="7F72561C"/>
    <w:rsid w:val="7F746AF4"/>
    <w:rsid w:val="7F7755C6"/>
    <w:rsid w:val="7F79526A"/>
    <w:rsid w:val="7F7F2F9C"/>
    <w:rsid w:val="7F84A861"/>
    <w:rsid w:val="7F86D22E"/>
    <w:rsid w:val="7F8A9A0E"/>
    <w:rsid w:val="7F8AC4AC"/>
    <w:rsid w:val="7F8D3AD1"/>
    <w:rsid w:val="7F8E4944"/>
    <w:rsid w:val="7F92F745"/>
    <w:rsid w:val="7F986616"/>
    <w:rsid w:val="7F997F1B"/>
    <w:rsid w:val="7F9F2DE5"/>
    <w:rsid w:val="7FA064AA"/>
    <w:rsid w:val="7FA22FE0"/>
    <w:rsid w:val="7FA59343"/>
    <w:rsid w:val="7FA8C565"/>
    <w:rsid w:val="7FB26336"/>
    <w:rsid w:val="7FB62388"/>
    <w:rsid w:val="7FB97EA2"/>
    <w:rsid w:val="7FBD9D2A"/>
    <w:rsid w:val="7FC18B74"/>
    <w:rsid w:val="7FC61558"/>
    <w:rsid w:val="7FCD9741"/>
    <w:rsid w:val="7FD2985D"/>
    <w:rsid w:val="7FD6F0FD"/>
    <w:rsid w:val="7FE16F51"/>
    <w:rsid w:val="7FEA8981"/>
    <w:rsid w:val="7FECAA1A"/>
    <w:rsid w:val="7FF0BFD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B9553"/>
  <w15:chartTrackingRefBased/>
  <w15:docId w15:val="{BD7A0253-6116-4A8D-8FC0-4D815D954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3AC64E2D"/>
  </w:style>
  <w:style w:type="paragraph" w:styleId="Pealkiri1">
    <w:name w:val="heading 1"/>
    <w:basedOn w:val="Normaallaad"/>
    <w:next w:val="Normaallaad"/>
    <w:link w:val="Pealkiri1Mrk"/>
    <w:uiPriority w:val="9"/>
    <w:qFormat/>
    <w:rsid w:val="3AC64E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3AC64E2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3AC64E2D"/>
    <w:pPr>
      <w:keepNext/>
      <w:keepLines/>
      <w:spacing w:before="40" w:after="0"/>
      <w:outlineLvl w:val="2"/>
    </w:pPr>
    <w:rPr>
      <w:rFonts w:asciiTheme="majorHAnsi" w:eastAsiaTheme="majorEastAsia" w:hAnsiTheme="majorHAnsi" w:cstheme="majorBidi"/>
      <w:color w:val="1F4D78"/>
      <w:sz w:val="24"/>
      <w:szCs w:val="24"/>
    </w:rPr>
  </w:style>
  <w:style w:type="paragraph" w:styleId="Pealkiri4">
    <w:name w:val="heading 4"/>
    <w:basedOn w:val="Normaallaad"/>
    <w:next w:val="Normaallaad"/>
    <w:link w:val="Pealkiri4Mrk"/>
    <w:uiPriority w:val="9"/>
    <w:unhideWhenUsed/>
    <w:qFormat/>
    <w:rsid w:val="3AC64E2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Pealkiri5">
    <w:name w:val="heading 5"/>
    <w:basedOn w:val="Normaallaad"/>
    <w:next w:val="Normaallaad"/>
    <w:link w:val="Pealkiri5Mrk"/>
    <w:uiPriority w:val="9"/>
    <w:unhideWhenUsed/>
    <w:qFormat/>
    <w:rsid w:val="3AC64E2D"/>
    <w:pPr>
      <w:keepNext/>
      <w:keepLines/>
      <w:spacing w:before="40" w:after="0"/>
      <w:outlineLvl w:val="4"/>
    </w:pPr>
    <w:rPr>
      <w:rFonts w:asciiTheme="majorHAnsi" w:eastAsiaTheme="majorEastAsia" w:hAnsiTheme="majorHAnsi" w:cstheme="majorBidi"/>
      <w:color w:val="2E74B5" w:themeColor="accent1" w:themeShade="BF"/>
    </w:rPr>
  </w:style>
  <w:style w:type="paragraph" w:styleId="Pealkiri6">
    <w:name w:val="heading 6"/>
    <w:basedOn w:val="Normaallaad"/>
    <w:next w:val="Normaallaad"/>
    <w:link w:val="Pealkiri6Mrk"/>
    <w:uiPriority w:val="9"/>
    <w:unhideWhenUsed/>
    <w:qFormat/>
    <w:rsid w:val="3AC64E2D"/>
    <w:pPr>
      <w:keepNext/>
      <w:keepLines/>
      <w:spacing w:before="40" w:after="0"/>
      <w:outlineLvl w:val="5"/>
    </w:pPr>
    <w:rPr>
      <w:rFonts w:asciiTheme="majorHAnsi" w:eastAsiaTheme="majorEastAsia" w:hAnsiTheme="majorHAnsi" w:cstheme="majorBidi"/>
      <w:color w:val="1F4D78"/>
    </w:rPr>
  </w:style>
  <w:style w:type="paragraph" w:styleId="Pealkiri7">
    <w:name w:val="heading 7"/>
    <w:basedOn w:val="Normaallaad"/>
    <w:next w:val="Normaallaad"/>
    <w:link w:val="Pealkiri7Mrk"/>
    <w:uiPriority w:val="9"/>
    <w:unhideWhenUsed/>
    <w:qFormat/>
    <w:rsid w:val="3AC64E2D"/>
    <w:pPr>
      <w:keepNext/>
      <w:keepLines/>
      <w:spacing w:before="40" w:after="0"/>
      <w:outlineLvl w:val="6"/>
    </w:pPr>
    <w:rPr>
      <w:rFonts w:asciiTheme="majorHAnsi" w:eastAsiaTheme="majorEastAsia" w:hAnsiTheme="majorHAnsi" w:cstheme="majorBidi"/>
      <w:i/>
      <w:iCs/>
      <w:color w:val="1F4D78"/>
    </w:rPr>
  </w:style>
  <w:style w:type="paragraph" w:styleId="Pealkiri8">
    <w:name w:val="heading 8"/>
    <w:basedOn w:val="Normaallaad"/>
    <w:next w:val="Normaallaad"/>
    <w:link w:val="Pealkiri8Mrk"/>
    <w:uiPriority w:val="9"/>
    <w:unhideWhenUsed/>
    <w:qFormat/>
    <w:rsid w:val="3AC64E2D"/>
    <w:pPr>
      <w:keepNext/>
      <w:keepLines/>
      <w:spacing w:before="40" w:after="0"/>
      <w:outlineLvl w:val="7"/>
    </w:pPr>
    <w:rPr>
      <w:rFonts w:asciiTheme="majorHAnsi" w:eastAsiaTheme="majorEastAsia" w:hAnsiTheme="majorHAnsi" w:cstheme="majorBidi"/>
      <w:color w:val="272727"/>
      <w:sz w:val="21"/>
      <w:szCs w:val="21"/>
    </w:rPr>
  </w:style>
  <w:style w:type="paragraph" w:styleId="Pealkiri9">
    <w:name w:val="heading 9"/>
    <w:next w:val="Standard"/>
    <w:link w:val="Pealkiri9Mrk"/>
    <w:rsid w:val="00435CC5"/>
    <w:pPr>
      <w:widowControl w:val="0"/>
      <w:suppressAutoHyphens/>
      <w:autoSpaceDE w:val="0"/>
      <w:autoSpaceDN w:val="0"/>
      <w:spacing w:after="0" w:line="240" w:lineRule="auto"/>
      <w:textAlignment w:val="baseline"/>
      <w:outlineLvl w:val="8"/>
    </w:pPr>
    <w:rPr>
      <w:rFonts w:ascii="Times New Roman" w:eastAsia="Lucida Sans Unicode" w:hAnsi="Times New Roman" w:cs="Tahoma"/>
      <w:kern w:val="3"/>
      <w:sz w:val="24"/>
      <w:szCs w:val="24"/>
      <w:lang w:eastAsia="et-EE" w:bidi="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07567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et-EE"/>
    </w:rPr>
  </w:style>
  <w:style w:type="paragraph" w:customStyle="1" w:styleId="Textbody">
    <w:name w:val="Text body"/>
    <w:basedOn w:val="Standard"/>
    <w:rsid w:val="007A1CD2"/>
    <w:pPr>
      <w:spacing w:after="120"/>
    </w:pPr>
  </w:style>
  <w:style w:type="character" w:styleId="Hperlink">
    <w:name w:val="Hyperlink"/>
    <w:basedOn w:val="Liguvaikefont"/>
    <w:uiPriority w:val="99"/>
    <w:unhideWhenUsed/>
    <w:rsid w:val="00A95B01"/>
    <w:rPr>
      <w:color w:val="0563C1" w:themeColor="hyperlink"/>
      <w:u w:val="single"/>
    </w:rPr>
  </w:style>
  <w:style w:type="character" w:customStyle="1" w:styleId="Pealkiri9Mrk">
    <w:name w:val="Pealkiri 9 Märk"/>
    <w:basedOn w:val="Liguvaikefont"/>
    <w:link w:val="Pealkiri9"/>
    <w:rsid w:val="00435CC5"/>
    <w:rPr>
      <w:rFonts w:ascii="Times New Roman" w:eastAsia="Lucida Sans Unicode" w:hAnsi="Times New Roman" w:cs="Tahoma"/>
      <w:kern w:val="3"/>
      <w:sz w:val="24"/>
      <w:szCs w:val="24"/>
      <w:lang w:eastAsia="et-EE" w:bidi="et-EE"/>
    </w:rPr>
  </w:style>
  <w:style w:type="paragraph" w:styleId="Allmrkusetekst">
    <w:name w:val="footnote text"/>
    <w:basedOn w:val="Normaallaad"/>
    <w:link w:val="AllmrkusetekstMrk"/>
    <w:uiPriority w:val="99"/>
    <w:unhideWhenUsed/>
    <w:rsid w:val="3AC64E2D"/>
    <w:pPr>
      <w:spacing w:after="0"/>
    </w:pPr>
    <w:rPr>
      <w:sz w:val="20"/>
      <w:szCs w:val="20"/>
    </w:rPr>
  </w:style>
  <w:style w:type="character" w:customStyle="1" w:styleId="AllmrkusetekstMrk">
    <w:name w:val="Allmärkuse tekst Märk"/>
    <w:basedOn w:val="Liguvaikefont"/>
    <w:link w:val="Allmrkusetekst"/>
    <w:uiPriority w:val="99"/>
    <w:qFormat/>
    <w:rsid w:val="3AC64E2D"/>
    <w:rPr>
      <w:noProof w:val="0"/>
      <w:sz w:val="20"/>
      <w:szCs w:val="20"/>
      <w:lang w:val="et-EE"/>
    </w:rPr>
  </w:style>
  <w:style w:type="character" w:styleId="Allmrkuseviide">
    <w:name w:val="footnote reference"/>
    <w:basedOn w:val="Liguvaikefont"/>
    <w:uiPriority w:val="99"/>
    <w:semiHidden/>
    <w:unhideWhenUsed/>
    <w:rsid w:val="00695832"/>
    <w:rPr>
      <w:vertAlign w:val="superscript"/>
    </w:rPr>
  </w:style>
  <w:style w:type="paragraph" w:customStyle="1" w:styleId="a">
    <w:name w:val="Базовый"/>
    <w:rsid w:val="00C5582A"/>
    <w:pPr>
      <w:widowControl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character" w:styleId="Kommentaariviide">
    <w:name w:val="annotation reference"/>
    <w:basedOn w:val="Liguvaikefont"/>
    <w:uiPriority w:val="99"/>
    <w:semiHidden/>
    <w:unhideWhenUsed/>
    <w:rsid w:val="00402199"/>
    <w:rPr>
      <w:sz w:val="16"/>
      <w:szCs w:val="16"/>
    </w:rPr>
  </w:style>
  <w:style w:type="paragraph" w:styleId="Kommentaaritekst">
    <w:name w:val="annotation text"/>
    <w:basedOn w:val="Normaallaad"/>
    <w:link w:val="KommentaaritekstMrk"/>
    <w:uiPriority w:val="99"/>
    <w:unhideWhenUsed/>
    <w:rsid w:val="3AC64E2D"/>
    <w:rPr>
      <w:sz w:val="20"/>
      <w:szCs w:val="20"/>
    </w:rPr>
  </w:style>
  <w:style w:type="character" w:customStyle="1" w:styleId="KommentaaritekstMrk">
    <w:name w:val="Kommentaari tekst Märk"/>
    <w:basedOn w:val="Liguvaikefont"/>
    <w:link w:val="Kommentaaritekst"/>
    <w:uiPriority w:val="99"/>
    <w:rsid w:val="3AC64E2D"/>
    <w:rPr>
      <w:noProof w:val="0"/>
      <w:sz w:val="20"/>
      <w:szCs w:val="20"/>
      <w:lang w:val="et-EE"/>
    </w:rPr>
  </w:style>
  <w:style w:type="paragraph" w:styleId="Kommentaariteema">
    <w:name w:val="annotation subject"/>
    <w:basedOn w:val="Kommentaaritekst"/>
    <w:next w:val="Kommentaaritekst"/>
    <w:link w:val="KommentaariteemaMrk"/>
    <w:uiPriority w:val="99"/>
    <w:semiHidden/>
    <w:unhideWhenUsed/>
    <w:rsid w:val="3AC64E2D"/>
    <w:rPr>
      <w:b/>
      <w:bCs/>
    </w:rPr>
  </w:style>
  <w:style w:type="character" w:customStyle="1" w:styleId="KommentaariteemaMrk">
    <w:name w:val="Kommentaari teema Märk"/>
    <w:basedOn w:val="KommentaaritekstMrk"/>
    <w:link w:val="Kommentaariteema"/>
    <w:uiPriority w:val="99"/>
    <w:semiHidden/>
    <w:rsid w:val="3AC64E2D"/>
    <w:rPr>
      <w:b/>
      <w:bCs/>
      <w:noProof w:val="0"/>
      <w:sz w:val="20"/>
      <w:szCs w:val="20"/>
      <w:lang w:val="et-EE"/>
    </w:rPr>
  </w:style>
  <w:style w:type="paragraph" w:styleId="Jutumullitekst">
    <w:name w:val="Balloon Text"/>
    <w:basedOn w:val="Normaallaad"/>
    <w:link w:val="JutumullitekstMrk"/>
    <w:uiPriority w:val="99"/>
    <w:semiHidden/>
    <w:unhideWhenUsed/>
    <w:rsid w:val="3AC64E2D"/>
    <w:pPr>
      <w:spacing w:after="0"/>
    </w:pPr>
    <w:rPr>
      <w:rFonts w:ascii="Segoe UI" w:eastAsiaTheme="minorEastAsia" w:hAnsi="Segoe UI" w:cs="Segoe UI"/>
      <w:sz w:val="18"/>
      <w:szCs w:val="18"/>
    </w:rPr>
  </w:style>
  <w:style w:type="character" w:customStyle="1" w:styleId="JutumullitekstMrk">
    <w:name w:val="Jutumullitekst Märk"/>
    <w:basedOn w:val="Liguvaikefont"/>
    <w:link w:val="Jutumullitekst"/>
    <w:uiPriority w:val="99"/>
    <w:semiHidden/>
    <w:rsid w:val="3AC64E2D"/>
    <w:rPr>
      <w:rFonts w:ascii="Segoe UI" w:eastAsiaTheme="minorEastAsia" w:hAnsi="Segoe UI" w:cs="Segoe UI"/>
      <w:noProof w:val="0"/>
      <w:sz w:val="18"/>
      <w:szCs w:val="18"/>
      <w:lang w:val="et-EE"/>
    </w:rPr>
  </w:style>
  <w:style w:type="character" w:customStyle="1" w:styleId="Pealkiri1Mrk">
    <w:name w:val="Pealkiri 1 Märk"/>
    <w:basedOn w:val="Liguvaikefont"/>
    <w:link w:val="Pealkiri1"/>
    <w:uiPriority w:val="9"/>
    <w:rsid w:val="3AC64E2D"/>
    <w:rPr>
      <w:rFonts w:asciiTheme="majorHAnsi" w:eastAsiaTheme="majorEastAsia" w:hAnsiTheme="majorHAnsi" w:cstheme="majorBidi"/>
      <w:noProof w:val="0"/>
      <w:color w:val="2E74B5" w:themeColor="accent1" w:themeShade="BF"/>
      <w:sz w:val="32"/>
      <w:szCs w:val="32"/>
      <w:lang w:val="et-EE"/>
    </w:rPr>
  </w:style>
  <w:style w:type="paragraph" w:styleId="Redaktsioon">
    <w:name w:val="Revision"/>
    <w:hidden/>
    <w:uiPriority w:val="99"/>
    <w:semiHidden/>
    <w:rsid w:val="004F72AC"/>
    <w:pPr>
      <w:spacing w:after="0" w:line="240" w:lineRule="auto"/>
    </w:pPr>
  </w:style>
  <w:style w:type="character" w:customStyle="1" w:styleId="Pealkiri3Mrk">
    <w:name w:val="Pealkiri 3 Märk"/>
    <w:basedOn w:val="Liguvaikefont"/>
    <w:link w:val="Pealkiri3"/>
    <w:uiPriority w:val="9"/>
    <w:rsid w:val="3AC64E2D"/>
    <w:rPr>
      <w:rFonts w:asciiTheme="majorHAnsi" w:eastAsiaTheme="majorEastAsia" w:hAnsiTheme="majorHAnsi" w:cstheme="majorBidi"/>
      <w:noProof w:val="0"/>
      <w:color w:val="1F4D78"/>
      <w:sz w:val="24"/>
      <w:szCs w:val="24"/>
      <w:lang w:val="et-EE"/>
    </w:rPr>
  </w:style>
  <w:style w:type="paragraph" w:styleId="Pis">
    <w:name w:val="header"/>
    <w:basedOn w:val="Normaallaad"/>
    <w:link w:val="PisMrk"/>
    <w:uiPriority w:val="99"/>
    <w:unhideWhenUsed/>
    <w:rsid w:val="3AC64E2D"/>
    <w:pPr>
      <w:tabs>
        <w:tab w:val="center" w:pos="4536"/>
        <w:tab w:val="right" w:pos="9072"/>
      </w:tabs>
      <w:spacing w:after="0"/>
    </w:pPr>
  </w:style>
  <w:style w:type="character" w:customStyle="1" w:styleId="PisMrk">
    <w:name w:val="Päis Märk"/>
    <w:basedOn w:val="Liguvaikefont"/>
    <w:link w:val="Pis"/>
    <w:uiPriority w:val="99"/>
    <w:rsid w:val="3AC64E2D"/>
    <w:rPr>
      <w:noProof w:val="0"/>
      <w:lang w:val="et-EE"/>
    </w:rPr>
  </w:style>
  <w:style w:type="paragraph" w:styleId="Jalus">
    <w:name w:val="footer"/>
    <w:basedOn w:val="Normaallaad"/>
    <w:link w:val="JalusMrk"/>
    <w:uiPriority w:val="99"/>
    <w:unhideWhenUsed/>
    <w:rsid w:val="3AC64E2D"/>
    <w:pPr>
      <w:tabs>
        <w:tab w:val="center" w:pos="4536"/>
        <w:tab w:val="right" w:pos="9072"/>
      </w:tabs>
      <w:spacing w:after="0"/>
    </w:pPr>
  </w:style>
  <w:style w:type="character" w:customStyle="1" w:styleId="JalusMrk">
    <w:name w:val="Jalus Märk"/>
    <w:basedOn w:val="Liguvaikefont"/>
    <w:link w:val="Jalus"/>
    <w:uiPriority w:val="99"/>
    <w:rsid w:val="3AC64E2D"/>
    <w:rPr>
      <w:noProof w:val="0"/>
      <w:lang w:val="et-EE"/>
    </w:rPr>
  </w:style>
  <w:style w:type="character" w:styleId="Klastatudhperlink">
    <w:name w:val="FollowedHyperlink"/>
    <w:basedOn w:val="Liguvaikefont"/>
    <w:uiPriority w:val="99"/>
    <w:semiHidden/>
    <w:unhideWhenUsed/>
    <w:rsid w:val="002B3470"/>
    <w:rPr>
      <w:color w:val="954F72" w:themeColor="followedHyperlink"/>
      <w:u w:val="single"/>
    </w:rPr>
  </w:style>
  <w:style w:type="table" w:styleId="Kontuurtabel">
    <w:name w:val="Table Grid"/>
    <w:basedOn w:val="Normaaltabel"/>
    <w:uiPriority w:val="39"/>
    <w:rsid w:val="00980B0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hik">
    <w:name w:val="tyhik"/>
    <w:basedOn w:val="Liguvaikefont"/>
    <w:rsid w:val="002D77DE"/>
  </w:style>
  <w:style w:type="paragraph" w:customStyle="1" w:styleId="1">
    <w:name w:val="1"/>
    <w:uiPriority w:val="99"/>
    <w:rsid w:val="00A874DC"/>
    <w:pPr>
      <w:autoSpaceDE w:val="0"/>
      <w:autoSpaceDN w:val="0"/>
      <w:spacing w:after="0" w:line="240" w:lineRule="auto"/>
    </w:pPr>
    <w:rPr>
      <w:rFonts w:ascii="Times New Roman" w:eastAsiaTheme="minorEastAsia" w:hAnsi="Times New Roman" w:cs="Times New Roman"/>
      <w:sz w:val="24"/>
      <w:szCs w:val="24"/>
      <w:lang w:val="en-GB" w:eastAsia="et-EE"/>
    </w:rPr>
  </w:style>
  <w:style w:type="paragraph" w:styleId="Lpumrkusetekst">
    <w:name w:val="endnote text"/>
    <w:basedOn w:val="Normaallaad"/>
    <w:link w:val="LpumrkusetekstMrk"/>
    <w:uiPriority w:val="99"/>
    <w:rsid w:val="3AC64E2D"/>
    <w:pPr>
      <w:widowControl w:val="0"/>
      <w:spacing w:after="0"/>
    </w:pPr>
    <w:rPr>
      <w:rFonts w:ascii="Times New Roman" w:eastAsiaTheme="minorEastAsia" w:hAnsi="Times New Roman" w:cs="Times New Roman"/>
      <w:sz w:val="24"/>
      <w:szCs w:val="24"/>
      <w:lang w:val="en-GB" w:eastAsia="et-EE"/>
    </w:rPr>
  </w:style>
  <w:style w:type="character" w:customStyle="1" w:styleId="LpumrkusetekstMrk">
    <w:name w:val="Lõpumärkuse tekst Märk"/>
    <w:basedOn w:val="Liguvaikefont"/>
    <w:link w:val="Lpumrkusetekst"/>
    <w:uiPriority w:val="99"/>
    <w:rsid w:val="3AC64E2D"/>
    <w:rPr>
      <w:rFonts w:ascii="Times New Roman" w:eastAsiaTheme="minorEastAsia" w:hAnsi="Times New Roman" w:cs="Times New Roman"/>
      <w:noProof w:val="0"/>
      <w:sz w:val="24"/>
      <w:szCs w:val="24"/>
      <w:lang w:val="en-GB" w:eastAsia="et-EE"/>
    </w:rPr>
  </w:style>
  <w:style w:type="paragraph" w:styleId="Vahedeta">
    <w:name w:val="No Spacing"/>
    <w:uiPriority w:val="99"/>
    <w:qFormat/>
    <w:rsid w:val="00A874DC"/>
    <w:pPr>
      <w:spacing w:after="0" w:line="240" w:lineRule="auto"/>
    </w:pPr>
    <w:rPr>
      <w:rFonts w:ascii="Calibri" w:eastAsia="Times New Roman" w:hAnsi="Calibri" w:cs="Times New Roman"/>
      <w:lang w:eastAsia="et-EE"/>
    </w:rPr>
  </w:style>
  <w:style w:type="paragraph" w:styleId="Normaallaadveeb">
    <w:name w:val="Normal (Web)"/>
    <w:basedOn w:val="Normaallaad"/>
    <w:uiPriority w:val="99"/>
    <w:unhideWhenUsed/>
    <w:rsid w:val="3AC64E2D"/>
    <w:pPr>
      <w:spacing w:beforeAutospacing="1" w:afterAutospacing="1"/>
    </w:pPr>
    <w:rPr>
      <w:rFonts w:ascii="Times New Roman" w:eastAsia="Times New Roman" w:hAnsi="Times New Roman" w:cs="Times New Roman"/>
      <w:sz w:val="24"/>
      <w:szCs w:val="24"/>
      <w:lang w:eastAsia="et-EE"/>
    </w:rPr>
  </w:style>
  <w:style w:type="character" w:styleId="Lpumrkuseviide">
    <w:name w:val="endnote reference"/>
    <w:basedOn w:val="Liguvaikefont"/>
    <w:uiPriority w:val="99"/>
    <w:semiHidden/>
    <w:unhideWhenUsed/>
    <w:rsid w:val="00A874DC"/>
    <w:rPr>
      <w:vertAlign w:val="superscript"/>
    </w:rPr>
  </w:style>
  <w:style w:type="character" w:styleId="Tugev">
    <w:name w:val="Strong"/>
    <w:basedOn w:val="Liguvaikefont"/>
    <w:uiPriority w:val="22"/>
    <w:qFormat/>
    <w:rsid w:val="00A874DC"/>
    <w:rPr>
      <w:b/>
      <w:bCs/>
    </w:rPr>
  </w:style>
  <w:style w:type="paragraph" w:customStyle="1" w:styleId="Default">
    <w:name w:val="Default"/>
    <w:rsid w:val="007F1C3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m">
    <w:name w:val="mm"/>
    <w:basedOn w:val="Liguvaikefont"/>
    <w:rsid w:val="00FD4E66"/>
  </w:style>
  <w:style w:type="paragraph" w:styleId="Loendilik">
    <w:name w:val="List Paragraph"/>
    <w:basedOn w:val="Normaallaad"/>
    <w:uiPriority w:val="34"/>
    <w:qFormat/>
    <w:rsid w:val="3AC64E2D"/>
    <w:pPr>
      <w:ind w:left="720"/>
      <w:contextualSpacing/>
    </w:pPr>
  </w:style>
  <w:style w:type="paragraph" w:styleId="Kehatekst">
    <w:name w:val="Body Text"/>
    <w:basedOn w:val="Normaallaad"/>
    <w:link w:val="KehatekstMrk"/>
    <w:uiPriority w:val="1"/>
    <w:semiHidden/>
    <w:unhideWhenUsed/>
    <w:qFormat/>
    <w:rsid w:val="3AC64E2D"/>
    <w:pPr>
      <w:widowControl w:val="0"/>
      <w:spacing w:after="0"/>
    </w:pPr>
    <w:rPr>
      <w:rFonts w:ascii="Times New Roman" w:eastAsia="Times New Roman" w:hAnsi="Times New Roman" w:cs="Times New Roman"/>
      <w:sz w:val="24"/>
      <w:szCs w:val="24"/>
      <w:lang w:eastAsia="et-EE"/>
    </w:rPr>
  </w:style>
  <w:style w:type="character" w:customStyle="1" w:styleId="KehatekstMrk">
    <w:name w:val="Kehatekst Märk"/>
    <w:basedOn w:val="Liguvaikefont"/>
    <w:link w:val="Kehatekst"/>
    <w:uiPriority w:val="1"/>
    <w:semiHidden/>
    <w:rsid w:val="3AC64E2D"/>
    <w:rPr>
      <w:rFonts w:ascii="Times New Roman" w:eastAsia="Times New Roman" w:hAnsi="Times New Roman" w:cs="Times New Roman"/>
      <w:noProof w:val="0"/>
      <w:sz w:val="24"/>
      <w:szCs w:val="24"/>
      <w:lang w:val="et-EE" w:eastAsia="et-EE"/>
    </w:rPr>
  </w:style>
  <w:style w:type="character" w:styleId="Lahendamatamainimine">
    <w:name w:val="Unresolved Mention"/>
    <w:basedOn w:val="Liguvaikefont"/>
    <w:uiPriority w:val="99"/>
    <w:semiHidden/>
    <w:unhideWhenUsed/>
    <w:rsid w:val="00B87E8F"/>
    <w:rPr>
      <w:color w:val="605E5C"/>
      <w:shd w:val="clear" w:color="auto" w:fill="E1DFDD"/>
    </w:rPr>
  </w:style>
  <w:style w:type="paragraph" w:customStyle="1" w:styleId="paragraph">
    <w:name w:val="paragraph"/>
    <w:basedOn w:val="Normaallaad"/>
    <w:rsid w:val="3AC64E2D"/>
    <w:pPr>
      <w:spacing w:beforeAutospacing="1" w:afterAutospacing="1"/>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D553C0"/>
  </w:style>
  <w:style w:type="character" w:customStyle="1" w:styleId="eop">
    <w:name w:val="eop"/>
    <w:basedOn w:val="Liguvaikefont"/>
    <w:rsid w:val="00D553C0"/>
  </w:style>
  <w:style w:type="character" w:customStyle="1" w:styleId="scxw206593273">
    <w:name w:val="scxw206593273"/>
    <w:basedOn w:val="Liguvaikefont"/>
    <w:rsid w:val="00D553C0"/>
  </w:style>
  <w:style w:type="character" w:customStyle="1" w:styleId="Pealkiri2Mrk">
    <w:name w:val="Pealkiri 2 Märk"/>
    <w:basedOn w:val="Liguvaikefont"/>
    <w:link w:val="Pealkiri2"/>
    <w:uiPriority w:val="9"/>
    <w:semiHidden/>
    <w:rsid w:val="3AC64E2D"/>
    <w:rPr>
      <w:rFonts w:asciiTheme="majorHAnsi" w:eastAsiaTheme="majorEastAsia" w:hAnsiTheme="majorHAnsi" w:cstheme="majorBidi"/>
      <w:noProof w:val="0"/>
      <w:color w:val="2E74B5" w:themeColor="accent1" w:themeShade="BF"/>
      <w:sz w:val="26"/>
      <w:szCs w:val="26"/>
      <w:lang w:val="et-EE"/>
    </w:rPr>
  </w:style>
  <w:style w:type="character" w:styleId="Mainimine">
    <w:name w:val="Mention"/>
    <w:basedOn w:val="Liguvaikefont"/>
    <w:uiPriority w:val="99"/>
    <w:unhideWhenUsed/>
    <w:rPr>
      <w:color w:val="2B579A"/>
      <w:shd w:val="clear" w:color="auto" w:fill="E6E6E6"/>
    </w:rPr>
  </w:style>
  <w:style w:type="paragraph" w:styleId="Pealkiri">
    <w:name w:val="Title"/>
    <w:basedOn w:val="Normaallaad"/>
    <w:next w:val="Normaallaad"/>
    <w:link w:val="PealkiriMrk"/>
    <w:uiPriority w:val="10"/>
    <w:qFormat/>
    <w:rsid w:val="3AC64E2D"/>
    <w:pPr>
      <w:spacing w:after="0"/>
      <w:contextualSpacing/>
    </w:pPr>
    <w:rPr>
      <w:rFonts w:asciiTheme="majorHAnsi" w:eastAsiaTheme="majorEastAsia" w:hAnsiTheme="majorHAnsi" w:cstheme="majorBidi"/>
      <w:sz w:val="56"/>
      <w:szCs w:val="56"/>
    </w:rPr>
  </w:style>
  <w:style w:type="paragraph" w:styleId="Alapealkiri">
    <w:name w:val="Subtitle"/>
    <w:basedOn w:val="Normaallaad"/>
    <w:next w:val="Normaallaad"/>
    <w:link w:val="AlapealkiriMrk"/>
    <w:uiPriority w:val="11"/>
    <w:qFormat/>
    <w:rsid w:val="3AC64E2D"/>
    <w:rPr>
      <w:rFonts w:eastAsiaTheme="minorEastAsia"/>
      <w:color w:val="5A5A5A"/>
    </w:rPr>
  </w:style>
  <w:style w:type="paragraph" w:styleId="Tsitaat">
    <w:name w:val="Quote"/>
    <w:basedOn w:val="Normaallaad"/>
    <w:next w:val="Normaallaad"/>
    <w:link w:val="TsitaatMrk"/>
    <w:uiPriority w:val="29"/>
    <w:qFormat/>
    <w:rsid w:val="3AC64E2D"/>
    <w:pPr>
      <w:spacing w:before="200"/>
      <w:ind w:left="864" w:right="864"/>
      <w:jc w:val="center"/>
    </w:pPr>
    <w:rPr>
      <w:i/>
      <w:iCs/>
      <w:color w:val="404040" w:themeColor="text1" w:themeTint="BF"/>
    </w:rPr>
  </w:style>
  <w:style w:type="paragraph" w:styleId="Selgeltmrgatavtsitaat">
    <w:name w:val="Intense Quote"/>
    <w:basedOn w:val="Normaallaad"/>
    <w:next w:val="Normaallaad"/>
    <w:link w:val="SelgeltmrgatavtsitaatMrk"/>
    <w:uiPriority w:val="30"/>
    <w:qFormat/>
    <w:rsid w:val="3AC64E2D"/>
    <w:pPr>
      <w:spacing w:before="360" w:after="360"/>
      <w:ind w:left="864" w:right="864"/>
      <w:jc w:val="center"/>
    </w:pPr>
    <w:rPr>
      <w:i/>
      <w:iCs/>
      <w:color w:val="5B9BD5" w:themeColor="accent1"/>
    </w:rPr>
  </w:style>
  <w:style w:type="character" w:customStyle="1" w:styleId="Pealkiri4Mrk">
    <w:name w:val="Pealkiri 4 Märk"/>
    <w:basedOn w:val="Liguvaikefont"/>
    <w:link w:val="Pealkiri4"/>
    <w:uiPriority w:val="9"/>
    <w:rsid w:val="3AC64E2D"/>
    <w:rPr>
      <w:rFonts w:asciiTheme="majorHAnsi" w:eastAsiaTheme="majorEastAsia" w:hAnsiTheme="majorHAnsi" w:cstheme="majorBidi"/>
      <w:i/>
      <w:iCs/>
      <w:noProof w:val="0"/>
      <w:color w:val="2E74B5" w:themeColor="accent1" w:themeShade="BF"/>
      <w:lang w:val="et-EE"/>
    </w:rPr>
  </w:style>
  <w:style w:type="character" w:customStyle="1" w:styleId="Pealkiri5Mrk">
    <w:name w:val="Pealkiri 5 Märk"/>
    <w:basedOn w:val="Liguvaikefont"/>
    <w:link w:val="Pealkiri5"/>
    <w:uiPriority w:val="9"/>
    <w:rsid w:val="3AC64E2D"/>
    <w:rPr>
      <w:rFonts w:asciiTheme="majorHAnsi" w:eastAsiaTheme="majorEastAsia" w:hAnsiTheme="majorHAnsi" w:cstheme="majorBidi"/>
      <w:noProof w:val="0"/>
      <w:color w:val="2E74B5" w:themeColor="accent1" w:themeShade="BF"/>
      <w:lang w:val="et-EE"/>
    </w:rPr>
  </w:style>
  <w:style w:type="character" w:customStyle="1" w:styleId="Pealkiri6Mrk">
    <w:name w:val="Pealkiri 6 Märk"/>
    <w:basedOn w:val="Liguvaikefont"/>
    <w:link w:val="Pealkiri6"/>
    <w:uiPriority w:val="9"/>
    <w:rsid w:val="3AC64E2D"/>
    <w:rPr>
      <w:rFonts w:asciiTheme="majorHAnsi" w:eastAsiaTheme="majorEastAsia" w:hAnsiTheme="majorHAnsi" w:cstheme="majorBidi"/>
      <w:noProof w:val="0"/>
      <w:color w:val="1F4D78"/>
      <w:lang w:val="et-EE"/>
    </w:rPr>
  </w:style>
  <w:style w:type="character" w:customStyle="1" w:styleId="Pealkiri7Mrk">
    <w:name w:val="Pealkiri 7 Märk"/>
    <w:basedOn w:val="Liguvaikefont"/>
    <w:link w:val="Pealkiri7"/>
    <w:uiPriority w:val="9"/>
    <w:rsid w:val="3AC64E2D"/>
    <w:rPr>
      <w:rFonts w:asciiTheme="majorHAnsi" w:eastAsiaTheme="majorEastAsia" w:hAnsiTheme="majorHAnsi" w:cstheme="majorBidi"/>
      <w:i/>
      <w:iCs/>
      <w:noProof w:val="0"/>
      <w:color w:val="1F4D78"/>
      <w:lang w:val="et-EE"/>
    </w:rPr>
  </w:style>
  <w:style w:type="character" w:customStyle="1" w:styleId="Pealkiri8Mrk">
    <w:name w:val="Pealkiri 8 Märk"/>
    <w:basedOn w:val="Liguvaikefont"/>
    <w:link w:val="Pealkiri8"/>
    <w:uiPriority w:val="9"/>
    <w:rsid w:val="3AC64E2D"/>
    <w:rPr>
      <w:rFonts w:asciiTheme="majorHAnsi" w:eastAsiaTheme="majorEastAsia" w:hAnsiTheme="majorHAnsi" w:cstheme="majorBidi"/>
      <w:noProof w:val="0"/>
      <w:color w:val="272727"/>
      <w:sz w:val="21"/>
      <w:szCs w:val="21"/>
      <w:lang w:val="et-EE"/>
    </w:rPr>
  </w:style>
  <w:style w:type="character" w:customStyle="1" w:styleId="PealkiriMrk">
    <w:name w:val="Pealkiri Märk"/>
    <w:basedOn w:val="Liguvaikefont"/>
    <w:link w:val="Pealkiri"/>
    <w:uiPriority w:val="10"/>
    <w:rsid w:val="3AC64E2D"/>
    <w:rPr>
      <w:rFonts w:asciiTheme="majorHAnsi" w:eastAsiaTheme="majorEastAsia" w:hAnsiTheme="majorHAnsi" w:cstheme="majorBidi"/>
      <w:noProof w:val="0"/>
      <w:sz w:val="56"/>
      <w:szCs w:val="56"/>
      <w:lang w:val="et-EE"/>
    </w:rPr>
  </w:style>
  <w:style w:type="character" w:customStyle="1" w:styleId="AlapealkiriMrk">
    <w:name w:val="Alapealkiri Märk"/>
    <w:basedOn w:val="Liguvaikefont"/>
    <w:link w:val="Alapealkiri"/>
    <w:uiPriority w:val="11"/>
    <w:rsid w:val="3AC64E2D"/>
    <w:rPr>
      <w:rFonts w:asciiTheme="minorHAnsi" w:eastAsiaTheme="minorEastAsia" w:hAnsiTheme="minorHAnsi" w:cstheme="minorBidi"/>
      <w:noProof w:val="0"/>
      <w:color w:val="5A5A5A"/>
      <w:lang w:val="et-EE"/>
    </w:rPr>
  </w:style>
  <w:style w:type="character" w:customStyle="1" w:styleId="TsitaatMrk">
    <w:name w:val="Tsitaat Märk"/>
    <w:basedOn w:val="Liguvaikefont"/>
    <w:link w:val="Tsitaat"/>
    <w:uiPriority w:val="29"/>
    <w:rsid w:val="3AC64E2D"/>
    <w:rPr>
      <w:i/>
      <w:iCs/>
      <w:noProof w:val="0"/>
      <w:color w:val="404040" w:themeColor="text1" w:themeTint="BF"/>
      <w:lang w:val="et-EE"/>
    </w:rPr>
  </w:style>
  <w:style w:type="character" w:customStyle="1" w:styleId="SelgeltmrgatavtsitaatMrk">
    <w:name w:val="Selgelt märgatav tsitaat Märk"/>
    <w:basedOn w:val="Liguvaikefont"/>
    <w:link w:val="Selgeltmrgatavtsitaat"/>
    <w:uiPriority w:val="30"/>
    <w:rsid w:val="3AC64E2D"/>
    <w:rPr>
      <w:i/>
      <w:iCs/>
      <w:noProof w:val="0"/>
      <w:color w:val="5B9BD5" w:themeColor="accent1"/>
      <w:lang w:val="et-EE"/>
    </w:rPr>
  </w:style>
  <w:style w:type="paragraph" w:styleId="SK1">
    <w:name w:val="toc 1"/>
    <w:basedOn w:val="Normaallaad"/>
    <w:next w:val="Normaallaad"/>
    <w:uiPriority w:val="39"/>
    <w:unhideWhenUsed/>
    <w:rsid w:val="3AC64E2D"/>
    <w:pPr>
      <w:spacing w:after="100"/>
    </w:pPr>
  </w:style>
  <w:style w:type="paragraph" w:styleId="SK2">
    <w:name w:val="toc 2"/>
    <w:basedOn w:val="Normaallaad"/>
    <w:next w:val="Normaallaad"/>
    <w:uiPriority w:val="39"/>
    <w:unhideWhenUsed/>
    <w:rsid w:val="3AC64E2D"/>
    <w:pPr>
      <w:spacing w:after="100"/>
      <w:ind w:left="220"/>
    </w:pPr>
  </w:style>
  <w:style w:type="paragraph" w:styleId="SK3">
    <w:name w:val="toc 3"/>
    <w:basedOn w:val="Normaallaad"/>
    <w:next w:val="Normaallaad"/>
    <w:uiPriority w:val="39"/>
    <w:unhideWhenUsed/>
    <w:rsid w:val="3AC64E2D"/>
    <w:pPr>
      <w:spacing w:after="100"/>
      <w:ind w:left="440"/>
    </w:pPr>
  </w:style>
  <w:style w:type="paragraph" w:styleId="SK4">
    <w:name w:val="toc 4"/>
    <w:basedOn w:val="Normaallaad"/>
    <w:next w:val="Normaallaad"/>
    <w:uiPriority w:val="39"/>
    <w:unhideWhenUsed/>
    <w:rsid w:val="3AC64E2D"/>
    <w:pPr>
      <w:spacing w:after="100"/>
      <w:ind w:left="660"/>
    </w:pPr>
  </w:style>
  <w:style w:type="paragraph" w:styleId="SK5">
    <w:name w:val="toc 5"/>
    <w:basedOn w:val="Normaallaad"/>
    <w:next w:val="Normaallaad"/>
    <w:uiPriority w:val="39"/>
    <w:unhideWhenUsed/>
    <w:rsid w:val="3AC64E2D"/>
    <w:pPr>
      <w:spacing w:after="100"/>
      <w:ind w:left="880"/>
    </w:pPr>
  </w:style>
  <w:style w:type="paragraph" w:styleId="SK6">
    <w:name w:val="toc 6"/>
    <w:basedOn w:val="Normaallaad"/>
    <w:next w:val="Normaallaad"/>
    <w:uiPriority w:val="39"/>
    <w:unhideWhenUsed/>
    <w:rsid w:val="3AC64E2D"/>
    <w:pPr>
      <w:spacing w:after="100"/>
      <w:ind w:left="1100"/>
    </w:pPr>
  </w:style>
  <w:style w:type="paragraph" w:styleId="SK7">
    <w:name w:val="toc 7"/>
    <w:basedOn w:val="Normaallaad"/>
    <w:next w:val="Normaallaad"/>
    <w:uiPriority w:val="39"/>
    <w:unhideWhenUsed/>
    <w:rsid w:val="3AC64E2D"/>
    <w:pPr>
      <w:spacing w:after="100"/>
      <w:ind w:left="1320"/>
    </w:pPr>
  </w:style>
  <w:style w:type="paragraph" w:styleId="SK8">
    <w:name w:val="toc 8"/>
    <w:basedOn w:val="Normaallaad"/>
    <w:next w:val="Normaallaad"/>
    <w:uiPriority w:val="39"/>
    <w:unhideWhenUsed/>
    <w:rsid w:val="3AC64E2D"/>
    <w:pPr>
      <w:spacing w:after="100"/>
      <w:ind w:left="1540"/>
    </w:pPr>
  </w:style>
  <w:style w:type="paragraph" w:styleId="SK9">
    <w:name w:val="toc 9"/>
    <w:basedOn w:val="Normaallaad"/>
    <w:next w:val="Normaallaad"/>
    <w:uiPriority w:val="39"/>
    <w:unhideWhenUsed/>
    <w:rsid w:val="3AC64E2D"/>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8787">
      <w:bodyDiv w:val="1"/>
      <w:marLeft w:val="0"/>
      <w:marRight w:val="0"/>
      <w:marTop w:val="0"/>
      <w:marBottom w:val="0"/>
      <w:divBdr>
        <w:top w:val="none" w:sz="0" w:space="0" w:color="auto"/>
        <w:left w:val="none" w:sz="0" w:space="0" w:color="auto"/>
        <w:bottom w:val="none" w:sz="0" w:space="0" w:color="auto"/>
        <w:right w:val="none" w:sz="0" w:space="0" w:color="auto"/>
      </w:divBdr>
    </w:div>
    <w:div w:id="67387370">
      <w:bodyDiv w:val="1"/>
      <w:marLeft w:val="0"/>
      <w:marRight w:val="0"/>
      <w:marTop w:val="0"/>
      <w:marBottom w:val="0"/>
      <w:divBdr>
        <w:top w:val="none" w:sz="0" w:space="0" w:color="auto"/>
        <w:left w:val="none" w:sz="0" w:space="0" w:color="auto"/>
        <w:bottom w:val="none" w:sz="0" w:space="0" w:color="auto"/>
        <w:right w:val="none" w:sz="0" w:space="0" w:color="auto"/>
      </w:divBdr>
    </w:div>
    <w:div w:id="130488432">
      <w:bodyDiv w:val="1"/>
      <w:marLeft w:val="0"/>
      <w:marRight w:val="0"/>
      <w:marTop w:val="0"/>
      <w:marBottom w:val="0"/>
      <w:divBdr>
        <w:top w:val="none" w:sz="0" w:space="0" w:color="auto"/>
        <w:left w:val="none" w:sz="0" w:space="0" w:color="auto"/>
        <w:bottom w:val="none" w:sz="0" w:space="0" w:color="auto"/>
        <w:right w:val="none" w:sz="0" w:space="0" w:color="auto"/>
      </w:divBdr>
    </w:div>
    <w:div w:id="197932790">
      <w:bodyDiv w:val="1"/>
      <w:marLeft w:val="0"/>
      <w:marRight w:val="0"/>
      <w:marTop w:val="0"/>
      <w:marBottom w:val="0"/>
      <w:divBdr>
        <w:top w:val="none" w:sz="0" w:space="0" w:color="auto"/>
        <w:left w:val="none" w:sz="0" w:space="0" w:color="auto"/>
        <w:bottom w:val="none" w:sz="0" w:space="0" w:color="auto"/>
        <w:right w:val="none" w:sz="0" w:space="0" w:color="auto"/>
      </w:divBdr>
    </w:div>
    <w:div w:id="232665254">
      <w:bodyDiv w:val="1"/>
      <w:marLeft w:val="0"/>
      <w:marRight w:val="0"/>
      <w:marTop w:val="0"/>
      <w:marBottom w:val="0"/>
      <w:divBdr>
        <w:top w:val="none" w:sz="0" w:space="0" w:color="auto"/>
        <w:left w:val="none" w:sz="0" w:space="0" w:color="auto"/>
        <w:bottom w:val="none" w:sz="0" w:space="0" w:color="auto"/>
        <w:right w:val="none" w:sz="0" w:space="0" w:color="auto"/>
      </w:divBdr>
    </w:div>
    <w:div w:id="269090949">
      <w:bodyDiv w:val="1"/>
      <w:marLeft w:val="0"/>
      <w:marRight w:val="0"/>
      <w:marTop w:val="0"/>
      <w:marBottom w:val="0"/>
      <w:divBdr>
        <w:top w:val="none" w:sz="0" w:space="0" w:color="auto"/>
        <w:left w:val="none" w:sz="0" w:space="0" w:color="auto"/>
        <w:bottom w:val="none" w:sz="0" w:space="0" w:color="auto"/>
        <w:right w:val="none" w:sz="0" w:space="0" w:color="auto"/>
      </w:divBdr>
    </w:div>
    <w:div w:id="272254468">
      <w:bodyDiv w:val="1"/>
      <w:marLeft w:val="0"/>
      <w:marRight w:val="0"/>
      <w:marTop w:val="0"/>
      <w:marBottom w:val="0"/>
      <w:divBdr>
        <w:top w:val="none" w:sz="0" w:space="0" w:color="auto"/>
        <w:left w:val="none" w:sz="0" w:space="0" w:color="auto"/>
        <w:bottom w:val="none" w:sz="0" w:space="0" w:color="auto"/>
        <w:right w:val="none" w:sz="0" w:space="0" w:color="auto"/>
      </w:divBdr>
    </w:div>
    <w:div w:id="287128468">
      <w:bodyDiv w:val="1"/>
      <w:marLeft w:val="0"/>
      <w:marRight w:val="0"/>
      <w:marTop w:val="0"/>
      <w:marBottom w:val="0"/>
      <w:divBdr>
        <w:top w:val="none" w:sz="0" w:space="0" w:color="auto"/>
        <w:left w:val="none" w:sz="0" w:space="0" w:color="auto"/>
        <w:bottom w:val="none" w:sz="0" w:space="0" w:color="auto"/>
        <w:right w:val="none" w:sz="0" w:space="0" w:color="auto"/>
      </w:divBdr>
    </w:div>
    <w:div w:id="404962496">
      <w:bodyDiv w:val="1"/>
      <w:marLeft w:val="0"/>
      <w:marRight w:val="0"/>
      <w:marTop w:val="0"/>
      <w:marBottom w:val="0"/>
      <w:divBdr>
        <w:top w:val="none" w:sz="0" w:space="0" w:color="auto"/>
        <w:left w:val="none" w:sz="0" w:space="0" w:color="auto"/>
        <w:bottom w:val="none" w:sz="0" w:space="0" w:color="auto"/>
        <w:right w:val="none" w:sz="0" w:space="0" w:color="auto"/>
      </w:divBdr>
      <w:divsChild>
        <w:div w:id="1960531107">
          <w:marLeft w:val="0"/>
          <w:marRight w:val="0"/>
          <w:marTop w:val="0"/>
          <w:marBottom w:val="0"/>
          <w:divBdr>
            <w:top w:val="none" w:sz="0" w:space="0" w:color="auto"/>
            <w:left w:val="none" w:sz="0" w:space="0" w:color="auto"/>
            <w:bottom w:val="none" w:sz="0" w:space="0" w:color="auto"/>
            <w:right w:val="none" w:sz="0" w:space="0" w:color="auto"/>
          </w:divBdr>
          <w:divsChild>
            <w:div w:id="15867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10">
      <w:bodyDiv w:val="1"/>
      <w:marLeft w:val="0"/>
      <w:marRight w:val="0"/>
      <w:marTop w:val="0"/>
      <w:marBottom w:val="0"/>
      <w:divBdr>
        <w:top w:val="none" w:sz="0" w:space="0" w:color="auto"/>
        <w:left w:val="none" w:sz="0" w:space="0" w:color="auto"/>
        <w:bottom w:val="none" w:sz="0" w:space="0" w:color="auto"/>
        <w:right w:val="none" w:sz="0" w:space="0" w:color="auto"/>
      </w:divBdr>
    </w:div>
    <w:div w:id="463667462">
      <w:bodyDiv w:val="1"/>
      <w:marLeft w:val="0"/>
      <w:marRight w:val="0"/>
      <w:marTop w:val="0"/>
      <w:marBottom w:val="0"/>
      <w:divBdr>
        <w:top w:val="none" w:sz="0" w:space="0" w:color="auto"/>
        <w:left w:val="none" w:sz="0" w:space="0" w:color="auto"/>
        <w:bottom w:val="none" w:sz="0" w:space="0" w:color="auto"/>
        <w:right w:val="none" w:sz="0" w:space="0" w:color="auto"/>
      </w:divBdr>
    </w:div>
    <w:div w:id="581837851">
      <w:bodyDiv w:val="1"/>
      <w:marLeft w:val="0"/>
      <w:marRight w:val="0"/>
      <w:marTop w:val="0"/>
      <w:marBottom w:val="0"/>
      <w:divBdr>
        <w:top w:val="none" w:sz="0" w:space="0" w:color="auto"/>
        <w:left w:val="none" w:sz="0" w:space="0" w:color="auto"/>
        <w:bottom w:val="none" w:sz="0" w:space="0" w:color="auto"/>
        <w:right w:val="none" w:sz="0" w:space="0" w:color="auto"/>
      </w:divBdr>
      <w:divsChild>
        <w:div w:id="409040110">
          <w:marLeft w:val="0"/>
          <w:marRight w:val="0"/>
          <w:marTop w:val="0"/>
          <w:marBottom w:val="0"/>
          <w:divBdr>
            <w:top w:val="none" w:sz="0" w:space="0" w:color="auto"/>
            <w:left w:val="none" w:sz="0" w:space="0" w:color="auto"/>
            <w:bottom w:val="none" w:sz="0" w:space="0" w:color="auto"/>
            <w:right w:val="none" w:sz="0" w:space="0" w:color="auto"/>
          </w:divBdr>
        </w:div>
        <w:div w:id="521165104">
          <w:marLeft w:val="0"/>
          <w:marRight w:val="0"/>
          <w:marTop w:val="0"/>
          <w:marBottom w:val="0"/>
          <w:divBdr>
            <w:top w:val="none" w:sz="0" w:space="0" w:color="auto"/>
            <w:left w:val="none" w:sz="0" w:space="0" w:color="auto"/>
            <w:bottom w:val="none" w:sz="0" w:space="0" w:color="auto"/>
            <w:right w:val="none" w:sz="0" w:space="0" w:color="auto"/>
          </w:divBdr>
        </w:div>
        <w:div w:id="1901745886">
          <w:marLeft w:val="0"/>
          <w:marRight w:val="0"/>
          <w:marTop w:val="0"/>
          <w:marBottom w:val="0"/>
          <w:divBdr>
            <w:top w:val="none" w:sz="0" w:space="0" w:color="auto"/>
            <w:left w:val="none" w:sz="0" w:space="0" w:color="auto"/>
            <w:bottom w:val="none" w:sz="0" w:space="0" w:color="auto"/>
            <w:right w:val="none" w:sz="0" w:space="0" w:color="auto"/>
          </w:divBdr>
        </w:div>
      </w:divsChild>
    </w:div>
    <w:div w:id="681977555">
      <w:bodyDiv w:val="1"/>
      <w:marLeft w:val="0"/>
      <w:marRight w:val="0"/>
      <w:marTop w:val="0"/>
      <w:marBottom w:val="0"/>
      <w:divBdr>
        <w:top w:val="none" w:sz="0" w:space="0" w:color="auto"/>
        <w:left w:val="none" w:sz="0" w:space="0" w:color="auto"/>
        <w:bottom w:val="none" w:sz="0" w:space="0" w:color="auto"/>
        <w:right w:val="none" w:sz="0" w:space="0" w:color="auto"/>
      </w:divBdr>
    </w:div>
    <w:div w:id="702025777">
      <w:bodyDiv w:val="1"/>
      <w:marLeft w:val="0"/>
      <w:marRight w:val="0"/>
      <w:marTop w:val="0"/>
      <w:marBottom w:val="0"/>
      <w:divBdr>
        <w:top w:val="none" w:sz="0" w:space="0" w:color="auto"/>
        <w:left w:val="none" w:sz="0" w:space="0" w:color="auto"/>
        <w:bottom w:val="none" w:sz="0" w:space="0" w:color="auto"/>
        <w:right w:val="none" w:sz="0" w:space="0" w:color="auto"/>
      </w:divBdr>
    </w:div>
    <w:div w:id="719323941">
      <w:bodyDiv w:val="1"/>
      <w:marLeft w:val="0"/>
      <w:marRight w:val="0"/>
      <w:marTop w:val="0"/>
      <w:marBottom w:val="0"/>
      <w:divBdr>
        <w:top w:val="none" w:sz="0" w:space="0" w:color="auto"/>
        <w:left w:val="none" w:sz="0" w:space="0" w:color="auto"/>
        <w:bottom w:val="none" w:sz="0" w:space="0" w:color="auto"/>
        <w:right w:val="none" w:sz="0" w:space="0" w:color="auto"/>
      </w:divBdr>
    </w:div>
    <w:div w:id="784734464">
      <w:bodyDiv w:val="1"/>
      <w:marLeft w:val="0"/>
      <w:marRight w:val="0"/>
      <w:marTop w:val="0"/>
      <w:marBottom w:val="0"/>
      <w:divBdr>
        <w:top w:val="none" w:sz="0" w:space="0" w:color="auto"/>
        <w:left w:val="none" w:sz="0" w:space="0" w:color="auto"/>
        <w:bottom w:val="none" w:sz="0" w:space="0" w:color="auto"/>
        <w:right w:val="none" w:sz="0" w:space="0" w:color="auto"/>
      </w:divBdr>
      <w:divsChild>
        <w:div w:id="36705076">
          <w:marLeft w:val="0"/>
          <w:marRight w:val="0"/>
          <w:marTop w:val="0"/>
          <w:marBottom w:val="0"/>
          <w:divBdr>
            <w:top w:val="none" w:sz="0" w:space="0" w:color="auto"/>
            <w:left w:val="none" w:sz="0" w:space="0" w:color="auto"/>
            <w:bottom w:val="none" w:sz="0" w:space="0" w:color="auto"/>
            <w:right w:val="none" w:sz="0" w:space="0" w:color="auto"/>
          </w:divBdr>
          <w:divsChild>
            <w:div w:id="17699922">
              <w:marLeft w:val="0"/>
              <w:marRight w:val="0"/>
              <w:marTop w:val="0"/>
              <w:marBottom w:val="0"/>
              <w:divBdr>
                <w:top w:val="none" w:sz="0" w:space="0" w:color="auto"/>
                <w:left w:val="none" w:sz="0" w:space="0" w:color="auto"/>
                <w:bottom w:val="none" w:sz="0" w:space="0" w:color="auto"/>
                <w:right w:val="none" w:sz="0" w:space="0" w:color="auto"/>
              </w:divBdr>
            </w:div>
            <w:div w:id="19430166">
              <w:marLeft w:val="0"/>
              <w:marRight w:val="0"/>
              <w:marTop w:val="0"/>
              <w:marBottom w:val="0"/>
              <w:divBdr>
                <w:top w:val="none" w:sz="0" w:space="0" w:color="auto"/>
                <w:left w:val="none" w:sz="0" w:space="0" w:color="auto"/>
                <w:bottom w:val="none" w:sz="0" w:space="0" w:color="auto"/>
                <w:right w:val="none" w:sz="0" w:space="0" w:color="auto"/>
              </w:divBdr>
            </w:div>
            <w:div w:id="68236337">
              <w:marLeft w:val="0"/>
              <w:marRight w:val="0"/>
              <w:marTop w:val="0"/>
              <w:marBottom w:val="0"/>
              <w:divBdr>
                <w:top w:val="none" w:sz="0" w:space="0" w:color="auto"/>
                <w:left w:val="none" w:sz="0" w:space="0" w:color="auto"/>
                <w:bottom w:val="none" w:sz="0" w:space="0" w:color="auto"/>
                <w:right w:val="none" w:sz="0" w:space="0" w:color="auto"/>
              </w:divBdr>
            </w:div>
            <w:div w:id="183134000">
              <w:marLeft w:val="0"/>
              <w:marRight w:val="0"/>
              <w:marTop w:val="0"/>
              <w:marBottom w:val="0"/>
              <w:divBdr>
                <w:top w:val="none" w:sz="0" w:space="0" w:color="auto"/>
                <w:left w:val="none" w:sz="0" w:space="0" w:color="auto"/>
                <w:bottom w:val="none" w:sz="0" w:space="0" w:color="auto"/>
                <w:right w:val="none" w:sz="0" w:space="0" w:color="auto"/>
              </w:divBdr>
            </w:div>
            <w:div w:id="292296832">
              <w:marLeft w:val="0"/>
              <w:marRight w:val="0"/>
              <w:marTop w:val="0"/>
              <w:marBottom w:val="0"/>
              <w:divBdr>
                <w:top w:val="none" w:sz="0" w:space="0" w:color="auto"/>
                <w:left w:val="none" w:sz="0" w:space="0" w:color="auto"/>
                <w:bottom w:val="none" w:sz="0" w:space="0" w:color="auto"/>
                <w:right w:val="none" w:sz="0" w:space="0" w:color="auto"/>
              </w:divBdr>
            </w:div>
            <w:div w:id="538669753">
              <w:marLeft w:val="0"/>
              <w:marRight w:val="0"/>
              <w:marTop w:val="0"/>
              <w:marBottom w:val="0"/>
              <w:divBdr>
                <w:top w:val="none" w:sz="0" w:space="0" w:color="auto"/>
                <w:left w:val="none" w:sz="0" w:space="0" w:color="auto"/>
                <w:bottom w:val="none" w:sz="0" w:space="0" w:color="auto"/>
                <w:right w:val="none" w:sz="0" w:space="0" w:color="auto"/>
              </w:divBdr>
            </w:div>
            <w:div w:id="606281133">
              <w:marLeft w:val="0"/>
              <w:marRight w:val="0"/>
              <w:marTop w:val="0"/>
              <w:marBottom w:val="0"/>
              <w:divBdr>
                <w:top w:val="none" w:sz="0" w:space="0" w:color="auto"/>
                <w:left w:val="none" w:sz="0" w:space="0" w:color="auto"/>
                <w:bottom w:val="none" w:sz="0" w:space="0" w:color="auto"/>
                <w:right w:val="none" w:sz="0" w:space="0" w:color="auto"/>
              </w:divBdr>
            </w:div>
            <w:div w:id="682365658">
              <w:marLeft w:val="0"/>
              <w:marRight w:val="0"/>
              <w:marTop w:val="0"/>
              <w:marBottom w:val="0"/>
              <w:divBdr>
                <w:top w:val="none" w:sz="0" w:space="0" w:color="auto"/>
                <w:left w:val="none" w:sz="0" w:space="0" w:color="auto"/>
                <w:bottom w:val="none" w:sz="0" w:space="0" w:color="auto"/>
                <w:right w:val="none" w:sz="0" w:space="0" w:color="auto"/>
              </w:divBdr>
            </w:div>
            <w:div w:id="762653395">
              <w:marLeft w:val="0"/>
              <w:marRight w:val="0"/>
              <w:marTop w:val="0"/>
              <w:marBottom w:val="0"/>
              <w:divBdr>
                <w:top w:val="none" w:sz="0" w:space="0" w:color="auto"/>
                <w:left w:val="none" w:sz="0" w:space="0" w:color="auto"/>
                <w:bottom w:val="none" w:sz="0" w:space="0" w:color="auto"/>
                <w:right w:val="none" w:sz="0" w:space="0" w:color="auto"/>
              </w:divBdr>
            </w:div>
            <w:div w:id="830603531">
              <w:marLeft w:val="0"/>
              <w:marRight w:val="0"/>
              <w:marTop w:val="0"/>
              <w:marBottom w:val="0"/>
              <w:divBdr>
                <w:top w:val="none" w:sz="0" w:space="0" w:color="auto"/>
                <w:left w:val="none" w:sz="0" w:space="0" w:color="auto"/>
                <w:bottom w:val="none" w:sz="0" w:space="0" w:color="auto"/>
                <w:right w:val="none" w:sz="0" w:space="0" w:color="auto"/>
              </w:divBdr>
            </w:div>
            <w:div w:id="984317380">
              <w:marLeft w:val="0"/>
              <w:marRight w:val="0"/>
              <w:marTop w:val="0"/>
              <w:marBottom w:val="0"/>
              <w:divBdr>
                <w:top w:val="none" w:sz="0" w:space="0" w:color="auto"/>
                <w:left w:val="none" w:sz="0" w:space="0" w:color="auto"/>
                <w:bottom w:val="none" w:sz="0" w:space="0" w:color="auto"/>
                <w:right w:val="none" w:sz="0" w:space="0" w:color="auto"/>
              </w:divBdr>
            </w:div>
            <w:div w:id="1041857765">
              <w:marLeft w:val="0"/>
              <w:marRight w:val="0"/>
              <w:marTop w:val="0"/>
              <w:marBottom w:val="0"/>
              <w:divBdr>
                <w:top w:val="none" w:sz="0" w:space="0" w:color="auto"/>
                <w:left w:val="none" w:sz="0" w:space="0" w:color="auto"/>
                <w:bottom w:val="none" w:sz="0" w:space="0" w:color="auto"/>
                <w:right w:val="none" w:sz="0" w:space="0" w:color="auto"/>
              </w:divBdr>
            </w:div>
            <w:div w:id="1212616359">
              <w:marLeft w:val="0"/>
              <w:marRight w:val="0"/>
              <w:marTop w:val="0"/>
              <w:marBottom w:val="0"/>
              <w:divBdr>
                <w:top w:val="none" w:sz="0" w:space="0" w:color="auto"/>
                <w:left w:val="none" w:sz="0" w:space="0" w:color="auto"/>
                <w:bottom w:val="none" w:sz="0" w:space="0" w:color="auto"/>
                <w:right w:val="none" w:sz="0" w:space="0" w:color="auto"/>
              </w:divBdr>
            </w:div>
            <w:div w:id="1214585731">
              <w:marLeft w:val="0"/>
              <w:marRight w:val="0"/>
              <w:marTop w:val="0"/>
              <w:marBottom w:val="0"/>
              <w:divBdr>
                <w:top w:val="none" w:sz="0" w:space="0" w:color="auto"/>
                <w:left w:val="none" w:sz="0" w:space="0" w:color="auto"/>
                <w:bottom w:val="none" w:sz="0" w:space="0" w:color="auto"/>
                <w:right w:val="none" w:sz="0" w:space="0" w:color="auto"/>
              </w:divBdr>
            </w:div>
            <w:div w:id="1227565199">
              <w:marLeft w:val="0"/>
              <w:marRight w:val="0"/>
              <w:marTop w:val="0"/>
              <w:marBottom w:val="0"/>
              <w:divBdr>
                <w:top w:val="none" w:sz="0" w:space="0" w:color="auto"/>
                <w:left w:val="none" w:sz="0" w:space="0" w:color="auto"/>
                <w:bottom w:val="none" w:sz="0" w:space="0" w:color="auto"/>
                <w:right w:val="none" w:sz="0" w:space="0" w:color="auto"/>
              </w:divBdr>
            </w:div>
            <w:div w:id="1281648645">
              <w:marLeft w:val="0"/>
              <w:marRight w:val="0"/>
              <w:marTop w:val="0"/>
              <w:marBottom w:val="0"/>
              <w:divBdr>
                <w:top w:val="none" w:sz="0" w:space="0" w:color="auto"/>
                <w:left w:val="none" w:sz="0" w:space="0" w:color="auto"/>
                <w:bottom w:val="none" w:sz="0" w:space="0" w:color="auto"/>
                <w:right w:val="none" w:sz="0" w:space="0" w:color="auto"/>
              </w:divBdr>
            </w:div>
            <w:div w:id="1340307614">
              <w:marLeft w:val="0"/>
              <w:marRight w:val="0"/>
              <w:marTop w:val="0"/>
              <w:marBottom w:val="0"/>
              <w:divBdr>
                <w:top w:val="none" w:sz="0" w:space="0" w:color="auto"/>
                <w:left w:val="none" w:sz="0" w:space="0" w:color="auto"/>
                <w:bottom w:val="none" w:sz="0" w:space="0" w:color="auto"/>
                <w:right w:val="none" w:sz="0" w:space="0" w:color="auto"/>
              </w:divBdr>
            </w:div>
            <w:div w:id="1364095102">
              <w:marLeft w:val="0"/>
              <w:marRight w:val="0"/>
              <w:marTop w:val="0"/>
              <w:marBottom w:val="0"/>
              <w:divBdr>
                <w:top w:val="none" w:sz="0" w:space="0" w:color="auto"/>
                <w:left w:val="none" w:sz="0" w:space="0" w:color="auto"/>
                <w:bottom w:val="none" w:sz="0" w:space="0" w:color="auto"/>
                <w:right w:val="none" w:sz="0" w:space="0" w:color="auto"/>
              </w:divBdr>
            </w:div>
            <w:div w:id="1521970430">
              <w:marLeft w:val="0"/>
              <w:marRight w:val="0"/>
              <w:marTop w:val="0"/>
              <w:marBottom w:val="0"/>
              <w:divBdr>
                <w:top w:val="none" w:sz="0" w:space="0" w:color="auto"/>
                <w:left w:val="none" w:sz="0" w:space="0" w:color="auto"/>
                <w:bottom w:val="none" w:sz="0" w:space="0" w:color="auto"/>
                <w:right w:val="none" w:sz="0" w:space="0" w:color="auto"/>
              </w:divBdr>
            </w:div>
            <w:div w:id="1551259247">
              <w:marLeft w:val="0"/>
              <w:marRight w:val="0"/>
              <w:marTop w:val="0"/>
              <w:marBottom w:val="0"/>
              <w:divBdr>
                <w:top w:val="none" w:sz="0" w:space="0" w:color="auto"/>
                <w:left w:val="none" w:sz="0" w:space="0" w:color="auto"/>
                <w:bottom w:val="none" w:sz="0" w:space="0" w:color="auto"/>
                <w:right w:val="none" w:sz="0" w:space="0" w:color="auto"/>
              </w:divBdr>
            </w:div>
            <w:div w:id="1606574551">
              <w:marLeft w:val="0"/>
              <w:marRight w:val="0"/>
              <w:marTop w:val="0"/>
              <w:marBottom w:val="0"/>
              <w:divBdr>
                <w:top w:val="none" w:sz="0" w:space="0" w:color="auto"/>
                <w:left w:val="none" w:sz="0" w:space="0" w:color="auto"/>
                <w:bottom w:val="none" w:sz="0" w:space="0" w:color="auto"/>
                <w:right w:val="none" w:sz="0" w:space="0" w:color="auto"/>
              </w:divBdr>
            </w:div>
            <w:div w:id="1754474872">
              <w:marLeft w:val="0"/>
              <w:marRight w:val="0"/>
              <w:marTop w:val="0"/>
              <w:marBottom w:val="0"/>
              <w:divBdr>
                <w:top w:val="none" w:sz="0" w:space="0" w:color="auto"/>
                <w:left w:val="none" w:sz="0" w:space="0" w:color="auto"/>
                <w:bottom w:val="none" w:sz="0" w:space="0" w:color="auto"/>
                <w:right w:val="none" w:sz="0" w:space="0" w:color="auto"/>
              </w:divBdr>
              <w:divsChild>
                <w:div w:id="1847820013">
                  <w:marLeft w:val="-75"/>
                  <w:marRight w:val="0"/>
                  <w:marTop w:val="30"/>
                  <w:marBottom w:val="30"/>
                  <w:divBdr>
                    <w:top w:val="none" w:sz="0" w:space="0" w:color="auto"/>
                    <w:left w:val="none" w:sz="0" w:space="0" w:color="auto"/>
                    <w:bottom w:val="none" w:sz="0" w:space="0" w:color="auto"/>
                    <w:right w:val="none" w:sz="0" w:space="0" w:color="auto"/>
                  </w:divBdr>
                  <w:divsChild>
                    <w:div w:id="931669">
                      <w:marLeft w:val="0"/>
                      <w:marRight w:val="0"/>
                      <w:marTop w:val="0"/>
                      <w:marBottom w:val="0"/>
                      <w:divBdr>
                        <w:top w:val="none" w:sz="0" w:space="0" w:color="auto"/>
                        <w:left w:val="none" w:sz="0" w:space="0" w:color="auto"/>
                        <w:bottom w:val="none" w:sz="0" w:space="0" w:color="auto"/>
                        <w:right w:val="none" w:sz="0" w:space="0" w:color="auto"/>
                      </w:divBdr>
                      <w:divsChild>
                        <w:div w:id="685060123">
                          <w:marLeft w:val="0"/>
                          <w:marRight w:val="0"/>
                          <w:marTop w:val="0"/>
                          <w:marBottom w:val="0"/>
                          <w:divBdr>
                            <w:top w:val="none" w:sz="0" w:space="0" w:color="auto"/>
                            <w:left w:val="none" w:sz="0" w:space="0" w:color="auto"/>
                            <w:bottom w:val="none" w:sz="0" w:space="0" w:color="auto"/>
                            <w:right w:val="none" w:sz="0" w:space="0" w:color="auto"/>
                          </w:divBdr>
                        </w:div>
                      </w:divsChild>
                    </w:div>
                    <w:div w:id="21590805">
                      <w:marLeft w:val="0"/>
                      <w:marRight w:val="0"/>
                      <w:marTop w:val="0"/>
                      <w:marBottom w:val="0"/>
                      <w:divBdr>
                        <w:top w:val="none" w:sz="0" w:space="0" w:color="auto"/>
                        <w:left w:val="none" w:sz="0" w:space="0" w:color="auto"/>
                        <w:bottom w:val="none" w:sz="0" w:space="0" w:color="auto"/>
                        <w:right w:val="none" w:sz="0" w:space="0" w:color="auto"/>
                      </w:divBdr>
                      <w:divsChild>
                        <w:div w:id="1455710418">
                          <w:marLeft w:val="0"/>
                          <w:marRight w:val="0"/>
                          <w:marTop w:val="0"/>
                          <w:marBottom w:val="0"/>
                          <w:divBdr>
                            <w:top w:val="none" w:sz="0" w:space="0" w:color="auto"/>
                            <w:left w:val="none" w:sz="0" w:space="0" w:color="auto"/>
                            <w:bottom w:val="none" w:sz="0" w:space="0" w:color="auto"/>
                            <w:right w:val="none" w:sz="0" w:space="0" w:color="auto"/>
                          </w:divBdr>
                        </w:div>
                      </w:divsChild>
                    </w:div>
                    <w:div w:id="82343011">
                      <w:marLeft w:val="0"/>
                      <w:marRight w:val="0"/>
                      <w:marTop w:val="0"/>
                      <w:marBottom w:val="0"/>
                      <w:divBdr>
                        <w:top w:val="none" w:sz="0" w:space="0" w:color="auto"/>
                        <w:left w:val="none" w:sz="0" w:space="0" w:color="auto"/>
                        <w:bottom w:val="none" w:sz="0" w:space="0" w:color="auto"/>
                        <w:right w:val="none" w:sz="0" w:space="0" w:color="auto"/>
                      </w:divBdr>
                      <w:divsChild>
                        <w:div w:id="1207251965">
                          <w:marLeft w:val="0"/>
                          <w:marRight w:val="0"/>
                          <w:marTop w:val="0"/>
                          <w:marBottom w:val="0"/>
                          <w:divBdr>
                            <w:top w:val="none" w:sz="0" w:space="0" w:color="auto"/>
                            <w:left w:val="none" w:sz="0" w:space="0" w:color="auto"/>
                            <w:bottom w:val="none" w:sz="0" w:space="0" w:color="auto"/>
                            <w:right w:val="none" w:sz="0" w:space="0" w:color="auto"/>
                          </w:divBdr>
                        </w:div>
                      </w:divsChild>
                    </w:div>
                    <w:div w:id="103306992">
                      <w:marLeft w:val="0"/>
                      <w:marRight w:val="0"/>
                      <w:marTop w:val="0"/>
                      <w:marBottom w:val="0"/>
                      <w:divBdr>
                        <w:top w:val="none" w:sz="0" w:space="0" w:color="auto"/>
                        <w:left w:val="none" w:sz="0" w:space="0" w:color="auto"/>
                        <w:bottom w:val="none" w:sz="0" w:space="0" w:color="auto"/>
                        <w:right w:val="none" w:sz="0" w:space="0" w:color="auto"/>
                      </w:divBdr>
                      <w:divsChild>
                        <w:div w:id="1065298126">
                          <w:marLeft w:val="0"/>
                          <w:marRight w:val="0"/>
                          <w:marTop w:val="0"/>
                          <w:marBottom w:val="0"/>
                          <w:divBdr>
                            <w:top w:val="none" w:sz="0" w:space="0" w:color="auto"/>
                            <w:left w:val="none" w:sz="0" w:space="0" w:color="auto"/>
                            <w:bottom w:val="none" w:sz="0" w:space="0" w:color="auto"/>
                            <w:right w:val="none" w:sz="0" w:space="0" w:color="auto"/>
                          </w:divBdr>
                        </w:div>
                      </w:divsChild>
                    </w:div>
                    <w:div w:id="136731690">
                      <w:marLeft w:val="0"/>
                      <w:marRight w:val="0"/>
                      <w:marTop w:val="0"/>
                      <w:marBottom w:val="0"/>
                      <w:divBdr>
                        <w:top w:val="none" w:sz="0" w:space="0" w:color="auto"/>
                        <w:left w:val="none" w:sz="0" w:space="0" w:color="auto"/>
                        <w:bottom w:val="none" w:sz="0" w:space="0" w:color="auto"/>
                        <w:right w:val="none" w:sz="0" w:space="0" w:color="auto"/>
                      </w:divBdr>
                      <w:divsChild>
                        <w:div w:id="1478301748">
                          <w:marLeft w:val="0"/>
                          <w:marRight w:val="0"/>
                          <w:marTop w:val="0"/>
                          <w:marBottom w:val="0"/>
                          <w:divBdr>
                            <w:top w:val="none" w:sz="0" w:space="0" w:color="auto"/>
                            <w:left w:val="none" w:sz="0" w:space="0" w:color="auto"/>
                            <w:bottom w:val="none" w:sz="0" w:space="0" w:color="auto"/>
                            <w:right w:val="none" w:sz="0" w:space="0" w:color="auto"/>
                          </w:divBdr>
                        </w:div>
                      </w:divsChild>
                    </w:div>
                    <w:div w:id="143862231">
                      <w:marLeft w:val="0"/>
                      <w:marRight w:val="0"/>
                      <w:marTop w:val="0"/>
                      <w:marBottom w:val="0"/>
                      <w:divBdr>
                        <w:top w:val="none" w:sz="0" w:space="0" w:color="auto"/>
                        <w:left w:val="none" w:sz="0" w:space="0" w:color="auto"/>
                        <w:bottom w:val="none" w:sz="0" w:space="0" w:color="auto"/>
                        <w:right w:val="none" w:sz="0" w:space="0" w:color="auto"/>
                      </w:divBdr>
                      <w:divsChild>
                        <w:div w:id="1582595518">
                          <w:marLeft w:val="0"/>
                          <w:marRight w:val="0"/>
                          <w:marTop w:val="0"/>
                          <w:marBottom w:val="0"/>
                          <w:divBdr>
                            <w:top w:val="none" w:sz="0" w:space="0" w:color="auto"/>
                            <w:left w:val="none" w:sz="0" w:space="0" w:color="auto"/>
                            <w:bottom w:val="none" w:sz="0" w:space="0" w:color="auto"/>
                            <w:right w:val="none" w:sz="0" w:space="0" w:color="auto"/>
                          </w:divBdr>
                        </w:div>
                      </w:divsChild>
                    </w:div>
                    <w:div w:id="164587772">
                      <w:marLeft w:val="0"/>
                      <w:marRight w:val="0"/>
                      <w:marTop w:val="0"/>
                      <w:marBottom w:val="0"/>
                      <w:divBdr>
                        <w:top w:val="none" w:sz="0" w:space="0" w:color="auto"/>
                        <w:left w:val="none" w:sz="0" w:space="0" w:color="auto"/>
                        <w:bottom w:val="none" w:sz="0" w:space="0" w:color="auto"/>
                        <w:right w:val="none" w:sz="0" w:space="0" w:color="auto"/>
                      </w:divBdr>
                      <w:divsChild>
                        <w:div w:id="990718769">
                          <w:marLeft w:val="0"/>
                          <w:marRight w:val="0"/>
                          <w:marTop w:val="0"/>
                          <w:marBottom w:val="0"/>
                          <w:divBdr>
                            <w:top w:val="none" w:sz="0" w:space="0" w:color="auto"/>
                            <w:left w:val="none" w:sz="0" w:space="0" w:color="auto"/>
                            <w:bottom w:val="none" w:sz="0" w:space="0" w:color="auto"/>
                            <w:right w:val="none" w:sz="0" w:space="0" w:color="auto"/>
                          </w:divBdr>
                        </w:div>
                      </w:divsChild>
                    </w:div>
                    <w:div w:id="245499754">
                      <w:marLeft w:val="0"/>
                      <w:marRight w:val="0"/>
                      <w:marTop w:val="0"/>
                      <w:marBottom w:val="0"/>
                      <w:divBdr>
                        <w:top w:val="none" w:sz="0" w:space="0" w:color="auto"/>
                        <w:left w:val="none" w:sz="0" w:space="0" w:color="auto"/>
                        <w:bottom w:val="none" w:sz="0" w:space="0" w:color="auto"/>
                        <w:right w:val="none" w:sz="0" w:space="0" w:color="auto"/>
                      </w:divBdr>
                      <w:divsChild>
                        <w:div w:id="2064795213">
                          <w:marLeft w:val="0"/>
                          <w:marRight w:val="0"/>
                          <w:marTop w:val="0"/>
                          <w:marBottom w:val="0"/>
                          <w:divBdr>
                            <w:top w:val="none" w:sz="0" w:space="0" w:color="auto"/>
                            <w:left w:val="none" w:sz="0" w:space="0" w:color="auto"/>
                            <w:bottom w:val="none" w:sz="0" w:space="0" w:color="auto"/>
                            <w:right w:val="none" w:sz="0" w:space="0" w:color="auto"/>
                          </w:divBdr>
                        </w:div>
                      </w:divsChild>
                    </w:div>
                    <w:div w:id="264268442">
                      <w:marLeft w:val="0"/>
                      <w:marRight w:val="0"/>
                      <w:marTop w:val="0"/>
                      <w:marBottom w:val="0"/>
                      <w:divBdr>
                        <w:top w:val="none" w:sz="0" w:space="0" w:color="auto"/>
                        <w:left w:val="none" w:sz="0" w:space="0" w:color="auto"/>
                        <w:bottom w:val="none" w:sz="0" w:space="0" w:color="auto"/>
                        <w:right w:val="none" w:sz="0" w:space="0" w:color="auto"/>
                      </w:divBdr>
                      <w:divsChild>
                        <w:div w:id="859007881">
                          <w:marLeft w:val="0"/>
                          <w:marRight w:val="0"/>
                          <w:marTop w:val="0"/>
                          <w:marBottom w:val="0"/>
                          <w:divBdr>
                            <w:top w:val="none" w:sz="0" w:space="0" w:color="auto"/>
                            <w:left w:val="none" w:sz="0" w:space="0" w:color="auto"/>
                            <w:bottom w:val="none" w:sz="0" w:space="0" w:color="auto"/>
                            <w:right w:val="none" w:sz="0" w:space="0" w:color="auto"/>
                          </w:divBdr>
                        </w:div>
                      </w:divsChild>
                    </w:div>
                    <w:div w:id="305284390">
                      <w:marLeft w:val="0"/>
                      <w:marRight w:val="0"/>
                      <w:marTop w:val="0"/>
                      <w:marBottom w:val="0"/>
                      <w:divBdr>
                        <w:top w:val="none" w:sz="0" w:space="0" w:color="auto"/>
                        <w:left w:val="none" w:sz="0" w:space="0" w:color="auto"/>
                        <w:bottom w:val="none" w:sz="0" w:space="0" w:color="auto"/>
                        <w:right w:val="none" w:sz="0" w:space="0" w:color="auto"/>
                      </w:divBdr>
                      <w:divsChild>
                        <w:div w:id="991102630">
                          <w:marLeft w:val="0"/>
                          <w:marRight w:val="0"/>
                          <w:marTop w:val="0"/>
                          <w:marBottom w:val="0"/>
                          <w:divBdr>
                            <w:top w:val="none" w:sz="0" w:space="0" w:color="auto"/>
                            <w:left w:val="none" w:sz="0" w:space="0" w:color="auto"/>
                            <w:bottom w:val="none" w:sz="0" w:space="0" w:color="auto"/>
                            <w:right w:val="none" w:sz="0" w:space="0" w:color="auto"/>
                          </w:divBdr>
                        </w:div>
                      </w:divsChild>
                    </w:div>
                    <w:div w:id="318583913">
                      <w:marLeft w:val="0"/>
                      <w:marRight w:val="0"/>
                      <w:marTop w:val="0"/>
                      <w:marBottom w:val="0"/>
                      <w:divBdr>
                        <w:top w:val="none" w:sz="0" w:space="0" w:color="auto"/>
                        <w:left w:val="none" w:sz="0" w:space="0" w:color="auto"/>
                        <w:bottom w:val="none" w:sz="0" w:space="0" w:color="auto"/>
                        <w:right w:val="none" w:sz="0" w:space="0" w:color="auto"/>
                      </w:divBdr>
                      <w:divsChild>
                        <w:div w:id="1733000188">
                          <w:marLeft w:val="0"/>
                          <w:marRight w:val="0"/>
                          <w:marTop w:val="0"/>
                          <w:marBottom w:val="0"/>
                          <w:divBdr>
                            <w:top w:val="none" w:sz="0" w:space="0" w:color="auto"/>
                            <w:left w:val="none" w:sz="0" w:space="0" w:color="auto"/>
                            <w:bottom w:val="none" w:sz="0" w:space="0" w:color="auto"/>
                            <w:right w:val="none" w:sz="0" w:space="0" w:color="auto"/>
                          </w:divBdr>
                        </w:div>
                      </w:divsChild>
                    </w:div>
                    <w:div w:id="328798105">
                      <w:marLeft w:val="0"/>
                      <w:marRight w:val="0"/>
                      <w:marTop w:val="0"/>
                      <w:marBottom w:val="0"/>
                      <w:divBdr>
                        <w:top w:val="none" w:sz="0" w:space="0" w:color="auto"/>
                        <w:left w:val="none" w:sz="0" w:space="0" w:color="auto"/>
                        <w:bottom w:val="none" w:sz="0" w:space="0" w:color="auto"/>
                        <w:right w:val="none" w:sz="0" w:space="0" w:color="auto"/>
                      </w:divBdr>
                      <w:divsChild>
                        <w:div w:id="2069180570">
                          <w:marLeft w:val="0"/>
                          <w:marRight w:val="0"/>
                          <w:marTop w:val="0"/>
                          <w:marBottom w:val="0"/>
                          <w:divBdr>
                            <w:top w:val="none" w:sz="0" w:space="0" w:color="auto"/>
                            <w:left w:val="none" w:sz="0" w:space="0" w:color="auto"/>
                            <w:bottom w:val="none" w:sz="0" w:space="0" w:color="auto"/>
                            <w:right w:val="none" w:sz="0" w:space="0" w:color="auto"/>
                          </w:divBdr>
                        </w:div>
                      </w:divsChild>
                    </w:div>
                    <w:div w:id="342903547">
                      <w:marLeft w:val="0"/>
                      <w:marRight w:val="0"/>
                      <w:marTop w:val="0"/>
                      <w:marBottom w:val="0"/>
                      <w:divBdr>
                        <w:top w:val="none" w:sz="0" w:space="0" w:color="auto"/>
                        <w:left w:val="none" w:sz="0" w:space="0" w:color="auto"/>
                        <w:bottom w:val="none" w:sz="0" w:space="0" w:color="auto"/>
                        <w:right w:val="none" w:sz="0" w:space="0" w:color="auto"/>
                      </w:divBdr>
                      <w:divsChild>
                        <w:div w:id="1711106369">
                          <w:marLeft w:val="0"/>
                          <w:marRight w:val="0"/>
                          <w:marTop w:val="0"/>
                          <w:marBottom w:val="0"/>
                          <w:divBdr>
                            <w:top w:val="none" w:sz="0" w:space="0" w:color="auto"/>
                            <w:left w:val="none" w:sz="0" w:space="0" w:color="auto"/>
                            <w:bottom w:val="none" w:sz="0" w:space="0" w:color="auto"/>
                            <w:right w:val="none" w:sz="0" w:space="0" w:color="auto"/>
                          </w:divBdr>
                        </w:div>
                      </w:divsChild>
                    </w:div>
                    <w:div w:id="348990850">
                      <w:marLeft w:val="0"/>
                      <w:marRight w:val="0"/>
                      <w:marTop w:val="0"/>
                      <w:marBottom w:val="0"/>
                      <w:divBdr>
                        <w:top w:val="none" w:sz="0" w:space="0" w:color="auto"/>
                        <w:left w:val="none" w:sz="0" w:space="0" w:color="auto"/>
                        <w:bottom w:val="none" w:sz="0" w:space="0" w:color="auto"/>
                        <w:right w:val="none" w:sz="0" w:space="0" w:color="auto"/>
                      </w:divBdr>
                      <w:divsChild>
                        <w:div w:id="107897486">
                          <w:marLeft w:val="0"/>
                          <w:marRight w:val="0"/>
                          <w:marTop w:val="0"/>
                          <w:marBottom w:val="0"/>
                          <w:divBdr>
                            <w:top w:val="none" w:sz="0" w:space="0" w:color="auto"/>
                            <w:left w:val="none" w:sz="0" w:space="0" w:color="auto"/>
                            <w:bottom w:val="none" w:sz="0" w:space="0" w:color="auto"/>
                            <w:right w:val="none" w:sz="0" w:space="0" w:color="auto"/>
                          </w:divBdr>
                        </w:div>
                      </w:divsChild>
                    </w:div>
                    <w:div w:id="435911461">
                      <w:marLeft w:val="0"/>
                      <w:marRight w:val="0"/>
                      <w:marTop w:val="0"/>
                      <w:marBottom w:val="0"/>
                      <w:divBdr>
                        <w:top w:val="none" w:sz="0" w:space="0" w:color="auto"/>
                        <w:left w:val="none" w:sz="0" w:space="0" w:color="auto"/>
                        <w:bottom w:val="none" w:sz="0" w:space="0" w:color="auto"/>
                        <w:right w:val="none" w:sz="0" w:space="0" w:color="auto"/>
                      </w:divBdr>
                      <w:divsChild>
                        <w:div w:id="1922639315">
                          <w:marLeft w:val="0"/>
                          <w:marRight w:val="0"/>
                          <w:marTop w:val="0"/>
                          <w:marBottom w:val="0"/>
                          <w:divBdr>
                            <w:top w:val="none" w:sz="0" w:space="0" w:color="auto"/>
                            <w:left w:val="none" w:sz="0" w:space="0" w:color="auto"/>
                            <w:bottom w:val="none" w:sz="0" w:space="0" w:color="auto"/>
                            <w:right w:val="none" w:sz="0" w:space="0" w:color="auto"/>
                          </w:divBdr>
                        </w:div>
                      </w:divsChild>
                    </w:div>
                    <w:div w:id="459878457">
                      <w:marLeft w:val="0"/>
                      <w:marRight w:val="0"/>
                      <w:marTop w:val="0"/>
                      <w:marBottom w:val="0"/>
                      <w:divBdr>
                        <w:top w:val="none" w:sz="0" w:space="0" w:color="auto"/>
                        <w:left w:val="none" w:sz="0" w:space="0" w:color="auto"/>
                        <w:bottom w:val="none" w:sz="0" w:space="0" w:color="auto"/>
                        <w:right w:val="none" w:sz="0" w:space="0" w:color="auto"/>
                      </w:divBdr>
                      <w:divsChild>
                        <w:div w:id="25640118">
                          <w:marLeft w:val="0"/>
                          <w:marRight w:val="0"/>
                          <w:marTop w:val="0"/>
                          <w:marBottom w:val="0"/>
                          <w:divBdr>
                            <w:top w:val="none" w:sz="0" w:space="0" w:color="auto"/>
                            <w:left w:val="none" w:sz="0" w:space="0" w:color="auto"/>
                            <w:bottom w:val="none" w:sz="0" w:space="0" w:color="auto"/>
                            <w:right w:val="none" w:sz="0" w:space="0" w:color="auto"/>
                          </w:divBdr>
                        </w:div>
                      </w:divsChild>
                    </w:div>
                    <w:div w:id="470633497">
                      <w:marLeft w:val="0"/>
                      <w:marRight w:val="0"/>
                      <w:marTop w:val="0"/>
                      <w:marBottom w:val="0"/>
                      <w:divBdr>
                        <w:top w:val="none" w:sz="0" w:space="0" w:color="auto"/>
                        <w:left w:val="none" w:sz="0" w:space="0" w:color="auto"/>
                        <w:bottom w:val="none" w:sz="0" w:space="0" w:color="auto"/>
                        <w:right w:val="none" w:sz="0" w:space="0" w:color="auto"/>
                      </w:divBdr>
                      <w:divsChild>
                        <w:div w:id="195698621">
                          <w:marLeft w:val="0"/>
                          <w:marRight w:val="0"/>
                          <w:marTop w:val="0"/>
                          <w:marBottom w:val="0"/>
                          <w:divBdr>
                            <w:top w:val="none" w:sz="0" w:space="0" w:color="auto"/>
                            <w:left w:val="none" w:sz="0" w:space="0" w:color="auto"/>
                            <w:bottom w:val="none" w:sz="0" w:space="0" w:color="auto"/>
                            <w:right w:val="none" w:sz="0" w:space="0" w:color="auto"/>
                          </w:divBdr>
                        </w:div>
                      </w:divsChild>
                    </w:div>
                    <w:div w:id="528875715">
                      <w:marLeft w:val="0"/>
                      <w:marRight w:val="0"/>
                      <w:marTop w:val="0"/>
                      <w:marBottom w:val="0"/>
                      <w:divBdr>
                        <w:top w:val="none" w:sz="0" w:space="0" w:color="auto"/>
                        <w:left w:val="none" w:sz="0" w:space="0" w:color="auto"/>
                        <w:bottom w:val="none" w:sz="0" w:space="0" w:color="auto"/>
                        <w:right w:val="none" w:sz="0" w:space="0" w:color="auto"/>
                      </w:divBdr>
                      <w:divsChild>
                        <w:div w:id="447940059">
                          <w:marLeft w:val="0"/>
                          <w:marRight w:val="0"/>
                          <w:marTop w:val="0"/>
                          <w:marBottom w:val="0"/>
                          <w:divBdr>
                            <w:top w:val="none" w:sz="0" w:space="0" w:color="auto"/>
                            <w:left w:val="none" w:sz="0" w:space="0" w:color="auto"/>
                            <w:bottom w:val="none" w:sz="0" w:space="0" w:color="auto"/>
                            <w:right w:val="none" w:sz="0" w:space="0" w:color="auto"/>
                          </w:divBdr>
                        </w:div>
                      </w:divsChild>
                    </w:div>
                    <w:div w:id="568419035">
                      <w:marLeft w:val="0"/>
                      <w:marRight w:val="0"/>
                      <w:marTop w:val="0"/>
                      <w:marBottom w:val="0"/>
                      <w:divBdr>
                        <w:top w:val="none" w:sz="0" w:space="0" w:color="auto"/>
                        <w:left w:val="none" w:sz="0" w:space="0" w:color="auto"/>
                        <w:bottom w:val="none" w:sz="0" w:space="0" w:color="auto"/>
                        <w:right w:val="none" w:sz="0" w:space="0" w:color="auto"/>
                      </w:divBdr>
                      <w:divsChild>
                        <w:div w:id="287901597">
                          <w:marLeft w:val="0"/>
                          <w:marRight w:val="0"/>
                          <w:marTop w:val="0"/>
                          <w:marBottom w:val="0"/>
                          <w:divBdr>
                            <w:top w:val="none" w:sz="0" w:space="0" w:color="auto"/>
                            <w:left w:val="none" w:sz="0" w:space="0" w:color="auto"/>
                            <w:bottom w:val="none" w:sz="0" w:space="0" w:color="auto"/>
                            <w:right w:val="none" w:sz="0" w:space="0" w:color="auto"/>
                          </w:divBdr>
                        </w:div>
                      </w:divsChild>
                    </w:div>
                    <w:div w:id="584536489">
                      <w:marLeft w:val="0"/>
                      <w:marRight w:val="0"/>
                      <w:marTop w:val="0"/>
                      <w:marBottom w:val="0"/>
                      <w:divBdr>
                        <w:top w:val="none" w:sz="0" w:space="0" w:color="auto"/>
                        <w:left w:val="none" w:sz="0" w:space="0" w:color="auto"/>
                        <w:bottom w:val="none" w:sz="0" w:space="0" w:color="auto"/>
                        <w:right w:val="none" w:sz="0" w:space="0" w:color="auto"/>
                      </w:divBdr>
                      <w:divsChild>
                        <w:div w:id="1871145051">
                          <w:marLeft w:val="0"/>
                          <w:marRight w:val="0"/>
                          <w:marTop w:val="0"/>
                          <w:marBottom w:val="0"/>
                          <w:divBdr>
                            <w:top w:val="none" w:sz="0" w:space="0" w:color="auto"/>
                            <w:left w:val="none" w:sz="0" w:space="0" w:color="auto"/>
                            <w:bottom w:val="none" w:sz="0" w:space="0" w:color="auto"/>
                            <w:right w:val="none" w:sz="0" w:space="0" w:color="auto"/>
                          </w:divBdr>
                        </w:div>
                      </w:divsChild>
                    </w:div>
                    <w:div w:id="610279779">
                      <w:marLeft w:val="0"/>
                      <w:marRight w:val="0"/>
                      <w:marTop w:val="0"/>
                      <w:marBottom w:val="0"/>
                      <w:divBdr>
                        <w:top w:val="none" w:sz="0" w:space="0" w:color="auto"/>
                        <w:left w:val="none" w:sz="0" w:space="0" w:color="auto"/>
                        <w:bottom w:val="none" w:sz="0" w:space="0" w:color="auto"/>
                        <w:right w:val="none" w:sz="0" w:space="0" w:color="auto"/>
                      </w:divBdr>
                      <w:divsChild>
                        <w:div w:id="1383938907">
                          <w:marLeft w:val="0"/>
                          <w:marRight w:val="0"/>
                          <w:marTop w:val="0"/>
                          <w:marBottom w:val="0"/>
                          <w:divBdr>
                            <w:top w:val="none" w:sz="0" w:space="0" w:color="auto"/>
                            <w:left w:val="none" w:sz="0" w:space="0" w:color="auto"/>
                            <w:bottom w:val="none" w:sz="0" w:space="0" w:color="auto"/>
                            <w:right w:val="none" w:sz="0" w:space="0" w:color="auto"/>
                          </w:divBdr>
                        </w:div>
                      </w:divsChild>
                    </w:div>
                    <w:div w:id="612828959">
                      <w:marLeft w:val="0"/>
                      <w:marRight w:val="0"/>
                      <w:marTop w:val="0"/>
                      <w:marBottom w:val="0"/>
                      <w:divBdr>
                        <w:top w:val="none" w:sz="0" w:space="0" w:color="auto"/>
                        <w:left w:val="none" w:sz="0" w:space="0" w:color="auto"/>
                        <w:bottom w:val="none" w:sz="0" w:space="0" w:color="auto"/>
                        <w:right w:val="none" w:sz="0" w:space="0" w:color="auto"/>
                      </w:divBdr>
                      <w:divsChild>
                        <w:div w:id="532420974">
                          <w:marLeft w:val="0"/>
                          <w:marRight w:val="0"/>
                          <w:marTop w:val="0"/>
                          <w:marBottom w:val="0"/>
                          <w:divBdr>
                            <w:top w:val="none" w:sz="0" w:space="0" w:color="auto"/>
                            <w:left w:val="none" w:sz="0" w:space="0" w:color="auto"/>
                            <w:bottom w:val="none" w:sz="0" w:space="0" w:color="auto"/>
                            <w:right w:val="none" w:sz="0" w:space="0" w:color="auto"/>
                          </w:divBdr>
                        </w:div>
                      </w:divsChild>
                    </w:div>
                    <w:div w:id="699236208">
                      <w:marLeft w:val="0"/>
                      <w:marRight w:val="0"/>
                      <w:marTop w:val="0"/>
                      <w:marBottom w:val="0"/>
                      <w:divBdr>
                        <w:top w:val="none" w:sz="0" w:space="0" w:color="auto"/>
                        <w:left w:val="none" w:sz="0" w:space="0" w:color="auto"/>
                        <w:bottom w:val="none" w:sz="0" w:space="0" w:color="auto"/>
                        <w:right w:val="none" w:sz="0" w:space="0" w:color="auto"/>
                      </w:divBdr>
                      <w:divsChild>
                        <w:div w:id="1228809900">
                          <w:marLeft w:val="0"/>
                          <w:marRight w:val="0"/>
                          <w:marTop w:val="0"/>
                          <w:marBottom w:val="0"/>
                          <w:divBdr>
                            <w:top w:val="none" w:sz="0" w:space="0" w:color="auto"/>
                            <w:left w:val="none" w:sz="0" w:space="0" w:color="auto"/>
                            <w:bottom w:val="none" w:sz="0" w:space="0" w:color="auto"/>
                            <w:right w:val="none" w:sz="0" w:space="0" w:color="auto"/>
                          </w:divBdr>
                        </w:div>
                      </w:divsChild>
                    </w:div>
                    <w:div w:id="712463136">
                      <w:marLeft w:val="0"/>
                      <w:marRight w:val="0"/>
                      <w:marTop w:val="0"/>
                      <w:marBottom w:val="0"/>
                      <w:divBdr>
                        <w:top w:val="none" w:sz="0" w:space="0" w:color="auto"/>
                        <w:left w:val="none" w:sz="0" w:space="0" w:color="auto"/>
                        <w:bottom w:val="none" w:sz="0" w:space="0" w:color="auto"/>
                        <w:right w:val="none" w:sz="0" w:space="0" w:color="auto"/>
                      </w:divBdr>
                      <w:divsChild>
                        <w:div w:id="1514224038">
                          <w:marLeft w:val="0"/>
                          <w:marRight w:val="0"/>
                          <w:marTop w:val="0"/>
                          <w:marBottom w:val="0"/>
                          <w:divBdr>
                            <w:top w:val="none" w:sz="0" w:space="0" w:color="auto"/>
                            <w:left w:val="none" w:sz="0" w:space="0" w:color="auto"/>
                            <w:bottom w:val="none" w:sz="0" w:space="0" w:color="auto"/>
                            <w:right w:val="none" w:sz="0" w:space="0" w:color="auto"/>
                          </w:divBdr>
                        </w:div>
                      </w:divsChild>
                    </w:div>
                    <w:div w:id="727919414">
                      <w:marLeft w:val="0"/>
                      <w:marRight w:val="0"/>
                      <w:marTop w:val="0"/>
                      <w:marBottom w:val="0"/>
                      <w:divBdr>
                        <w:top w:val="none" w:sz="0" w:space="0" w:color="auto"/>
                        <w:left w:val="none" w:sz="0" w:space="0" w:color="auto"/>
                        <w:bottom w:val="none" w:sz="0" w:space="0" w:color="auto"/>
                        <w:right w:val="none" w:sz="0" w:space="0" w:color="auto"/>
                      </w:divBdr>
                      <w:divsChild>
                        <w:div w:id="1870989350">
                          <w:marLeft w:val="0"/>
                          <w:marRight w:val="0"/>
                          <w:marTop w:val="0"/>
                          <w:marBottom w:val="0"/>
                          <w:divBdr>
                            <w:top w:val="none" w:sz="0" w:space="0" w:color="auto"/>
                            <w:left w:val="none" w:sz="0" w:space="0" w:color="auto"/>
                            <w:bottom w:val="none" w:sz="0" w:space="0" w:color="auto"/>
                            <w:right w:val="none" w:sz="0" w:space="0" w:color="auto"/>
                          </w:divBdr>
                        </w:div>
                      </w:divsChild>
                    </w:div>
                    <w:div w:id="731201292">
                      <w:marLeft w:val="0"/>
                      <w:marRight w:val="0"/>
                      <w:marTop w:val="0"/>
                      <w:marBottom w:val="0"/>
                      <w:divBdr>
                        <w:top w:val="none" w:sz="0" w:space="0" w:color="auto"/>
                        <w:left w:val="none" w:sz="0" w:space="0" w:color="auto"/>
                        <w:bottom w:val="none" w:sz="0" w:space="0" w:color="auto"/>
                        <w:right w:val="none" w:sz="0" w:space="0" w:color="auto"/>
                      </w:divBdr>
                      <w:divsChild>
                        <w:div w:id="614290566">
                          <w:marLeft w:val="0"/>
                          <w:marRight w:val="0"/>
                          <w:marTop w:val="0"/>
                          <w:marBottom w:val="0"/>
                          <w:divBdr>
                            <w:top w:val="none" w:sz="0" w:space="0" w:color="auto"/>
                            <w:left w:val="none" w:sz="0" w:space="0" w:color="auto"/>
                            <w:bottom w:val="none" w:sz="0" w:space="0" w:color="auto"/>
                            <w:right w:val="none" w:sz="0" w:space="0" w:color="auto"/>
                          </w:divBdr>
                        </w:div>
                      </w:divsChild>
                    </w:div>
                    <w:div w:id="775710379">
                      <w:marLeft w:val="0"/>
                      <w:marRight w:val="0"/>
                      <w:marTop w:val="0"/>
                      <w:marBottom w:val="0"/>
                      <w:divBdr>
                        <w:top w:val="none" w:sz="0" w:space="0" w:color="auto"/>
                        <w:left w:val="none" w:sz="0" w:space="0" w:color="auto"/>
                        <w:bottom w:val="none" w:sz="0" w:space="0" w:color="auto"/>
                        <w:right w:val="none" w:sz="0" w:space="0" w:color="auto"/>
                      </w:divBdr>
                      <w:divsChild>
                        <w:div w:id="1184128371">
                          <w:marLeft w:val="0"/>
                          <w:marRight w:val="0"/>
                          <w:marTop w:val="0"/>
                          <w:marBottom w:val="0"/>
                          <w:divBdr>
                            <w:top w:val="none" w:sz="0" w:space="0" w:color="auto"/>
                            <w:left w:val="none" w:sz="0" w:space="0" w:color="auto"/>
                            <w:bottom w:val="none" w:sz="0" w:space="0" w:color="auto"/>
                            <w:right w:val="none" w:sz="0" w:space="0" w:color="auto"/>
                          </w:divBdr>
                        </w:div>
                      </w:divsChild>
                    </w:div>
                    <w:div w:id="830951399">
                      <w:marLeft w:val="0"/>
                      <w:marRight w:val="0"/>
                      <w:marTop w:val="0"/>
                      <w:marBottom w:val="0"/>
                      <w:divBdr>
                        <w:top w:val="none" w:sz="0" w:space="0" w:color="auto"/>
                        <w:left w:val="none" w:sz="0" w:space="0" w:color="auto"/>
                        <w:bottom w:val="none" w:sz="0" w:space="0" w:color="auto"/>
                        <w:right w:val="none" w:sz="0" w:space="0" w:color="auto"/>
                      </w:divBdr>
                      <w:divsChild>
                        <w:div w:id="1767774231">
                          <w:marLeft w:val="0"/>
                          <w:marRight w:val="0"/>
                          <w:marTop w:val="0"/>
                          <w:marBottom w:val="0"/>
                          <w:divBdr>
                            <w:top w:val="none" w:sz="0" w:space="0" w:color="auto"/>
                            <w:left w:val="none" w:sz="0" w:space="0" w:color="auto"/>
                            <w:bottom w:val="none" w:sz="0" w:space="0" w:color="auto"/>
                            <w:right w:val="none" w:sz="0" w:space="0" w:color="auto"/>
                          </w:divBdr>
                        </w:div>
                      </w:divsChild>
                    </w:div>
                    <w:div w:id="873617579">
                      <w:marLeft w:val="0"/>
                      <w:marRight w:val="0"/>
                      <w:marTop w:val="0"/>
                      <w:marBottom w:val="0"/>
                      <w:divBdr>
                        <w:top w:val="none" w:sz="0" w:space="0" w:color="auto"/>
                        <w:left w:val="none" w:sz="0" w:space="0" w:color="auto"/>
                        <w:bottom w:val="none" w:sz="0" w:space="0" w:color="auto"/>
                        <w:right w:val="none" w:sz="0" w:space="0" w:color="auto"/>
                      </w:divBdr>
                      <w:divsChild>
                        <w:div w:id="307562531">
                          <w:marLeft w:val="0"/>
                          <w:marRight w:val="0"/>
                          <w:marTop w:val="0"/>
                          <w:marBottom w:val="0"/>
                          <w:divBdr>
                            <w:top w:val="none" w:sz="0" w:space="0" w:color="auto"/>
                            <w:left w:val="none" w:sz="0" w:space="0" w:color="auto"/>
                            <w:bottom w:val="none" w:sz="0" w:space="0" w:color="auto"/>
                            <w:right w:val="none" w:sz="0" w:space="0" w:color="auto"/>
                          </w:divBdr>
                        </w:div>
                      </w:divsChild>
                    </w:div>
                    <w:div w:id="894241444">
                      <w:marLeft w:val="0"/>
                      <w:marRight w:val="0"/>
                      <w:marTop w:val="0"/>
                      <w:marBottom w:val="0"/>
                      <w:divBdr>
                        <w:top w:val="none" w:sz="0" w:space="0" w:color="auto"/>
                        <w:left w:val="none" w:sz="0" w:space="0" w:color="auto"/>
                        <w:bottom w:val="none" w:sz="0" w:space="0" w:color="auto"/>
                        <w:right w:val="none" w:sz="0" w:space="0" w:color="auto"/>
                      </w:divBdr>
                      <w:divsChild>
                        <w:div w:id="589120792">
                          <w:marLeft w:val="0"/>
                          <w:marRight w:val="0"/>
                          <w:marTop w:val="0"/>
                          <w:marBottom w:val="0"/>
                          <w:divBdr>
                            <w:top w:val="none" w:sz="0" w:space="0" w:color="auto"/>
                            <w:left w:val="none" w:sz="0" w:space="0" w:color="auto"/>
                            <w:bottom w:val="none" w:sz="0" w:space="0" w:color="auto"/>
                            <w:right w:val="none" w:sz="0" w:space="0" w:color="auto"/>
                          </w:divBdr>
                        </w:div>
                      </w:divsChild>
                    </w:div>
                    <w:div w:id="1032343924">
                      <w:marLeft w:val="0"/>
                      <w:marRight w:val="0"/>
                      <w:marTop w:val="0"/>
                      <w:marBottom w:val="0"/>
                      <w:divBdr>
                        <w:top w:val="none" w:sz="0" w:space="0" w:color="auto"/>
                        <w:left w:val="none" w:sz="0" w:space="0" w:color="auto"/>
                        <w:bottom w:val="none" w:sz="0" w:space="0" w:color="auto"/>
                        <w:right w:val="none" w:sz="0" w:space="0" w:color="auto"/>
                      </w:divBdr>
                      <w:divsChild>
                        <w:div w:id="981689182">
                          <w:marLeft w:val="0"/>
                          <w:marRight w:val="0"/>
                          <w:marTop w:val="0"/>
                          <w:marBottom w:val="0"/>
                          <w:divBdr>
                            <w:top w:val="none" w:sz="0" w:space="0" w:color="auto"/>
                            <w:left w:val="none" w:sz="0" w:space="0" w:color="auto"/>
                            <w:bottom w:val="none" w:sz="0" w:space="0" w:color="auto"/>
                            <w:right w:val="none" w:sz="0" w:space="0" w:color="auto"/>
                          </w:divBdr>
                        </w:div>
                      </w:divsChild>
                    </w:div>
                    <w:div w:id="1064717729">
                      <w:marLeft w:val="0"/>
                      <w:marRight w:val="0"/>
                      <w:marTop w:val="0"/>
                      <w:marBottom w:val="0"/>
                      <w:divBdr>
                        <w:top w:val="none" w:sz="0" w:space="0" w:color="auto"/>
                        <w:left w:val="none" w:sz="0" w:space="0" w:color="auto"/>
                        <w:bottom w:val="none" w:sz="0" w:space="0" w:color="auto"/>
                        <w:right w:val="none" w:sz="0" w:space="0" w:color="auto"/>
                      </w:divBdr>
                      <w:divsChild>
                        <w:div w:id="966661360">
                          <w:marLeft w:val="0"/>
                          <w:marRight w:val="0"/>
                          <w:marTop w:val="0"/>
                          <w:marBottom w:val="0"/>
                          <w:divBdr>
                            <w:top w:val="none" w:sz="0" w:space="0" w:color="auto"/>
                            <w:left w:val="none" w:sz="0" w:space="0" w:color="auto"/>
                            <w:bottom w:val="none" w:sz="0" w:space="0" w:color="auto"/>
                            <w:right w:val="none" w:sz="0" w:space="0" w:color="auto"/>
                          </w:divBdr>
                        </w:div>
                      </w:divsChild>
                    </w:div>
                    <w:div w:id="1090395175">
                      <w:marLeft w:val="0"/>
                      <w:marRight w:val="0"/>
                      <w:marTop w:val="0"/>
                      <w:marBottom w:val="0"/>
                      <w:divBdr>
                        <w:top w:val="none" w:sz="0" w:space="0" w:color="auto"/>
                        <w:left w:val="none" w:sz="0" w:space="0" w:color="auto"/>
                        <w:bottom w:val="none" w:sz="0" w:space="0" w:color="auto"/>
                        <w:right w:val="none" w:sz="0" w:space="0" w:color="auto"/>
                      </w:divBdr>
                      <w:divsChild>
                        <w:div w:id="423769270">
                          <w:marLeft w:val="0"/>
                          <w:marRight w:val="0"/>
                          <w:marTop w:val="0"/>
                          <w:marBottom w:val="0"/>
                          <w:divBdr>
                            <w:top w:val="none" w:sz="0" w:space="0" w:color="auto"/>
                            <w:left w:val="none" w:sz="0" w:space="0" w:color="auto"/>
                            <w:bottom w:val="none" w:sz="0" w:space="0" w:color="auto"/>
                            <w:right w:val="none" w:sz="0" w:space="0" w:color="auto"/>
                          </w:divBdr>
                        </w:div>
                      </w:divsChild>
                    </w:div>
                    <w:div w:id="1109737313">
                      <w:marLeft w:val="0"/>
                      <w:marRight w:val="0"/>
                      <w:marTop w:val="0"/>
                      <w:marBottom w:val="0"/>
                      <w:divBdr>
                        <w:top w:val="none" w:sz="0" w:space="0" w:color="auto"/>
                        <w:left w:val="none" w:sz="0" w:space="0" w:color="auto"/>
                        <w:bottom w:val="none" w:sz="0" w:space="0" w:color="auto"/>
                        <w:right w:val="none" w:sz="0" w:space="0" w:color="auto"/>
                      </w:divBdr>
                      <w:divsChild>
                        <w:div w:id="1713308080">
                          <w:marLeft w:val="0"/>
                          <w:marRight w:val="0"/>
                          <w:marTop w:val="0"/>
                          <w:marBottom w:val="0"/>
                          <w:divBdr>
                            <w:top w:val="none" w:sz="0" w:space="0" w:color="auto"/>
                            <w:left w:val="none" w:sz="0" w:space="0" w:color="auto"/>
                            <w:bottom w:val="none" w:sz="0" w:space="0" w:color="auto"/>
                            <w:right w:val="none" w:sz="0" w:space="0" w:color="auto"/>
                          </w:divBdr>
                        </w:div>
                      </w:divsChild>
                    </w:div>
                    <w:div w:id="1111821617">
                      <w:marLeft w:val="0"/>
                      <w:marRight w:val="0"/>
                      <w:marTop w:val="0"/>
                      <w:marBottom w:val="0"/>
                      <w:divBdr>
                        <w:top w:val="none" w:sz="0" w:space="0" w:color="auto"/>
                        <w:left w:val="none" w:sz="0" w:space="0" w:color="auto"/>
                        <w:bottom w:val="none" w:sz="0" w:space="0" w:color="auto"/>
                        <w:right w:val="none" w:sz="0" w:space="0" w:color="auto"/>
                      </w:divBdr>
                      <w:divsChild>
                        <w:div w:id="15085863">
                          <w:marLeft w:val="0"/>
                          <w:marRight w:val="0"/>
                          <w:marTop w:val="0"/>
                          <w:marBottom w:val="0"/>
                          <w:divBdr>
                            <w:top w:val="none" w:sz="0" w:space="0" w:color="auto"/>
                            <w:left w:val="none" w:sz="0" w:space="0" w:color="auto"/>
                            <w:bottom w:val="none" w:sz="0" w:space="0" w:color="auto"/>
                            <w:right w:val="none" w:sz="0" w:space="0" w:color="auto"/>
                          </w:divBdr>
                        </w:div>
                      </w:divsChild>
                    </w:div>
                    <w:div w:id="1171993741">
                      <w:marLeft w:val="0"/>
                      <w:marRight w:val="0"/>
                      <w:marTop w:val="0"/>
                      <w:marBottom w:val="0"/>
                      <w:divBdr>
                        <w:top w:val="none" w:sz="0" w:space="0" w:color="auto"/>
                        <w:left w:val="none" w:sz="0" w:space="0" w:color="auto"/>
                        <w:bottom w:val="none" w:sz="0" w:space="0" w:color="auto"/>
                        <w:right w:val="none" w:sz="0" w:space="0" w:color="auto"/>
                      </w:divBdr>
                      <w:divsChild>
                        <w:div w:id="947734054">
                          <w:marLeft w:val="0"/>
                          <w:marRight w:val="0"/>
                          <w:marTop w:val="0"/>
                          <w:marBottom w:val="0"/>
                          <w:divBdr>
                            <w:top w:val="none" w:sz="0" w:space="0" w:color="auto"/>
                            <w:left w:val="none" w:sz="0" w:space="0" w:color="auto"/>
                            <w:bottom w:val="none" w:sz="0" w:space="0" w:color="auto"/>
                            <w:right w:val="none" w:sz="0" w:space="0" w:color="auto"/>
                          </w:divBdr>
                        </w:div>
                      </w:divsChild>
                    </w:div>
                    <w:div w:id="1187644324">
                      <w:marLeft w:val="0"/>
                      <w:marRight w:val="0"/>
                      <w:marTop w:val="0"/>
                      <w:marBottom w:val="0"/>
                      <w:divBdr>
                        <w:top w:val="none" w:sz="0" w:space="0" w:color="auto"/>
                        <w:left w:val="none" w:sz="0" w:space="0" w:color="auto"/>
                        <w:bottom w:val="none" w:sz="0" w:space="0" w:color="auto"/>
                        <w:right w:val="none" w:sz="0" w:space="0" w:color="auto"/>
                      </w:divBdr>
                      <w:divsChild>
                        <w:div w:id="1178347605">
                          <w:marLeft w:val="0"/>
                          <w:marRight w:val="0"/>
                          <w:marTop w:val="0"/>
                          <w:marBottom w:val="0"/>
                          <w:divBdr>
                            <w:top w:val="none" w:sz="0" w:space="0" w:color="auto"/>
                            <w:left w:val="none" w:sz="0" w:space="0" w:color="auto"/>
                            <w:bottom w:val="none" w:sz="0" w:space="0" w:color="auto"/>
                            <w:right w:val="none" w:sz="0" w:space="0" w:color="auto"/>
                          </w:divBdr>
                        </w:div>
                      </w:divsChild>
                    </w:div>
                    <w:div w:id="1194727553">
                      <w:marLeft w:val="0"/>
                      <w:marRight w:val="0"/>
                      <w:marTop w:val="0"/>
                      <w:marBottom w:val="0"/>
                      <w:divBdr>
                        <w:top w:val="none" w:sz="0" w:space="0" w:color="auto"/>
                        <w:left w:val="none" w:sz="0" w:space="0" w:color="auto"/>
                        <w:bottom w:val="none" w:sz="0" w:space="0" w:color="auto"/>
                        <w:right w:val="none" w:sz="0" w:space="0" w:color="auto"/>
                      </w:divBdr>
                      <w:divsChild>
                        <w:div w:id="100954829">
                          <w:marLeft w:val="0"/>
                          <w:marRight w:val="0"/>
                          <w:marTop w:val="0"/>
                          <w:marBottom w:val="0"/>
                          <w:divBdr>
                            <w:top w:val="none" w:sz="0" w:space="0" w:color="auto"/>
                            <w:left w:val="none" w:sz="0" w:space="0" w:color="auto"/>
                            <w:bottom w:val="none" w:sz="0" w:space="0" w:color="auto"/>
                            <w:right w:val="none" w:sz="0" w:space="0" w:color="auto"/>
                          </w:divBdr>
                        </w:div>
                      </w:divsChild>
                    </w:div>
                    <w:div w:id="1298410380">
                      <w:marLeft w:val="0"/>
                      <w:marRight w:val="0"/>
                      <w:marTop w:val="0"/>
                      <w:marBottom w:val="0"/>
                      <w:divBdr>
                        <w:top w:val="none" w:sz="0" w:space="0" w:color="auto"/>
                        <w:left w:val="none" w:sz="0" w:space="0" w:color="auto"/>
                        <w:bottom w:val="none" w:sz="0" w:space="0" w:color="auto"/>
                        <w:right w:val="none" w:sz="0" w:space="0" w:color="auto"/>
                      </w:divBdr>
                      <w:divsChild>
                        <w:div w:id="1798841262">
                          <w:marLeft w:val="0"/>
                          <w:marRight w:val="0"/>
                          <w:marTop w:val="0"/>
                          <w:marBottom w:val="0"/>
                          <w:divBdr>
                            <w:top w:val="none" w:sz="0" w:space="0" w:color="auto"/>
                            <w:left w:val="none" w:sz="0" w:space="0" w:color="auto"/>
                            <w:bottom w:val="none" w:sz="0" w:space="0" w:color="auto"/>
                            <w:right w:val="none" w:sz="0" w:space="0" w:color="auto"/>
                          </w:divBdr>
                        </w:div>
                      </w:divsChild>
                    </w:div>
                    <w:div w:id="1325548142">
                      <w:marLeft w:val="0"/>
                      <w:marRight w:val="0"/>
                      <w:marTop w:val="0"/>
                      <w:marBottom w:val="0"/>
                      <w:divBdr>
                        <w:top w:val="none" w:sz="0" w:space="0" w:color="auto"/>
                        <w:left w:val="none" w:sz="0" w:space="0" w:color="auto"/>
                        <w:bottom w:val="none" w:sz="0" w:space="0" w:color="auto"/>
                        <w:right w:val="none" w:sz="0" w:space="0" w:color="auto"/>
                      </w:divBdr>
                      <w:divsChild>
                        <w:div w:id="1513688647">
                          <w:marLeft w:val="0"/>
                          <w:marRight w:val="0"/>
                          <w:marTop w:val="0"/>
                          <w:marBottom w:val="0"/>
                          <w:divBdr>
                            <w:top w:val="none" w:sz="0" w:space="0" w:color="auto"/>
                            <w:left w:val="none" w:sz="0" w:space="0" w:color="auto"/>
                            <w:bottom w:val="none" w:sz="0" w:space="0" w:color="auto"/>
                            <w:right w:val="none" w:sz="0" w:space="0" w:color="auto"/>
                          </w:divBdr>
                        </w:div>
                      </w:divsChild>
                    </w:div>
                    <w:div w:id="1370687841">
                      <w:marLeft w:val="0"/>
                      <w:marRight w:val="0"/>
                      <w:marTop w:val="0"/>
                      <w:marBottom w:val="0"/>
                      <w:divBdr>
                        <w:top w:val="none" w:sz="0" w:space="0" w:color="auto"/>
                        <w:left w:val="none" w:sz="0" w:space="0" w:color="auto"/>
                        <w:bottom w:val="none" w:sz="0" w:space="0" w:color="auto"/>
                        <w:right w:val="none" w:sz="0" w:space="0" w:color="auto"/>
                      </w:divBdr>
                      <w:divsChild>
                        <w:div w:id="205290143">
                          <w:marLeft w:val="0"/>
                          <w:marRight w:val="0"/>
                          <w:marTop w:val="0"/>
                          <w:marBottom w:val="0"/>
                          <w:divBdr>
                            <w:top w:val="none" w:sz="0" w:space="0" w:color="auto"/>
                            <w:left w:val="none" w:sz="0" w:space="0" w:color="auto"/>
                            <w:bottom w:val="none" w:sz="0" w:space="0" w:color="auto"/>
                            <w:right w:val="none" w:sz="0" w:space="0" w:color="auto"/>
                          </w:divBdr>
                        </w:div>
                      </w:divsChild>
                    </w:div>
                    <w:div w:id="1432899225">
                      <w:marLeft w:val="0"/>
                      <w:marRight w:val="0"/>
                      <w:marTop w:val="0"/>
                      <w:marBottom w:val="0"/>
                      <w:divBdr>
                        <w:top w:val="none" w:sz="0" w:space="0" w:color="auto"/>
                        <w:left w:val="none" w:sz="0" w:space="0" w:color="auto"/>
                        <w:bottom w:val="none" w:sz="0" w:space="0" w:color="auto"/>
                        <w:right w:val="none" w:sz="0" w:space="0" w:color="auto"/>
                      </w:divBdr>
                      <w:divsChild>
                        <w:div w:id="585190811">
                          <w:marLeft w:val="0"/>
                          <w:marRight w:val="0"/>
                          <w:marTop w:val="0"/>
                          <w:marBottom w:val="0"/>
                          <w:divBdr>
                            <w:top w:val="none" w:sz="0" w:space="0" w:color="auto"/>
                            <w:left w:val="none" w:sz="0" w:space="0" w:color="auto"/>
                            <w:bottom w:val="none" w:sz="0" w:space="0" w:color="auto"/>
                            <w:right w:val="none" w:sz="0" w:space="0" w:color="auto"/>
                          </w:divBdr>
                        </w:div>
                      </w:divsChild>
                    </w:div>
                    <w:div w:id="1539512041">
                      <w:marLeft w:val="0"/>
                      <w:marRight w:val="0"/>
                      <w:marTop w:val="0"/>
                      <w:marBottom w:val="0"/>
                      <w:divBdr>
                        <w:top w:val="none" w:sz="0" w:space="0" w:color="auto"/>
                        <w:left w:val="none" w:sz="0" w:space="0" w:color="auto"/>
                        <w:bottom w:val="none" w:sz="0" w:space="0" w:color="auto"/>
                        <w:right w:val="none" w:sz="0" w:space="0" w:color="auto"/>
                      </w:divBdr>
                      <w:divsChild>
                        <w:div w:id="2001959220">
                          <w:marLeft w:val="0"/>
                          <w:marRight w:val="0"/>
                          <w:marTop w:val="0"/>
                          <w:marBottom w:val="0"/>
                          <w:divBdr>
                            <w:top w:val="none" w:sz="0" w:space="0" w:color="auto"/>
                            <w:left w:val="none" w:sz="0" w:space="0" w:color="auto"/>
                            <w:bottom w:val="none" w:sz="0" w:space="0" w:color="auto"/>
                            <w:right w:val="none" w:sz="0" w:space="0" w:color="auto"/>
                          </w:divBdr>
                        </w:div>
                      </w:divsChild>
                    </w:div>
                    <w:div w:id="1586455474">
                      <w:marLeft w:val="0"/>
                      <w:marRight w:val="0"/>
                      <w:marTop w:val="0"/>
                      <w:marBottom w:val="0"/>
                      <w:divBdr>
                        <w:top w:val="none" w:sz="0" w:space="0" w:color="auto"/>
                        <w:left w:val="none" w:sz="0" w:space="0" w:color="auto"/>
                        <w:bottom w:val="none" w:sz="0" w:space="0" w:color="auto"/>
                        <w:right w:val="none" w:sz="0" w:space="0" w:color="auto"/>
                      </w:divBdr>
                      <w:divsChild>
                        <w:div w:id="1224832835">
                          <w:marLeft w:val="0"/>
                          <w:marRight w:val="0"/>
                          <w:marTop w:val="0"/>
                          <w:marBottom w:val="0"/>
                          <w:divBdr>
                            <w:top w:val="none" w:sz="0" w:space="0" w:color="auto"/>
                            <w:left w:val="none" w:sz="0" w:space="0" w:color="auto"/>
                            <w:bottom w:val="none" w:sz="0" w:space="0" w:color="auto"/>
                            <w:right w:val="none" w:sz="0" w:space="0" w:color="auto"/>
                          </w:divBdr>
                        </w:div>
                      </w:divsChild>
                    </w:div>
                    <w:div w:id="1667006245">
                      <w:marLeft w:val="0"/>
                      <w:marRight w:val="0"/>
                      <w:marTop w:val="0"/>
                      <w:marBottom w:val="0"/>
                      <w:divBdr>
                        <w:top w:val="none" w:sz="0" w:space="0" w:color="auto"/>
                        <w:left w:val="none" w:sz="0" w:space="0" w:color="auto"/>
                        <w:bottom w:val="none" w:sz="0" w:space="0" w:color="auto"/>
                        <w:right w:val="none" w:sz="0" w:space="0" w:color="auto"/>
                      </w:divBdr>
                      <w:divsChild>
                        <w:div w:id="586773695">
                          <w:marLeft w:val="0"/>
                          <w:marRight w:val="0"/>
                          <w:marTop w:val="0"/>
                          <w:marBottom w:val="0"/>
                          <w:divBdr>
                            <w:top w:val="none" w:sz="0" w:space="0" w:color="auto"/>
                            <w:left w:val="none" w:sz="0" w:space="0" w:color="auto"/>
                            <w:bottom w:val="none" w:sz="0" w:space="0" w:color="auto"/>
                            <w:right w:val="none" w:sz="0" w:space="0" w:color="auto"/>
                          </w:divBdr>
                        </w:div>
                      </w:divsChild>
                    </w:div>
                    <w:div w:id="1729186036">
                      <w:marLeft w:val="0"/>
                      <w:marRight w:val="0"/>
                      <w:marTop w:val="0"/>
                      <w:marBottom w:val="0"/>
                      <w:divBdr>
                        <w:top w:val="none" w:sz="0" w:space="0" w:color="auto"/>
                        <w:left w:val="none" w:sz="0" w:space="0" w:color="auto"/>
                        <w:bottom w:val="none" w:sz="0" w:space="0" w:color="auto"/>
                        <w:right w:val="none" w:sz="0" w:space="0" w:color="auto"/>
                      </w:divBdr>
                      <w:divsChild>
                        <w:div w:id="1603301119">
                          <w:marLeft w:val="0"/>
                          <w:marRight w:val="0"/>
                          <w:marTop w:val="0"/>
                          <w:marBottom w:val="0"/>
                          <w:divBdr>
                            <w:top w:val="none" w:sz="0" w:space="0" w:color="auto"/>
                            <w:left w:val="none" w:sz="0" w:space="0" w:color="auto"/>
                            <w:bottom w:val="none" w:sz="0" w:space="0" w:color="auto"/>
                            <w:right w:val="none" w:sz="0" w:space="0" w:color="auto"/>
                          </w:divBdr>
                        </w:div>
                      </w:divsChild>
                    </w:div>
                    <w:div w:id="1747263023">
                      <w:marLeft w:val="0"/>
                      <w:marRight w:val="0"/>
                      <w:marTop w:val="0"/>
                      <w:marBottom w:val="0"/>
                      <w:divBdr>
                        <w:top w:val="none" w:sz="0" w:space="0" w:color="auto"/>
                        <w:left w:val="none" w:sz="0" w:space="0" w:color="auto"/>
                        <w:bottom w:val="none" w:sz="0" w:space="0" w:color="auto"/>
                        <w:right w:val="none" w:sz="0" w:space="0" w:color="auto"/>
                      </w:divBdr>
                      <w:divsChild>
                        <w:div w:id="1861580561">
                          <w:marLeft w:val="0"/>
                          <w:marRight w:val="0"/>
                          <w:marTop w:val="0"/>
                          <w:marBottom w:val="0"/>
                          <w:divBdr>
                            <w:top w:val="none" w:sz="0" w:space="0" w:color="auto"/>
                            <w:left w:val="none" w:sz="0" w:space="0" w:color="auto"/>
                            <w:bottom w:val="none" w:sz="0" w:space="0" w:color="auto"/>
                            <w:right w:val="none" w:sz="0" w:space="0" w:color="auto"/>
                          </w:divBdr>
                        </w:div>
                      </w:divsChild>
                    </w:div>
                    <w:div w:id="1773359467">
                      <w:marLeft w:val="0"/>
                      <w:marRight w:val="0"/>
                      <w:marTop w:val="0"/>
                      <w:marBottom w:val="0"/>
                      <w:divBdr>
                        <w:top w:val="none" w:sz="0" w:space="0" w:color="auto"/>
                        <w:left w:val="none" w:sz="0" w:space="0" w:color="auto"/>
                        <w:bottom w:val="none" w:sz="0" w:space="0" w:color="auto"/>
                        <w:right w:val="none" w:sz="0" w:space="0" w:color="auto"/>
                      </w:divBdr>
                      <w:divsChild>
                        <w:div w:id="1212309740">
                          <w:marLeft w:val="0"/>
                          <w:marRight w:val="0"/>
                          <w:marTop w:val="0"/>
                          <w:marBottom w:val="0"/>
                          <w:divBdr>
                            <w:top w:val="none" w:sz="0" w:space="0" w:color="auto"/>
                            <w:left w:val="none" w:sz="0" w:space="0" w:color="auto"/>
                            <w:bottom w:val="none" w:sz="0" w:space="0" w:color="auto"/>
                            <w:right w:val="none" w:sz="0" w:space="0" w:color="auto"/>
                          </w:divBdr>
                        </w:div>
                      </w:divsChild>
                    </w:div>
                    <w:div w:id="1866290684">
                      <w:marLeft w:val="0"/>
                      <w:marRight w:val="0"/>
                      <w:marTop w:val="0"/>
                      <w:marBottom w:val="0"/>
                      <w:divBdr>
                        <w:top w:val="none" w:sz="0" w:space="0" w:color="auto"/>
                        <w:left w:val="none" w:sz="0" w:space="0" w:color="auto"/>
                        <w:bottom w:val="none" w:sz="0" w:space="0" w:color="auto"/>
                        <w:right w:val="none" w:sz="0" w:space="0" w:color="auto"/>
                      </w:divBdr>
                      <w:divsChild>
                        <w:div w:id="822040271">
                          <w:marLeft w:val="0"/>
                          <w:marRight w:val="0"/>
                          <w:marTop w:val="0"/>
                          <w:marBottom w:val="0"/>
                          <w:divBdr>
                            <w:top w:val="none" w:sz="0" w:space="0" w:color="auto"/>
                            <w:left w:val="none" w:sz="0" w:space="0" w:color="auto"/>
                            <w:bottom w:val="none" w:sz="0" w:space="0" w:color="auto"/>
                            <w:right w:val="none" w:sz="0" w:space="0" w:color="auto"/>
                          </w:divBdr>
                        </w:div>
                      </w:divsChild>
                    </w:div>
                    <w:div w:id="1924605114">
                      <w:marLeft w:val="0"/>
                      <w:marRight w:val="0"/>
                      <w:marTop w:val="0"/>
                      <w:marBottom w:val="0"/>
                      <w:divBdr>
                        <w:top w:val="none" w:sz="0" w:space="0" w:color="auto"/>
                        <w:left w:val="none" w:sz="0" w:space="0" w:color="auto"/>
                        <w:bottom w:val="none" w:sz="0" w:space="0" w:color="auto"/>
                        <w:right w:val="none" w:sz="0" w:space="0" w:color="auto"/>
                      </w:divBdr>
                      <w:divsChild>
                        <w:div w:id="1443956529">
                          <w:marLeft w:val="0"/>
                          <w:marRight w:val="0"/>
                          <w:marTop w:val="0"/>
                          <w:marBottom w:val="0"/>
                          <w:divBdr>
                            <w:top w:val="none" w:sz="0" w:space="0" w:color="auto"/>
                            <w:left w:val="none" w:sz="0" w:space="0" w:color="auto"/>
                            <w:bottom w:val="none" w:sz="0" w:space="0" w:color="auto"/>
                            <w:right w:val="none" w:sz="0" w:space="0" w:color="auto"/>
                          </w:divBdr>
                        </w:div>
                      </w:divsChild>
                    </w:div>
                    <w:div w:id="1959602606">
                      <w:marLeft w:val="0"/>
                      <w:marRight w:val="0"/>
                      <w:marTop w:val="0"/>
                      <w:marBottom w:val="0"/>
                      <w:divBdr>
                        <w:top w:val="none" w:sz="0" w:space="0" w:color="auto"/>
                        <w:left w:val="none" w:sz="0" w:space="0" w:color="auto"/>
                        <w:bottom w:val="none" w:sz="0" w:space="0" w:color="auto"/>
                        <w:right w:val="none" w:sz="0" w:space="0" w:color="auto"/>
                      </w:divBdr>
                      <w:divsChild>
                        <w:div w:id="117723935">
                          <w:marLeft w:val="0"/>
                          <w:marRight w:val="0"/>
                          <w:marTop w:val="0"/>
                          <w:marBottom w:val="0"/>
                          <w:divBdr>
                            <w:top w:val="none" w:sz="0" w:space="0" w:color="auto"/>
                            <w:left w:val="none" w:sz="0" w:space="0" w:color="auto"/>
                            <w:bottom w:val="none" w:sz="0" w:space="0" w:color="auto"/>
                            <w:right w:val="none" w:sz="0" w:space="0" w:color="auto"/>
                          </w:divBdr>
                        </w:div>
                      </w:divsChild>
                    </w:div>
                    <w:div w:id="2060202655">
                      <w:marLeft w:val="0"/>
                      <w:marRight w:val="0"/>
                      <w:marTop w:val="0"/>
                      <w:marBottom w:val="0"/>
                      <w:divBdr>
                        <w:top w:val="none" w:sz="0" w:space="0" w:color="auto"/>
                        <w:left w:val="none" w:sz="0" w:space="0" w:color="auto"/>
                        <w:bottom w:val="none" w:sz="0" w:space="0" w:color="auto"/>
                        <w:right w:val="none" w:sz="0" w:space="0" w:color="auto"/>
                      </w:divBdr>
                      <w:divsChild>
                        <w:div w:id="1201285700">
                          <w:marLeft w:val="0"/>
                          <w:marRight w:val="0"/>
                          <w:marTop w:val="0"/>
                          <w:marBottom w:val="0"/>
                          <w:divBdr>
                            <w:top w:val="none" w:sz="0" w:space="0" w:color="auto"/>
                            <w:left w:val="none" w:sz="0" w:space="0" w:color="auto"/>
                            <w:bottom w:val="none" w:sz="0" w:space="0" w:color="auto"/>
                            <w:right w:val="none" w:sz="0" w:space="0" w:color="auto"/>
                          </w:divBdr>
                        </w:div>
                      </w:divsChild>
                    </w:div>
                    <w:div w:id="2131506503">
                      <w:marLeft w:val="0"/>
                      <w:marRight w:val="0"/>
                      <w:marTop w:val="0"/>
                      <w:marBottom w:val="0"/>
                      <w:divBdr>
                        <w:top w:val="none" w:sz="0" w:space="0" w:color="auto"/>
                        <w:left w:val="none" w:sz="0" w:space="0" w:color="auto"/>
                        <w:bottom w:val="none" w:sz="0" w:space="0" w:color="auto"/>
                        <w:right w:val="none" w:sz="0" w:space="0" w:color="auto"/>
                      </w:divBdr>
                      <w:divsChild>
                        <w:div w:id="88036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290967">
              <w:marLeft w:val="0"/>
              <w:marRight w:val="0"/>
              <w:marTop w:val="0"/>
              <w:marBottom w:val="0"/>
              <w:divBdr>
                <w:top w:val="none" w:sz="0" w:space="0" w:color="auto"/>
                <w:left w:val="none" w:sz="0" w:space="0" w:color="auto"/>
                <w:bottom w:val="none" w:sz="0" w:space="0" w:color="auto"/>
                <w:right w:val="none" w:sz="0" w:space="0" w:color="auto"/>
              </w:divBdr>
            </w:div>
            <w:div w:id="1856459972">
              <w:marLeft w:val="0"/>
              <w:marRight w:val="0"/>
              <w:marTop w:val="0"/>
              <w:marBottom w:val="0"/>
              <w:divBdr>
                <w:top w:val="none" w:sz="0" w:space="0" w:color="auto"/>
                <w:left w:val="none" w:sz="0" w:space="0" w:color="auto"/>
                <w:bottom w:val="none" w:sz="0" w:space="0" w:color="auto"/>
                <w:right w:val="none" w:sz="0" w:space="0" w:color="auto"/>
              </w:divBdr>
            </w:div>
            <w:div w:id="1879079086">
              <w:marLeft w:val="0"/>
              <w:marRight w:val="0"/>
              <w:marTop w:val="0"/>
              <w:marBottom w:val="0"/>
              <w:divBdr>
                <w:top w:val="none" w:sz="0" w:space="0" w:color="auto"/>
                <w:left w:val="none" w:sz="0" w:space="0" w:color="auto"/>
                <w:bottom w:val="none" w:sz="0" w:space="0" w:color="auto"/>
                <w:right w:val="none" w:sz="0" w:space="0" w:color="auto"/>
              </w:divBdr>
            </w:div>
            <w:div w:id="2046443736">
              <w:marLeft w:val="0"/>
              <w:marRight w:val="0"/>
              <w:marTop w:val="0"/>
              <w:marBottom w:val="0"/>
              <w:divBdr>
                <w:top w:val="none" w:sz="0" w:space="0" w:color="auto"/>
                <w:left w:val="none" w:sz="0" w:space="0" w:color="auto"/>
                <w:bottom w:val="none" w:sz="0" w:space="0" w:color="auto"/>
                <w:right w:val="none" w:sz="0" w:space="0" w:color="auto"/>
              </w:divBdr>
            </w:div>
            <w:div w:id="2125954115">
              <w:marLeft w:val="0"/>
              <w:marRight w:val="0"/>
              <w:marTop w:val="0"/>
              <w:marBottom w:val="0"/>
              <w:divBdr>
                <w:top w:val="none" w:sz="0" w:space="0" w:color="auto"/>
                <w:left w:val="none" w:sz="0" w:space="0" w:color="auto"/>
                <w:bottom w:val="none" w:sz="0" w:space="0" w:color="auto"/>
                <w:right w:val="none" w:sz="0" w:space="0" w:color="auto"/>
              </w:divBdr>
            </w:div>
            <w:div w:id="2126121051">
              <w:marLeft w:val="0"/>
              <w:marRight w:val="0"/>
              <w:marTop w:val="0"/>
              <w:marBottom w:val="0"/>
              <w:divBdr>
                <w:top w:val="none" w:sz="0" w:space="0" w:color="auto"/>
                <w:left w:val="none" w:sz="0" w:space="0" w:color="auto"/>
                <w:bottom w:val="none" w:sz="0" w:space="0" w:color="auto"/>
                <w:right w:val="none" w:sz="0" w:space="0" w:color="auto"/>
              </w:divBdr>
            </w:div>
            <w:div w:id="2137021371">
              <w:marLeft w:val="0"/>
              <w:marRight w:val="0"/>
              <w:marTop w:val="0"/>
              <w:marBottom w:val="0"/>
              <w:divBdr>
                <w:top w:val="none" w:sz="0" w:space="0" w:color="auto"/>
                <w:left w:val="none" w:sz="0" w:space="0" w:color="auto"/>
                <w:bottom w:val="none" w:sz="0" w:space="0" w:color="auto"/>
                <w:right w:val="none" w:sz="0" w:space="0" w:color="auto"/>
              </w:divBdr>
            </w:div>
          </w:divsChild>
        </w:div>
        <w:div w:id="215164289">
          <w:marLeft w:val="0"/>
          <w:marRight w:val="0"/>
          <w:marTop w:val="0"/>
          <w:marBottom w:val="0"/>
          <w:divBdr>
            <w:top w:val="none" w:sz="0" w:space="0" w:color="auto"/>
            <w:left w:val="none" w:sz="0" w:space="0" w:color="auto"/>
            <w:bottom w:val="none" w:sz="0" w:space="0" w:color="auto"/>
            <w:right w:val="none" w:sz="0" w:space="0" w:color="auto"/>
          </w:divBdr>
        </w:div>
        <w:div w:id="260379468">
          <w:marLeft w:val="0"/>
          <w:marRight w:val="0"/>
          <w:marTop w:val="0"/>
          <w:marBottom w:val="0"/>
          <w:divBdr>
            <w:top w:val="none" w:sz="0" w:space="0" w:color="auto"/>
            <w:left w:val="none" w:sz="0" w:space="0" w:color="auto"/>
            <w:bottom w:val="none" w:sz="0" w:space="0" w:color="auto"/>
            <w:right w:val="none" w:sz="0" w:space="0" w:color="auto"/>
          </w:divBdr>
        </w:div>
        <w:div w:id="566384528">
          <w:marLeft w:val="0"/>
          <w:marRight w:val="0"/>
          <w:marTop w:val="0"/>
          <w:marBottom w:val="0"/>
          <w:divBdr>
            <w:top w:val="none" w:sz="0" w:space="0" w:color="auto"/>
            <w:left w:val="none" w:sz="0" w:space="0" w:color="auto"/>
            <w:bottom w:val="none" w:sz="0" w:space="0" w:color="auto"/>
            <w:right w:val="none" w:sz="0" w:space="0" w:color="auto"/>
          </w:divBdr>
        </w:div>
        <w:div w:id="853349838">
          <w:marLeft w:val="0"/>
          <w:marRight w:val="0"/>
          <w:marTop w:val="0"/>
          <w:marBottom w:val="0"/>
          <w:divBdr>
            <w:top w:val="none" w:sz="0" w:space="0" w:color="auto"/>
            <w:left w:val="none" w:sz="0" w:space="0" w:color="auto"/>
            <w:bottom w:val="none" w:sz="0" w:space="0" w:color="auto"/>
            <w:right w:val="none" w:sz="0" w:space="0" w:color="auto"/>
          </w:divBdr>
        </w:div>
        <w:div w:id="1315061660">
          <w:marLeft w:val="0"/>
          <w:marRight w:val="0"/>
          <w:marTop w:val="0"/>
          <w:marBottom w:val="0"/>
          <w:divBdr>
            <w:top w:val="none" w:sz="0" w:space="0" w:color="auto"/>
            <w:left w:val="none" w:sz="0" w:space="0" w:color="auto"/>
            <w:bottom w:val="none" w:sz="0" w:space="0" w:color="auto"/>
            <w:right w:val="none" w:sz="0" w:space="0" w:color="auto"/>
          </w:divBdr>
        </w:div>
        <w:div w:id="1377387149">
          <w:marLeft w:val="0"/>
          <w:marRight w:val="0"/>
          <w:marTop w:val="0"/>
          <w:marBottom w:val="0"/>
          <w:divBdr>
            <w:top w:val="none" w:sz="0" w:space="0" w:color="auto"/>
            <w:left w:val="none" w:sz="0" w:space="0" w:color="auto"/>
            <w:bottom w:val="none" w:sz="0" w:space="0" w:color="auto"/>
            <w:right w:val="none" w:sz="0" w:space="0" w:color="auto"/>
          </w:divBdr>
        </w:div>
        <w:div w:id="1458261045">
          <w:marLeft w:val="0"/>
          <w:marRight w:val="0"/>
          <w:marTop w:val="0"/>
          <w:marBottom w:val="0"/>
          <w:divBdr>
            <w:top w:val="none" w:sz="0" w:space="0" w:color="auto"/>
            <w:left w:val="none" w:sz="0" w:space="0" w:color="auto"/>
            <w:bottom w:val="none" w:sz="0" w:space="0" w:color="auto"/>
            <w:right w:val="none" w:sz="0" w:space="0" w:color="auto"/>
          </w:divBdr>
        </w:div>
        <w:div w:id="1534222185">
          <w:marLeft w:val="0"/>
          <w:marRight w:val="0"/>
          <w:marTop w:val="0"/>
          <w:marBottom w:val="0"/>
          <w:divBdr>
            <w:top w:val="none" w:sz="0" w:space="0" w:color="auto"/>
            <w:left w:val="none" w:sz="0" w:space="0" w:color="auto"/>
            <w:bottom w:val="none" w:sz="0" w:space="0" w:color="auto"/>
            <w:right w:val="none" w:sz="0" w:space="0" w:color="auto"/>
          </w:divBdr>
        </w:div>
        <w:div w:id="1718506719">
          <w:marLeft w:val="0"/>
          <w:marRight w:val="0"/>
          <w:marTop w:val="0"/>
          <w:marBottom w:val="0"/>
          <w:divBdr>
            <w:top w:val="none" w:sz="0" w:space="0" w:color="auto"/>
            <w:left w:val="none" w:sz="0" w:space="0" w:color="auto"/>
            <w:bottom w:val="none" w:sz="0" w:space="0" w:color="auto"/>
            <w:right w:val="none" w:sz="0" w:space="0" w:color="auto"/>
          </w:divBdr>
        </w:div>
      </w:divsChild>
    </w:div>
    <w:div w:id="884634244">
      <w:bodyDiv w:val="1"/>
      <w:marLeft w:val="0"/>
      <w:marRight w:val="0"/>
      <w:marTop w:val="0"/>
      <w:marBottom w:val="0"/>
      <w:divBdr>
        <w:top w:val="none" w:sz="0" w:space="0" w:color="auto"/>
        <w:left w:val="none" w:sz="0" w:space="0" w:color="auto"/>
        <w:bottom w:val="none" w:sz="0" w:space="0" w:color="auto"/>
        <w:right w:val="none" w:sz="0" w:space="0" w:color="auto"/>
      </w:divBdr>
    </w:div>
    <w:div w:id="896092353">
      <w:bodyDiv w:val="1"/>
      <w:marLeft w:val="0"/>
      <w:marRight w:val="0"/>
      <w:marTop w:val="0"/>
      <w:marBottom w:val="0"/>
      <w:divBdr>
        <w:top w:val="none" w:sz="0" w:space="0" w:color="auto"/>
        <w:left w:val="none" w:sz="0" w:space="0" w:color="auto"/>
        <w:bottom w:val="none" w:sz="0" w:space="0" w:color="auto"/>
        <w:right w:val="none" w:sz="0" w:space="0" w:color="auto"/>
      </w:divBdr>
    </w:div>
    <w:div w:id="900559222">
      <w:bodyDiv w:val="1"/>
      <w:marLeft w:val="0"/>
      <w:marRight w:val="0"/>
      <w:marTop w:val="0"/>
      <w:marBottom w:val="0"/>
      <w:divBdr>
        <w:top w:val="none" w:sz="0" w:space="0" w:color="auto"/>
        <w:left w:val="none" w:sz="0" w:space="0" w:color="auto"/>
        <w:bottom w:val="none" w:sz="0" w:space="0" w:color="auto"/>
        <w:right w:val="none" w:sz="0" w:space="0" w:color="auto"/>
      </w:divBdr>
    </w:div>
    <w:div w:id="912281806">
      <w:bodyDiv w:val="1"/>
      <w:marLeft w:val="0"/>
      <w:marRight w:val="0"/>
      <w:marTop w:val="0"/>
      <w:marBottom w:val="0"/>
      <w:divBdr>
        <w:top w:val="none" w:sz="0" w:space="0" w:color="auto"/>
        <w:left w:val="none" w:sz="0" w:space="0" w:color="auto"/>
        <w:bottom w:val="none" w:sz="0" w:space="0" w:color="auto"/>
        <w:right w:val="none" w:sz="0" w:space="0" w:color="auto"/>
      </w:divBdr>
    </w:div>
    <w:div w:id="938608663">
      <w:bodyDiv w:val="1"/>
      <w:marLeft w:val="0"/>
      <w:marRight w:val="0"/>
      <w:marTop w:val="0"/>
      <w:marBottom w:val="0"/>
      <w:divBdr>
        <w:top w:val="none" w:sz="0" w:space="0" w:color="auto"/>
        <w:left w:val="none" w:sz="0" w:space="0" w:color="auto"/>
        <w:bottom w:val="none" w:sz="0" w:space="0" w:color="auto"/>
        <w:right w:val="none" w:sz="0" w:space="0" w:color="auto"/>
      </w:divBdr>
    </w:div>
    <w:div w:id="1071855701">
      <w:bodyDiv w:val="1"/>
      <w:marLeft w:val="0"/>
      <w:marRight w:val="0"/>
      <w:marTop w:val="0"/>
      <w:marBottom w:val="0"/>
      <w:divBdr>
        <w:top w:val="none" w:sz="0" w:space="0" w:color="auto"/>
        <w:left w:val="none" w:sz="0" w:space="0" w:color="auto"/>
        <w:bottom w:val="none" w:sz="0" w:space="0" w:color="auto"/>
        <w:right w:val="none" w:sz="0" w:space="0" w:color="auto"/>
      </w:divBdr>
    </w:div>
    <w:div w:id="1104567976">
      <w:bodyDiv w:val="1"/>
      <w:marLeft w:val="0"/>
      <w:marRight w:val="0"/>
      <w:marTop w:val="0"/>
      <w:marBottom w:val="0"/>
      <w:divBdr>
        <w:top w:val="none" w:sz="0" w:space="0" w:color="auto"/>
        <w:left w:val="none" w:sz="0" w:space="0" w:color="auto"/>
        <w:bottom w:val="none" w:sz="0" w:space="0" w:color="auto"/>
        <w:right w:val="none" w:sz="0" w:space="0" w:color="auto"/>
      </w:divBdr>
      <w:divsChild>
        <w:div w:id="1137574694">
          <w:marLeft w:val="0"/>
          <w:marRight w:val="0"/>
          <w:marTop w:val="0"/>
          <w:marBottom w:val="0"/>
          <w:divBdr>
            <w:top w:val="none" w:sz="0" w:space="0" w:color="auto"/>
            <w:left w:val="none" w:sz="0" w:space="0" w:color="auto"/>
            <w:bottom w:val="none" w:sz="0" w:space="0" w:color="auto"/>
            <w:right w:val="none" w:sz="0" w:space="0" w:color="auto"/>
          </w:divBdr>
        </w:div>
        <w:div w:id="1185825868">
          <w:marLeft w:val="0"/>
          <w:marRight w:val="0"/>
          <w:marTop w:val="0"/>
          <w:marBottom w:val="0"/>
          <w:divBdr>
            <w:top w:val="none" w:sz="0" w:space="0" w:color="auto"/>
            <w:left w:val="none" w:sz="0" w:space="0" w:color="auto"/>
            <w:bottom w:val="none" w:sz="0" w:space="0" w:color="auto"/>
            <w:right w:val="none" w:sz="0" w:space="0" w:color="auto"/>
          </w:divBdr>
        </w:div>
        <w:div w:id="1593467025">
          <w:marLeft w:val="0"/>
          <w:marRight w:val="0"/>
          <w:marTop w:val="0"/>
          <w:marBottom w:val="0"/>
          <w:divBdr>
            <w:top w:val="none" w:sz="0" w:space="0" w:color="auto"/>
            <w:left w:val="none" w:sz="0" w:space="0" w:color="auto"/>
            <w:bottom w:val="none" w:sz="0" w:space="0" w:color="auto"/>
            <w:right w:val="none" w:sz="0" w:space="0" w:color="auto"/>
          </w:divBdr>
        </w:div>
      </w:divsChild>
    </w:div>
    <w:div w:id="1126389089">
      <w:bodyDiv w:val="1"/>
      <w:marLeft w:val="0"/>
      <w:marRight w:val="0"/>
      <w:marTop w:val="0"/>
      <w:marBottom w:val="0"/>
      <w:divBdr>
        <w:top w:val="none" w:sz="0" w:space="0" w:color="auto"/>
        <w:left w:val="none" w:sz="0" w:space="0" w:color="auto"/>
        <w:bottom w:val="none" w:sz="0" w:space="0" w:color="auto"/>
        <w:right w:val="none" w:sz="0" w:space="0" w:color="auto"/>
      </w:divBdr>
    </w:div>
    <w:div w:id="1216041872">
      <w:bodyDiv w:val="1"/>
      <w:marLeft w:val="0"/>
      <w:marRight w:val="0"/>
      <w:marTop w:val="0"/>
      <w:marBottom w:val="0"/>
      <w:divBdr>
        <w:top w:val="none" w:sz="0" w:space="0" w:color="auto"/>
        <w:left w:val="none" w:sz="0" w:space="0" w:color="auto"/>
        <w:bottom w:val="none" w:sz="0" w:space="0" w:color="auto"/>
        <w:right w:val="none" w:sz="0" w:space="0" w:color="auto"/>
      </w:divBdr>
    </w:div>
    <w:div w:id="1228224478">
      <w:bodyDiv w:val="1"/>
      <w:marLeft w:val="0"/>
      <w:marRight w:val="0"/>
      <w:marTop w:val="0"/>
      <w:marBottom w:val="0"/>
      <w:divBdr>
        <w:top w:val="none" w:sz="0" w:space="0" w:color="auto"/>
        <w:left w:val="none" w:sz="0" w:space="0" w:color="auto"/>
        <w:bottom w:val="none" w:sz="0" w:space="0" w:color="auto"/>
        <w:right w:val="none" w:sz="0" w:space="0" w:color="auto"/>
      </w:divBdr>
    </w:div>
    <w:div w:id="1238394180">
      <w:bodyDiv w:val="1"/>
      <w:marLeft w:val="0"/>
      <w:marRight w:val="0"/>
      <w:marTop w:val="0"/>
      <w:marBottom w:val="0"/>
      <w:divBdr>
        <w:top w:val="none" w:sz="0" w:space="0" w:color="auto"/>
        <w:left w:val="none" w:sz="0" w:space="0" w:color="auto"/>
        <w:bottom w:val="none" w:sz="0" w:space="0" w:color="auto"/>
        <w:right w:val="none" w:sz="0" w:space="0" w:color="auto"/>
      </w:divBdr>
    </w:div>
    <w:div w:id="1268584971">
      <w:bodyDiv w:val="1"/>
      <w:marLeft w:val="0"/>
      <w:marRight w:val="0"/>
      <w:marTop w:val="0"/>
      <w:marBottom w:val="0"/>
      <w:divBdr>
        <w:top w:val="none" w:sz="0" w:space="0" w:color="auto"/>
        <w:left w:val="none" w:sz="0" w:space="0" w:color="auto"/>
        <w:bottom w:val="none" w:sz="0" w:space="0" w:color="auto"/>
        <w:right w:val="none" w:sz="0" w:space="0" w:color="auto"/>
      </w:divBdr>
    </w:div>
    <w:div w:id="1400905889">
      <w:bodyDiv w:val="1"/>
      <w:marLeft w:val="0"/>
      <w:marRight w:val="0"/>
      <w:marTop w:val="0"/>
      <w:marBottom w:val="0"/>
      <w:divBdr>
        <w:top w:val="none" w:sz="0" w:space="0" w:color="auto"/>
        <w:left w:val="none" w:sz="0" w:space="0" w:color="auto"/>
        <w:bottom w:val="none" w:sz="0" w:space="0" w:color="auto"/>
        <w:right w:val="none" w:sz="0" w:space="0" w:color="auto"/>
      </w:divBdr>
    </w:div>
    <w:div w:id="1476484198">
      <w:bodyDiv w:val="1"/>
      <w:marLeft w:val="0"/>
      <w:marRight w:val="0"/>
      <w:marTop w:val="0"/>
      <w:marBottom w:val="0"/>
      <w:divBdr>
        <w:top w:val="none" w:sz="0" w:space="0" w:color="auto"/>
        <w:left w:val="none" w:sz="0" w:space="0" w:color="auto"/>
        <w:bottom w:val="none" w:sz="0" w:space="0" w:color="auto"/>
        <w:right w:val="none" w:sz="0" w:space="0" w:color="auto"/>
      </w:divBdr>
    </w:div>
    <w:div w:id="1487893609">
      <w:bodyDiv w:val="1"/>
      <w:marLeft w:val="0"/>
      <w:marRight w:val="0"/>
      <w:marTop w:val="0"/>
      <w:marBottom w:val="0"/>
      <w:divBdr>
        <w:top w:val="none" w:sz="0" w:space="0" w:color="auto"/>
        <w:left w:val="none" w:sz="0" w:space="0" w:color="auto"/>
        <w:bottom w:val="none" w:sz="0" w:space="0" w:color="auto"/>
        <w:right w:val="none" w:sz="0" w:space="0" w:color="auto"/>
      </w:divBdr>
    </w:div>
    <w:div w:id="1513909904">
      <w:bodyDiv w:val="1"/>
      <w:marLeft w:val="0"/>
      <w:marRight w:val="0"/>
      <w:marTop w:val="0"/>
      <w:marBottom w:val="0"/>
      <w:divBdr>
        <w:top w:val="none" w:sz="0" w:space="0" w:color="auto"/>
        <w:left w:val="none" w:sz="0" w:space="0" w:color="auto"/>
        <w:bottom w:val="none" w:sz="0" w:space="0" w:color="auto"/>
        <w:right w:val="none" w:sz="0" w:space="0" w:color="auto"/>
      </w:divBdr>
    </w:div>
    <w:div w:id="1515803710">
      <w:bodyDiv w:val="1"/>
      <w:marLeft w:val="0"/>
      <w:marRight w:val="0"/>
      <w:marTop w:val="0"/>
      <w:marBottom w:val="0"/>
      <w:divBdr>
        <w:top w:val="none" w:sz="0" w:space="0" w:color="auto"/>
        <w:left w:val="none" w:sz="0" w:space="0" w:color="auto"/>
        <w:bottom w:val="none" w:sz="0" w:space="0" w:color="auto"/>
        <w:right w:val="none" w:sz="0" w:space="0" w:color="auto"/>
      </w:divBdr>
    </w:div>
    <w:div w:id="1558392746">
      <w:bodyDiv w:val="1"/>
      <w:marLeft w:val="0"/>
      <w:marRight w:val="0"/>
      <w:marTop w:val="0"/>
      <w:marBottom w:val="0"/>
      <w:divBdr>
        <w:top w:val="none" w:sz="0" w:space="0" w:color="auto"/>
        <w:left w:val="none" w:sz="0" w:space="0" w:color="auto"/>
        <w:bottom w:val="none" w:sz="0" w:space="0" w:color="auto"/>
        <w:right w:val="none" w:sz="0" w:space="0" w:color="auto"/>
      </w:divBdr>
    </w:div>
    <w:div w:id="1562402846">
      <w:bodyDiv w:val="1"/>
      <w:marLeft w:val="0"/>
      <w:marRight w:val="0"/>
      <w:marTop w:val="0"/>
      <w:marBottom w:val="0"/>
      <w:divBdr>
        <w:top w:val="none" w:sz="0" w:space="0" w:color="auto"/>
        <w:left w:val="none" w:sz="0" w:space="0" w:color="auto"/>
        <w:bottom w:val="none" w:sz="0" w:space="0" w:color="auto"/>
        <w:right w:val="none" w:sz="0" w:space="0" w:color="auto"/>
      </w:divBdr>
      <w:divsChild>
        <w:div w:id="71510163">
          <w:marLeft w:val="0"/>
          <w:marRight w:val="0"/>
          <w:marTop w:val="0"/>
          <w:marBottom w:val="0"/>
          <w:divBdr>
            <w:top w:val="none" w:sz="0" w:space="0" w:color="auto"/>
            <w:left w:val="none" w:sz="0" w:space="0" w:color="auto"/>
            <w:bottom w:val="none" w:sz="0" w:space="0" w:color="auto"/>
            <w:right w:val="none" w:sz="0" w:space="0" w:color="auto"/>
          </w:divBdr>
        </w:div>
        <w:div w:id="774594436">
          <w:marLeft w:val="0"/>
          <w:marRight w:val="0"/>
          <w:marTop w:val="0"/>
          <w:marBottom w:val="0"/>
          <w:divBdr>
            <w:top w:val="none" w:sz="0" w:space="0" w:color="auto"/>
            <w:left w:val="none" w:sz="0" w:space="0" w:color="auto"/>
            <w:bottom w:val="none" w:sz="0" w:space="0" w:color="auto"/>
            <w:right w:val="none" w:sz="0" w:space="0" w:color="auto"/>
          </w:divBdr>
        </w:div>
        <w:div w:id="833107882">
          <w:marLeft w:val="0"/>
          <w:marRight w:val="0"/>
          <w:marTop w:val="0"/>
          <w:marBottom w:val="0"/>
          <w:divBdr>
            <w:top w:val="none" w:sz="0" w:space="0" w:color="auto"/>
            <w:left w:val="none" w:sz="0" w:space="0" w:color="auto"/>
            <w:bottom w:val="none" w:sz="0" w:space="0" w:color="auto"/>
            <w:right w:val="none" w:sz="0" w:space="0" w:color="auto"/>
          </w:divBdr>
        </w:div>
      </w:divsChild>
    </w:div>
    <w:div w:id="1576091941">
      <w:bodyDiv w:val="1"/>
      <w:marLeft w:val="0"/>
      <w:marRight w:val="0"/>
      <w:marTop w:val="0"/>
      <w:marBottom w:val="0"/>
      <w:divBdr>
        <w:top w:val="none" w:sz="0" w:space="0" w:color="auto"/>
        <w:left w:val="none" w:sz="0" w:space="0" w:color="auto"/>
        <w:bottom w:val="none" w:sz="0" w:space="0" w:color="auto"/>
        <w:right w:val="none" w:sz="0" w:space="0" w:color="auto"/>
      </w:divBdr>
    </w:div>
    <w:div w:id="1675840193">
      <w:bodyDiv w:val="1"/>
      <w:marLeft w:val="0"/>
      <w:marRight w:val="0"/>
      <w:marTop w:val="0"/>
      <w:marBottom w:val="0"/>
      <w:divBdr>
        <w:top w:val="none" w:sz="0" w:space="0" w:color="auto"/>
        <w:left w:val="none" w:sz="0" w:space="0" w:color="auto"/>
        <w:bottom w:val="none" w:sz="0" w:space="0" w:color="auto"/>
        <w:right w:val="none" w:sz="0" w:space="0" w:color="auto"/>
      </w:divBdr>
    </w:div>
    <w:div w:id="1682924880">
      <w:bodyDiv w:val="1"/>
      <w:marLeft w:val="0"/>
      <w:marRight w:val="0"/>
      <w:marTop w:val="0"/>
      <w:marBottom w:val="0"/>
      <w:divBdr>
        <w:top w:val="none" w:sz="0" w:space="0" w:color="auto"/>
        <w:left w:val="none" w:sz="0" w:space="0" w:color="auto"/>
        <w:bottom w:val="none" w:sz="0" w:space="0" w:color="auto"/>
        <w:right w:val="none" w:sz="0" w:space="0" w:color="auto"/>
      </w:divBdr>
    </w:div>
    <w:div w:id="1730955548">
      <w:bodyDiv w:val="1"/>
      <w:marLeft w:val="0"/>
      <w:marRight w:val="0"/>
      <w:marTop w:val="0"/>
      <w:marBottom w:val="0"/>
      <w:divBdr>
        <w:top w:val="none" w:sz="0" w:space="0" w:color="auto"/>
        <w:left w:val="none" w:sz="0" w:space="0" w:color="auto"/>
        <w:bottom w:val="none" w:sz="0" w:space="0" w:color="auto"/>
        <w:right w:val="none" w:sz="0" w:space="0" w:color="auto"/>
      </w:divBdr>
      <w:divsChild>
        <w:div w:id="84231828">
          <w:marLeft w:val="0"/>
          <w:marRight w:val="0"/>
          <w:marTop w:val="0"/>
          <w:marBottom w:val="0"/>
          <w:divBdr>
            <w:top w:val="none" w:sz="0" w:space="0" w:color="auto"/>
            <w:left w:val="none" w:sz="0" w:space="0" w:color="auto"/>
            <w:bottom w:val="none" w:sz="0" w:space="0" w:color="auto"/>
            <w:right w:val="none" w:sz="0" w:space="0" w:color="auto"/>
          </w:divBdr>
        </w:div>
        <w:div w:id="248933148">
          <w:marLeft w:val="0"/>
          <w:marRight w:val="0"/>
          <w:marTop w:val="0"/>
          <w:marBottom w:val="0"/>
          <w:divBdr>
            <w:top w:val="none" w:sz="0" w:space="0" w:color="auto"/>
            <w:left w:val="none" w:sz="0" w:space="0" w:color="auto"/>
            <w:bottom w:val="none" w:sz="0" w:space="0" w:color="auto"/>
            <w:right w:val="none" w:sz="0" w:space="0" w:color="auto"/>
          </w:divBdr>
        </w:div>
        <w:div w:id="295524475">
          <w:marLeft w:val="0"/>
          <w:marRight w:val="0"/>
          <w:marTop w:val="0"/>
          <w:marBottom w:val="0"/>
          <w:divBdr>
            <w:top w:val="none" w:sz="0" w:space="0" w:color="auto"/>
            <w:left w:val="none" w:sz="0" w:space="0" w:color="auto"/>
            <w:bottom w:val="none" w:sz="0" w:space="0" w:color="auto"/>
            <w:right w:val="none" w:sz="0" w:space="0" w:color="auto"/>
          </w:divBdr>
        </w:div>
        <w:div w:id="449132766">
          <w:marLeft w:val="0"/>
          <w:marRight w:val="0"/>
          <w:marTop w:val="0"/>
          <w:marBottom w:val="0"/>
          <w:divBdr>
            <w:top w:val="none" w:sz="0" w:space="0" w:color="auto"/>
            <w:left w:val="none" w:sz="0" w:space="0" w:color="auto"/>
            <w:bottom w:val="none" w:sz="0" w:space="0" w:color="auto"/>
            <w:right w:val="none" w:sz="0" w:space="0" w:color="auto"/>
          </w:divBdr>
        </w:div>
        <w:div w:id="651063436">
          <w:marLeft w:val="0"/>
          <w:marRight w:val="0"/>
          <w:marTop w:val="0"/>
          <w:marBottom w:val="0"/>
          <w:divBdr>
            <w:top w:val="none" w:sz="0" w:space="0" w:color="auto"/>
            <w:left w:val="none" w:sz="0" w:space="0" w:color="auto"/>
            <w:bottom w:val="none" w:sz="0" w:space="0" w:color="auto"/>
            <w:right w:val="none" w:sz="0" w:space="0" w:color="auto"/>
          </w:divBdr>
        </w:div>
        <w:div w:id="774787098">
          <w:marLeft w:val="0"/>
          <w:marRight w:val="0"/>
          <w:marTop w:val="0"/>
          <w:marBottom w:val="0"/>
          <w:divBdr>
            <w:top w:val="none" w:sz="0" w:space="0" w:color="auto"/>
            <w:left w:val="none" w:sz="0" w:space="0" w:color="auto"/>
            <w:bottom w:val="none" w:sz="0" w:space="0" w:color="auto"/>
            <w:right w:val="none" w:sz="0" w:space="0" w:color="auto"/>
          </w:divBdr>
        </w:div>
        <w:div w:id="910382934">
          <w:marLeft w:val="0"/>
          <w:marRight w:val="0"/>
          <w:marTop w:val="0"/>
          <w:marBottom w:val="0"/>
          <w:divBdr>
            <w:top w:val="none" w:sz="0" w:space="0" w:color="auto"/>
            <w:left w:val="none" w:sz="0" w:space="0" w:color="auto"/>
            <w:bottom w:val="none" w:sz="0" w:space="0" w:color="auto"/>
            <w:right w:val="none" w:sz="0" w:space="0" w:color="auto"/>
          </w:divBdr>
        </w:div>
        <w:div w:id="991519450">
          <w:marLeft w:val="0"/>
          <w:marRight w:val="0"/>
          <w:marTop w:val="0"/>
          <w:marBottom w:val="0"/>
          <w:divBdr>
            <w:top w:val="none" w:sz="0" w:space="0" w:color="auto"/>
            <w:left w:val="none" w:sz="0" w:space="0" w:color="auto"/>
            <w:bottom w:val="none" w:sz="0" w:space="0" w:color="auto"/>
            <w:right w:val="none" w:sz="0" w:space="0" w:color="auto"/>
          </w:divBdr>
        </w:div>
        <w:div w:id="1206524008">
          <w:marLeft w:val="0"/>
          <w:marRight w:val="0"/>
          <w:marTop w:val="0"/>
          <w:marBottom w:val="0"/>
          <w:divBdr>
            <w:top w:val="none" w:sz="0" w:space="0" w:color="auto"/>
            <w:left w:val="none" w:sz="0" w:space="0" w:color="auto"/>
            <w:bottom w:val="none" w:sz="0" w:space="0" w:color="auto"/>
            <w:right w:val="none" w:sz="0" w:space="0" w:color="auto"/>
          </w:divBdr>
        </w:div>
        <w:div w:id="1217157796">
          <w:marLeft w:val="0"/>
          <w:marRight w:val="0"/>
          <w:marTop w:val="0"/>
          <w:marBottom w:val="0"/>
          <w:divBdr>
            <w:top w:val="none" w:sz="0" w:space="0" w:color="auto"/>
            <w:left w:val="none" w:sz="0" w:space="0" w:color="auto"/>
            <w:bottom w:val="none" w:sz="0" w:space="0" w:color="auto"/>
            <w:right w:val="none" w:sz="0" w:space="0" w:color="auto"/>
          </w:divBdr>
        </w:div>
        <w:div w:id="1538201767">
          <w:marLeft w:val="0"/>
          <w:marRight w:val="0"/>
          <w:marTop w:val="0"/>
          <w:marBottom w:val="0"/>
          <w:divBdr>
            <w:top w:val="none" w:sz="0" w:space="0" w:color="auto"/>
            <w:left w:val="none" w:sz="0" w:space="0" w:color="auto"/>
            <w:bottom w:val="none" w:sz="0" w:space="0" w:color="auto"/>
            <w:right w:val="none" w:sz="0" w:space="0" w:color="auto"/>
          </w:divBdr>
        </w:div>
        <w:div w:id="1949269081">
          <w:marLeft w:val="0"/>
          <w:marRight w:val="0"/>
          <w:marTop w:val="0"/>
          <w:marBottom w:val="0"/>
          <w:divBdr>
            <w:top w:val="none" w:sz="0" w:space="0" w:color="auto"/>
            <w:left w:val="none" w:sz="0" w:space="0" w:color="auto"/>
            <w:bottom w:val="none" w:sz="0" w:space="0" w:color="auto"/>
            <w:right w:val="none" w:sz="0" w:space="0" w:color="auto"/>
          </w:divBdr>
        </w:div>
        <w:div w:id="2035030599">
          <w:marLeft w:val="0"/>
          <w:marRight w:val="0"/>
          <w:marTop w:val="0"/>
          <w:marBottom w:val="0"/>
          <w:divBdr>
            <w:top w:val="none" w:sz="0" w:space="0" w:color="auto"/>
            <w:left w:val="none" w:sz="0" w:space="0" w:color="auto"/>
            <w:bottom w:val="none" w:sz="0" w:space="0" w:color="auto"/>
            <w:right w:val="none" w:sz="0" w:space="0" w:color="auto"/>
          </w:divBdr>
        </w:div>
      </w:divsChild>
    </w:div>
    <w:div w:id="1744713890">
      <w:bodyDiv w:val="1"/>
      <w:marLeft w:val="0"/>
      <w:marRight w:val="0"/>
      <w:marTop w:val="0"/>
      <w:marBottom w:val="0"/>
      <w:divBdr>
        <w:top w:val="none" w:sz="0" w:space="0" w:color="auto"/>
        <w:left w:val="none" w:sz="0" w:space="0" w:color="auto"/>
        <w:bottom w:val="none" w:sz="0" w:space="0" w:color="auto"/>
        <w:right w:val="none" w:sz="0" w:space="0" w:color="auto"/>
      </w:divBdr>
    </w:div>
    <w:div w:id="1752923190">
      <w:bodyDiv w:val="1"/>
      <w:marLeft w:val="0"/>
      <w:marRight w:val="0"/>
      <w:marTop w:val="0"/>
      <w:marBottom w:val="0"/>
      <w:divBdr>
        <w:top w:val="none" w:sz="0" w:space="0" w:color="auto"/>
        <w:left w:val="none" w:sz="0" w:space="0" w:color="auto"/>
        <w:bottom w:val="none" w:sz="0" w:space="0" w:color="auto"/>
        <w:right w:val="none" w:sz="0" w:space="0" w:color="auto"/>
      </w:divBdr>
    </w:div>
    <w:div w:id="1769623030">
      <w:bodyDiv w:val="1"/>
      <w:marLeft w:val="0"/>
      <w:marRight w:val="0"/>
      <w:marTop w:val="0"/>
      <w:marBottom w:val="0"/>
      <w:divBdr>
        <w:top w:val="none" w:sz="0" w:space="0" w:color="auto"/>
        <w:left w:val="none" w:sz="0" w:space="0" w:color="auto"/>
        <w:bottom w:val="none" w:sz="0" w:space="0" w:color="auto"/>
        <w:right w:val="none" w:sz="0" w:space="0" w:color="auto"/>
      </w:divBdr>
    </w:div>
    <w:div w:id="1800804528">
      <w:bodyDiv w:val="1"/>
      <w:marLeft w:val="0"/>
      <w:marRight w:val="0"/>
      <w:marTop w:val="0"/>
      <w:marBottom w:val="0"/>
      <w:divBdr>
        <w:top w:val="none" w:sz="0" w:space="0" w:color="auto"/>
        <w:left w:val="none" w:sz="0" w:space="0" w:color="auto"/>
        <w:bottom w:val="none" w:sz="0" w:space="0" w:color="auto"/>
        <w:right w:val="none" w:sz="0" w:space="0" w:color="auto"/>
      </w:divBdr>
      <w:divsChild>
        <w:div w:id="62921425">
          <w:marLeft w:val="0"/>
          <w:marRight w:val="0"/>
          <w:marTop w:val="0"/>
          <w:marBottom w:val="0"/>
          <w:divBdr>
            <w:top w:val="none" w:sz="0" w:space="0" w:color="auto"/>
            <w:left w:val="none" w:sz="0" w:space="0" w:color="auto"/>
            <w:bottom w:val="none" w:sz="0" w:space="0" w:color="auto"/>
            <w:right w:val="none" w:sz="0" w:space="0" w:color="auto"/>
          </w:divBdr>
        </w:div>
        <w:div w:id="422145084">
          <w:marLeft w:val="0"/>
          <w:marRight w:val="0"/>
          <w:marTop w:val="0"/>
          <w:marBottom w:val="0"/>
          <w:divBdr>
            <w:top w:val="none" w:sz="0" w:space="0" w:color="auto"/>
            <w:left w:val="none" w:sz="0" w:space="0" w:color="auto"/>
            <w:bottom w:val="none" w:sz="0" w:space="0" w:color="auto"/>
            <w:right w:val="none" w:sz="0" w:space="0" w:color="auto"/>
          </w:divBdr>
        </w:div>
        <w:div w:id="426661419">
          <w:marLeft w:val="0"/>
          <w:marRight w:val="0"/>
          <w:marTop w:val="0"/>
          <w:marBottom w:val="0"/>
          <w:divBdr>
            <w:top w:val="none" w:sz="0" w:space="0" w:color="auto"/>
            <w:left w:val="none" w:sz="0" w:space="0" w:color="auto"/>
            <w:bottom w:val="none" w:sz="0" w:space="0" w:color="auto"/>
            <w:right w:val="none" w:sz="0" w:space="0" w:color="auto"/>
          </w:divBdr>
        </w:div>
        <w:div w:id="497425353">
          <w:marLeft w:val="0"/>
          <w:marRight w:val="0"/>
          <w:marTop w:val="0"/>
          <w:marBottom w:val="0"/>
          <w:divBdr>
            <w:top w:val="none" w:sz="0" w:space="0" w:color="auto"/>
            <w:left w:val="none" w:sz="0" w:space="0" w:color="auto"/>
            <w:bottom w:val="none" w:sz="0" w:space="0" w:color="auto"/>
            <w:right w:val="none" w:sz="0" w:space="0" w:color="auto"/>
          </w:divBdr>
        </w:div>
        <w:div w:id="499008241">
          <w:marLeft w:val="0"/>
          <w:marRight w:val="0"/>
          <w:marTop w:val="0"/>
          <w:marBottom w:val="0"/>
          <w:divBdr>
            <w:top w:val="none" w:sz="0" w:space="0" w:color="auto"/>
            <w:left w:val="none" w:sz="0" w:space="0" w:color="auto"/>
            <w:bottom w:val="none" w:sz="0" w:space="0" w:color="auto"/>
            <w:right w:val="none" w:sz="0" w:space="0" w:color="auto"/>
          </w:divBdr>
        </w:div>
        <w:div w:id="515120988">
          <w:marLeft w:val="0"/>
          <w:marRight w:val="0"/>
          <w:marTop w:val="0"/>
          <w:marBottom w:val="0"/>
          <w:divBdr>
            <w:top w:val="none" w:sz="0" w:space="0" w:color="auto"/>
            <w:left w:val="none" w:sz="0" w:space="0" w:color="auto"/>
            <w:bottom w:val="none" w:sz="0" w:space="0" w:color="auto"/>
            <w:right w:val="none" w:sz="0" w:space="0" w:color="auto"/>
          </w:divBdr>
        </w:div>
        <w:div w:id="738866068">
          <w:marLeft w:val="0"/>
          <w:marRight w:val="0"/>
          <w:marTop w:val="0"/>
          <w:marBottom w:val="0"/>
          <w:divBdr>
            <w:top w:val="none" w:sz="0" w:space="0" w:color="auto"/>
            <w:left w:val="none" w:sz="0" w:space="0" w:color="auto"/>
            <w:bottom w:val="none" w:sz="0" w:space="0" w:color="auto"/>
            <w:right w:val="none" w:sz="0" w:space="0" w:color="auto"/>
          </w:divBdr>
        </w:div>
        <w:div w:id="868297577">
          <w:marLeft w:val="0"/>
          <w:marRight w:val="0"/>
          <w:marTop w:val="0"/>
          <w:marBottom w:val="0"/>
          <w:divBdr>
            <w:top w:val="none" w:sz="0" w:space="0" w:color="auto"/>
            <w:left w:val="none" w:sz="0" w:space="0" w:color="auto"/>
            <w:bottom w:val="none" w:sz="0" w:space="0" w:color="auto"/>
            <w:right w:val="none" w:sz="0" w:space="0" w:color="auto"/>
          </w:divBdr>
        </w:div>
        <w:div w:id="880896800">
          <w:marLeft w:val="0"/>
          <w:marRight w:val="0"/>
          <w:marTop w:val="0"/>
          <w:marBottom w:val="0"/>
          <w:divBdr>
            <w:top w:val="none" w:sz="0" w:space="0" w:color="auto"/>
            <w:left w:val="none" w:sz="0" w:space="0" w:color="auto"/>
            <w:bottom w:val="none" w:sz="0" w:space="0" w:color="auto"/>
            <w:right w:val="none" w:sz="0" w:space="0" w:color="auto"/>
          </w:divBdr>
        </w:div>
        <w:div w:id="1067844525">
          <w:marLeft w:val="0"/>
          <w:marRight w:val="0"/>
          <w:marTop w:val="0"/>
          <w:marBottom w:val="0"/>
          <w:divBdr>
            <w:top w:val="none" w:sz="0" w:space="0" w:color="auto"/>
            <w:left w:val="none" w:sz="0" w:space="0" w:color="auto"/>
            <w:bottom w:val="none" w:sz="0" w:space="0" w:color="auto"/>
            <w:right w:val="none" w:sz="0" w:space="0" w:color="auto"/>
          </w:divBdr>
        </w:div>
        <w:div w:id="1115631954">
          <w:marLeft w:val="0"/>
          <w:marRight w:val="0"/>
          <w:marTop w:val="0"/>
          <w:marBottom w:val="0"/>
          <w:divBdr>
            <w:top w:val="none" w:sz="0" w:space="0" w:color="auto"/>
            <w:left w:val="none" w:sz="0" w:space="0" w:color="auto"/>
            <w:bottom w:val="none" w:sz="0" w:space="0" w:color="auto"/>
            <w:right w:val="none" w:sz="0" w:space="0" w:color="auto"/>
          </w:divBdr>
        </w:div>
        <w:div w:id="1176186714">
          <w:marLeft w:val="0"/>
          <w:marRight w:val="0"/>
          <w:marTop w:val="0"/>
          <w:marBottom w:val="0"/>
          <w:divBdr>
            <w:top w:val="none" w:sz="0" w:space="0" w:color="auto"/>
            <w:left w:val="none" w:sz="0" w:space="0" w:color="auto"/>
            <w:bottom w:val="none" w:sz="0" w:space="0" w:color="auto"/>
            <w:right w:val="none" w:sz="0" w:space="0" w:color="auto"/>
          </w:divBdr>
        </w:div>
        <w:div w:id="1345671680">
          <w:marLeft w:val="0"/>
          <w:marRight w:val="0"/>
          <w:marTop w:val="0"/>
          <w:marBottom w:val="0"/>
          <w:divBdr>
            <w:top w:val="none" w:sz="0" w:space="0" w:color="auto"/>
            <w:left w:val="none" w:sz="0" w:space="0" w:color="auto"/>
            <w:bottom w:val="none" w:sz="0" w:space="0" w:color="auto"/>
            <w:right w:val="none" w:sz="0" w:space="0" w:color="auto"/>
          </w:divBdr>
        </w:div>
        <w:div w:id="1426729448">
          <w:marLeft w:val="0"/>
          <w:marRight w:val="0"/>
          <w:marTop w:val="0"/>
          <w:marBottom w:val="0"/>
          <w:divBdr>
            <w:top w:val="none" w:sz="0" w:space="0" w:color="auto"/>
            <w:left w:val="none" w:sz="0" w:space="0" w:color="auto"/>
            <w:bottom w:val="none" w:sz="0" w:space="0" w:color="auto"/>
            <w:right w:val="none" w:sz="0" w:space="0" w:color="auto"/>
          </w:divBdr>
        </w:div>
        <w:div w:id="1522861781">
          <w:marLeft w:val="0"/>
          <w:marRight w:val="0"/>
          <w:marTop w:val="0"/>
          <w:marBottom w:val="0"/>
          <w:divBdr>
            <w:top w:val="none" w:sz="0" w:space="0" w:color="auto"/>
            <w:left w:val="none" w:sz="0" w:space="0" w:color="auto"/>
            <w:bottom w:val="none" w:sz="0" w:space="0" w:color="auto"/>
            <w:right w:val="none" w:sz="0" w:space="0" w:color="auto"/>
          </w:divBdr>
        </w:div>
        <w:div w:id="1533037614">
          <w:marLeft w:val="0"/>
          <w:marRight w:val="0"/>
          <w:marTop w:val="0"/>
          <w:marBottom w:val="0"/>
          <w:divBdr>
            <w:top w:val="none" w:sz="0" w:space="0" w:color="auto"/>
            <w:left w:val="none" w:sz="0" w:space="0" w:color="auto"/>
            <w:bottom w:val="none" w:sz="0" w:space="0" w:color="auto"/>
            <w:right w:val="none" w:sz="0" w:space="0" w:color="auto"/>
          </w:divBdr>
        </w:div>
        <w:div w:id="1824273341">
          <w:marLeft w:val="0"/>
          <w:marRight w:val="0"/>
          <w:marTop w:val="0"/>
          <w:marBottom w:val="0"/>
          <w:divBdr>
            <w:top w:val="none" w:sz="0" w:space="0" w:color="auto"/>
            <w:left w:val="none" w:sz="0" w:space="0" w:color="auto"/>
            <w:bottom w:val="none" w:sz="0" w:space="0" w:color="auto"/>
            <w:right w:val="none" w:sz="0" w:space="0" w:color="auto"/>
          </w:divBdr>
        </w:div>
        <w:div w:id="1911037864">
          <w:marLeft w:val="0"/>
          <w:marRight w:val="0"/>
          <w:marTop w:val="0"/>
          <w:marBottom w:val="0"/>
          <w:divBdr>
            <w:top w:val="none" w:sz="0" w:space="0" w:color="auto"/>
            <w:left w:val="none" w:sz="0" w:space="0" w:color="auto"/>
            <w:bottom w:val="none" w:sz="0" w:space="0" w:color="auto"/>
            <w:right w:val="none" w:sz="0" w:space="0" w:color="auto"/>
          </w:divBdr>
        </w:div>
        <w:div w:id="1945574024">
          <w:marLeft w:val="0"/>
          <w:marRight w:val="0"/>
          <w:marTop w:val="0"/>
          <w:marBottom w:val="0"/>
          <w:divBdr>
            <w:top w:val="none" w:sz="0" w:space="0" w:color="auto"/>
            <w:left w:val="none" w:sz="0" w:space="0" w:color="auto"/>
            <w:bottom w:val="none" w:sz="0" w:space="0" w:color="auto"/>
            <w:right w:val="none" w:sz="0" w:space="0" w:color="auto"/>
          </w:divBdr>
        </w:div>
        <w:div w:id="2068332994">
          <w:marLeft w:val="0"/>
          <w:marRight w:val="0"/>
          <w:marTop w:val="0"/>
          <w:marBottom w:val="0"/>
          <w:divBdr>
            <w:top w:val="none" w:sz="0" w:space="0" w:color="auto"/>
            <w:left w:val="none" w:sz="0" w:space="0" w:color="auto"/>
            <w:bottom w:val="none" w:sz="0" w:space="0" w:color="auto"/>
            <w:right w:val="none" w:sz="0" w:space="0" w:color="auto"/>
          </w:divBdr>
        </w:div>
      </w:divsChild>
    </w:div>
    <w:div w:id="1807550585">
      <w:bodyDiv w:val="1"/>
      <w:marLeft w:val="0"/>
      <w:marRight w:val="0"/>
      <w:marTop w:val="0"/>
      <w:marBottom w:val="0"/>
      <w:divBdr>
        <w:top w:val="none" w:sz="0" w:space="0" w:color="auto"/>
        <w:left w:val="none" w:sz="0" w:space="0" w:color="auto"/>
        <w:bottom w:val="none" w:sz="0" w:space="0" w:color="auto"/>
        <w:right w:val="none" w:sz="0" w:space="0" w:color="auto"/>
      </w:divBdr>
    </w:div>
    <w:div w:id="1812750033">
      <w:bodyDiv w:val="1"/>
      <w:marLeft w:val="0"/>
      <w:marRight w:val="0"/>
      <w:marTop w:val="0"/>
      <w:marBottom w:val="0"/>
      <w:divBdr>
        <w:top w:val="none" w:sz="0" w:space="0" w:color="auto"/>
        <w:left w:val="none" w:sz="0" w:space="0" w:color="auto"/>
        <w:bottom w:val="none" w:sz="0" w:space="0" w:color="auto"/>
        <w:right w:val="none" w:sz="0" w:space="0" w:color="auto"/>
      </w:divBdr>
    </w:div>
    <w:div w:id="1921405990">
      <w:bodyDiv w:val="1"/>
      <w:marLeft w:val="0"/>
      <w:marRight w:val="0"/>
      <w:marTop w:val="0"/>
      <w:marBottom w:val="0"/>
      <w:divBdr>
        <w:top w:val="none" w:sz="0" w:space="0" w:color="auto"/>
        <w:left w:val="none" w:sz="0" w:space="0" w:color="auto"/>
        <w:bottom w:val="none" w:sz="0" w:space="0" w:color="auto"/>
        <w:right w:val="none" w:sz="0" w:space="0" w:color="auto"/>
      </w:divBdr>
    </w:div>
    <w:div w:id="1925408678">
      <w:bodyDiv w:val="1"/>
      <w:marLeft w:val="0"/>
      <w:marRight w:val="0"/>
      <w:marTop w:val="0"/>
      <w:marBottom w:val="0"/>
      <w:divBdr>
        <w:top w:val="none" w:sz="0" w:space="0" w:color="auto"/>
        <w:left w:val="none" w:sz="0" w:space="0" w:color="auto"/>
        <w:bottom w:val="none" w:sz="0" w:space="0" w:color="auto"/>
        <w:right w:val="none" w:sz="0" w:space="0" w:color="auto"/>
      </w:divBdr>
    </w:div>
    <w:div w:id="1946114564">
      <w:bodyDiv w:val="1"/>
      <w:marLeft w:val="0"/>
      <w:marRight w:val="0"/>
      <w:marTop w:val="0"/>
      <w:marBottom w:val="0"/>
      <w:divBdr>
        <w:top w:val="none" w:sz="0" w:space="0" w:color="auto"/>
        <w:left w:val="none" w:sz="0" w:space="0" w:color="auto"/>
        <w:bottom w:val="none" w:sz="0" w:space="0" w:color="auto"/>
        <w:right w:val="none" w:sz="0" w:space="0" w:color="auto"/>
      </w:divBdr>
    </w:div>
    <w:div w:id="1960405142">
      <w:bodyDiv w:val="1"/>
      <w:marLeft w:val="0"/>
      <w:marRight w:val="0"/>
      <w:marTop w:val="0"/>
      <w:marBottom w:val="0"/>
      <w:divBdr>
        <w:top w:val="none" w:sz="0" w:space="0" w:color="auto"/>
        <w:left w:val="none" w:sz="0" w:space="0" w:color="auto"/>
        <w:bottom w:val="none" w:sz="0" w:space="0" w:color="auto"/>
        <w:right w:val="none" w:sz="0" w:space="0" w:color="auto"/>
      </w:divBdr>
    </w:div>
    <w:div w:id="1968389507">
      <w:bodyDiv w:val="1"/>
      <w:marLeft w:val="0"/>
      <w:marRight w:val="0"/>
      <w:marTop w:val="0"/>
      <w:marBottom w:val="0"/>
      <w:divBdr>
        <w:top w:val="none" w:sz="0" w:space="0" w:color="auto"/>
        <w:left w:val="none" w:sz="0" w:space="0" w:color="auto"/>
        <w:bottom w:val="none" w:sz="0" w:space="0" w:color="auto"/>
        <w:right w:val="none" w:sz="0" w:space="0" w:color="auto"/>
      </w:divBdr>
    </w:div>
    <w:div w:id="1995640342">
      <w:bodyDiv w:val="1"/>
      <w:marLeft w:val="0"/>
      <w:marRight w:val="0"/>
      <w:marTop w:val="0"/>
      <w:marBottom w:val="0"/>
      <w:divBdr>
        <w:top w:val="none" w:sz="0" w:space="0" w:color="auto"/>
        <w:left w:val="none" w:sz="0" w:space="0" w:color="auto"/>
        <w:bottom w:val="none" w:sz="0" w:space="0" w:color="auto"/>
        <w:right w:val="none" w:sz="0" w:space="0" w:color="auto"/>
      </w:divBdr>
      <w:divsChild>
        <w:div w:id="435059418">
          <w:marLeft w:val="0"/>
          <w:marRight w:val="0"/>
          <w:marTop w:val="0"/>
          <w:marBottom w:val="0"/>
          <w:divBdr>
            <w:top w:val="none" w:sz="0" w:space="0" w:color="auto"/>
            <w:left w:val="none" w:sz="0" w:space="0" w:color="auto"/>
            <w:bottom w:val="none" w:sz="0" w:space="0" w:color="auto"/>
            <w:right w:val="none" w:sz="0" w:space="0" w:color="auto"/>
          </w:divBdr>
        </w:div>
        <w:div w:id="440031349">
          <w:marLeft w:val="0"/>
          <w:marRight w:val="0"/>
          <w:marTop w:val="0"/>
          <w:marBottom w:val="0"/>
          <w:divBdr>
            <w:top w:val="none" w:sz="0" w:space="0" w:color="auto"/>
            <w:left w:val="none" w:sz="0" w:space="0" w:color="auto"/>
            <w:bottom w:val="none" w:sz="0" w:space="0" w:color="auto"/>
            <w:right w:val="none" w:sz="0" w:space="0" w:color="auto"/>
          </w:divBdr>
        </w:div>
        <w:div w:id="511795520">
          <w:marLeft w:val="0"/>
          <w:marRight w:val="0"/>
          <w:marTop w:val="0"/>
          <w:marBottom w:val="0"/>
          <w:divBdr>
            <w:top w:val="none" w:sz="0" w:space="0" w:color="auto"/>
            <w:left w:val="none" w:sz="0" w:space="0" w:color="auto"/>
            <w:bottom w:val="none" w:sz="0" w:space="0" w:color="auto"/>
            <w:right w:val="none" w:sz="0" w:space="0" w:color="auto"/>
          </w:divBdr>
        </w:div>
        <w:div w:id="711998753">
          <w:marLeft w:val="0"/>
          <w:marRight w:val="0"/>
          <w:marTop w:val="0"/>
          <w:marBottom w:val="0"/>
          <w:divBdr>
            <w:top w:val="none" w:sz="0" w:space="0" w:color="auto"/>
            <w:left w:val="none" w:sz="0" w:space="0" w:color="auto"/>
            <w:bottom w:val="none" w:sz="0" w:space="0" w:color="auto"/>
            <w:right w:val="none" w:sz="0" w:space="0" w:color="auto"/>
          </w:divBdr>
        </w:div>
        <w:div w:id="734812816">
          <w:marLeft w:val="0"/>
          <w:marRight w:val="0"/>
          <w:marTop w:val="0"/>
          <w:marBottom w:val="0"/>
          <w:divBdr>
            <w:top w:val="none" w:sz="0" w:space="0" w:color="auto"/>
            <w:left w:val="none" w:sz="0" w:space="0" w:color="auto"/>
            <w:bottom w:val="none" w:sz="0" w:space="0" w:color="auto"/>
            <w:right w:val="none" w:sz="0" w:space="0" w:color="auto"/>
          </w:divBdr>
        </w:div>
        <w:div w:id="831875125">
          <w:marLeft w:val="0"/>
          <w:marRight w:val="0"/>
          <w:marTop w:val="0"/>
          <w:marBottom w:val="0"/>
          <w:divBdr>
            <w:top w:val="none" w:sz="0" w:space="0" w:color="auto"/>
            <w:left w:val="none" w:sz="0" w:space="0" w:color="auto"/>
            <w:bottom w:val="none" w:sz="0" w:space="0" w:color="auto"/>
            <w:right w:val="none" w:sz="0" w:space="0" w:color="auto"/>
          </w:divBdr>
        </w:div>
        <w:div w:id="891816341">
          <w:marLeft w:val="0"/>
          <w:marRight w:val="0"/>
          <w:marTop w:val="0"/>
          <w:marBottom w:val="0"/>
          <w:divBdr>
            <w:top w:val="none" w:sz="0" w:space="0" w:color="auto"/>
            <w:left w:val="none" w:sz="0" w:space="0" w:color="auto"/>
            <w:bottom w:val="none" w:sz="0" w:space="0" w:color="auto"/>
            <w:right w:val="none" w:sz="0" w:space="0" w:color="auto"/>
          </w:divBdr>
        </w:div>
        <w:div w:id="1095860218">
          <w:marLeft w:val="0"/>
          <w:marRight w:val="0"/>
          <w:marTop w:val="0"/>
          <w:marBottom w:val="0"/>
          <w:divBdr>
            <w:top w:val="none" w:sz="0" w:space="0" w:color="auto"/>
            <w:left w:val="none" w:sz="0" w:space="0" w:color="auto"/>
            <w:bottom w:val="none" w:sz="0" w:space="0" w:color="auto"/>
            <w:right w:val="none" w:sz="0" w:space="0" w:color="auto"/>
          </w:divBdr>
        </w:div>
        <w:div w:id="1243179153">
          <w:marLeft w:val="0"/>
          <w:marRight w:val="0"/>
          <w:marTop w:val="0"/>
          <w:marBottom w:val="0"/>
          <w:divBdr>
            <w:top w:val="none" w:sz="0" w:space="0" w:color="auto"/>
            <w:left w:val="none" w:sz="0" w:space="0" w:color="auto"/>
            <w:bottom w:val="none" w:sz="0" w:space="0" w:color="auto"/>
            <w:right w:val="none" w:sz="0" w:space="0" w:color="auto"/>
          </w:divBdr>
        </w:div>
        <w:div w:id="1298268296">
          <w:marLeft w:val="0"/>
          <w:marRight w:val="0"/>
          <w:marTop w:val="0"/>
          <w:marBottom w:val="0"/>
          <w:divBdr>
            <w:top w:val="none" w:sz="0" w:space="0" w:color="auto"/>
            <w:left w:val="none" w:sz="0" w:space="0" w:color="auto"/>
            <w:bottom w:val="none" w:sz="0" w:space="0" w:color="auto"/>
            <w:right w:val="none" w:sz="0" w:space="0" w:color="auto"/>
          </w:divBdr>
        </w:div>
        <w:div w:id="1304045569">
          <w:marLeft w:val="0"/>
          <w:marRight w:val="0"/>
          <w:marTop w:val="0"/>
          <w:marBottom w:val="0"/>
          <w:divBdr>
            <w:top w:val="none" w:sz="0" w:space="0" w:color="auto"/>
            <w:left w:val="none" w:sz="0" w:space="0" w:color="auto"/>
            <w:bottom w:val="none" w:sz="0" w:space="0" w:color="auto"/>
            <w:right w:val="none" w:sz="0" w:space="0" w:color="auto"/>
          </w:divBdr>
        </w:div>
        <w:div w:id="1378974471">
          <w:marLeft w:val="0"/>
          <w:marRight w:val="0"/>
          <w:marTop w:val="0"/>
          <w:marBottom w:val="0"/>
          <w:divBdr>
            <w:top w:val="none" w:sz="0" w:space="0" w:color="auto"/>
            <w:left w:val="none" w:sz="0" w:space="0" w:color="auto"/>
            <w:bottom w:val="none" w:sz="0" w:space="0" w:color="auto"/>
            <w:right w:val="none" w:sz="0" w:space="0" w:color="auto"/>
          </w:divBdr>
          <w:divsChild>
            <w:div w:id="629629497">
              <w:marLeft w:val="-75"/>
              <w:marRight w:val="0"/>
              <w:marTop w:val="30"/>
              <w:marBottom w:val="30"/>
              <w:divBdr>
                <w:top w:val="none" w:sz="0" w:space="0" w:color="auto"/>
                <w:left w:val="none" w:sz="0" w:space="0" w:color="auto"/>
                <w:bottom w:val="none" w:sz="0" w:space="0" w:color="auto"/>
                <w:right w:val="none" w:sz="0" w:space="0" w:color="auto"/>
              </w:divBdr>
              <w:divsChild>
                <w:div w:id="37360833">
                  <w:marLeft w:val="0"/>
                  <w:marRight w:val="0"/>
                  <w:marTop w:val="0"/>
                  <w:marBottom w:val="0"/>
                  <w:divBdr>
                    <w:top w:val="none" w:sz="0" w:space="0" w:color="auto"/>
                    <w:left w:val="none" w:sz="0" w:space="0" w:color="auto"/>
                    <w:bottom w:val="none" w:sz="0" w:space="0" w:color="auto"/>
                    <w:right w:val="none" w:sz="0" w:space="0" w:color="auto"/>
                  </w:divBdr>
                  <w:divsChild>
                    <w:div w:id="1289429521">
                      <w:marLeft w:val="0"/>
                      <w:marRight w:val="0"/>
                      <w:marTop w:val="0"/>
                      <w:marBottom w:val="0"/>
                      <w:divBdr>
                        <w:top w:val="none" w:sz="0" w:space="0" w:color="auto"/>
                        <w:left w:val="none" w:sz="0" w:space="0" w:color="auto"/>
                        <w:bottom w:val="none" w:sz="0" w:space="0" w:color="auto"/>
                        <w:right w:val="none" w:sz="0" w:space="0" w:color="auto"/>
                      </w:divBdr>
                    </w:div>
                  </w:divsChild>
                </w:div>
                <w:div w:id="382488244">
                  <w:marLeft w:val="0"/>
                  <w:marRight w:val="0"/>
                  <w:marTop w:val="0"/>
                  <w:marBottom w:val="0"/>
                  <w:divBdr>
                    <w:top w:val="none" w:sz="0" w:space="0" w:color="auto"/>
                    <w:left w:val="none" w:sz="0" w:space="0" w:color="auto"/>
                    <w:bottom w:val="none" w:sz="0" w:space="0" w:color="auto"/>
                    <w:right w:val="none" w:sz="0" w:space="0" w:color="auto"/>
                  </w:divBdr>
                  <w:divsChild>
                    <w:div w:id="221719422">
                      <w:marLeft w:val="0"/>
                      <w:marRight w:val="0"/>
                      <w:marTop w:val="0"/>
                      <w:marBottom w:val="0"/>
                      <w:divBdr>
                        <w:top w:val="none" w:sz="0" w:space="0" w:color="auto"/>
                        <w:left w:val="none" w:sz="0" w:space="0" w:color="auto"/>
                        <w:bottom w:val="none" w:sz="0" w:space="0" w:color="auto"/>
                        <w:right w:val="none" w:sz="0" w:space="0" w:color="auto"/>
                      </w:divBdr>
                    </w:div>
                  </w:divsChild>
                </w:div>
                <w:div w:id="507212449">
                  <w:marLeft w:val="0"/>
                  <w:marRight w:val="0"/>
                  <w:marTop w:val="0"/>
                  <w:marBottom w:val="0"/>
                  <w:divBdr>
                    <w:top w:val="none" w:sz="0" w:space="0" w:color="auto"/>
                    <w:left w:val="none" w:sz="0" w:space="0" w:color="auto"/>
                    <w:bottom w:val="none" w:sz="0" w:space="0" w:color="auto"/>
                    <w:right w:val="none" w:sz="0" w:space="0" w:color="auto"/>
                  </w:divBdr>
                  <w:divsChild>
                    <w:div w:id="1942644801">
                      <w:marLeft w:val="0"/>
                      <w:marRight w:val="0"/>
                      <w:marTop w:val="0"/>
                      <w:marBottom w:val="0"/>
                      <w:divBdr>
                        <w:top w:val="none" w:sz="0" w:space="0" w:color="auto"/>
                        <w:left w:val="none" w:sz="0" w:space="0" w:color="auto"/>
                        <w:bottom w:val="none" w:sz="0" w:space="0" w:color="auto"/>
                        <w:right w:val="none" w:sz="0" w:space="0" w:color="auto"/>
                      </w:divBdr>
                    </w:div>
                  </w:divsChild>
                </w:div>
                <w:div w:id="786506495">
                  <w:marLeft w:val="0"/>
                  <w:marRight w:val="0"/>
                  <w:marTop w:val="0"/>
                  <w:marBottom w:val="0"/>
                  <w:divBdr>
                    <w:top w:val="none" w:sz="0" w:space="0" w:color="auto"/>
                    <w:left w:val="none" w:sz="0" w:space="0" w:color="auto"/>
                    <w:bottom w:val="none" w:sz="0" w:space="0" w:color="auto"/>
                    <w:right w:val="none" w:sz="0" w:space="0" w:color="auto"/>
                  </w:divBdr>
                  <w:divsChild>
                    <w:div w:id="117530845">
                      <w:marLeft w:val="0"/>
                      <w:marRight w:val="0"/>
                      <w:marTop w:val="0"/>
                      <w:marBottom w:val="0"/>
                      <w:divBdr>
                        <w:top w:val="none" w:sz="0" w:space="0" w:color="auto"/>
                        <w:left w:val="none" w:sz="0" w:space="0" w:color="auto"/>
                        <w:bottom w:val="none" w:sz="0" w:space="0" w:color="auto"/>
                        <w:right w:val="none" w:sz="0" w:space="0" w:color="auto"/>
                      </w:divBdr>
                    </w:div>
                  </w:divsChild>
                </w:div>
                <w:div w:id="786974612">
                  <w:marLeft w:val="0"/>
                  <w:marRight w:val="0"/>
                  <w:marTop w:val="0"/>
                  <w:marBottom w:val="0"/>
                  <w:divBdr>
                    <w:top w:val="none" w:sz="0" w:space="0" w:color="auto"/>
                    <w:left w:val="none" w:sz="0" w:space="0" w:color="auto"/>
                    <w:bottom w:val="none" w:sz="0" w:space="0" w:color="auto"/>
                    <w:right w:val="none" w:sz="0" w:space="0" w:color="auto"/>
                  </w:divBdr>
                  <w:divsChild>
                    <w:div w:id="2079278446">
                      <w:marLeft w:val="0"/>
                      <w:marRight w:val="0"/>
                      <w:marTop w:val="0"/>
                      <w:marBottom w:val="0"/>
                      <w:divBdr>
                        <w:top w:val="none" w:sz="0" w:space="0" w:color="auto"/>
                        <w:left w:val="none" w:sz="0" w:space="0" w:color="auto"/>
                        <w:bottom w:val="none" w:sz="0" w:space="0" w:color="auto"/>
                        <w:right w:val="none" w:sz="0" w:space="0" w:color="auto"/>
                      </w:divBdr>
                    </w:div>
                  </w:divsChild>
                </w:div>
                <w:div w:id="820577427">
                  <w:marLeft w:val="0"/>
                  <w:marRight w:val="0"/>
                  <w:marTop w:val="0"/>
                  <w:marBottom w:val="0"/>
                  <w:divBdr>
                    <w:top w:val="none" w:sz="0" w:space="0" w:color="auto"/>
                    <w:left w:val="none" w:sz="0" w:space="0" w:color="auto"/>
                    <w:bottom w:val="none" w:sz="0" w:space="0" w:color="auto"/>
                    <w:right w:val="none" w:sz="0" w:space="0" w:color="auto"/>
                  </w:divBdr>
                  <w:divsChild>
                    <w:div w:id="873663617">
                      <w:marLeft w:val="0"/>
                      <w:marRight w:val="0"/>
                      <w:marTop w:val="0"/>
                      <w:marBottom w:val="0"/>
                      <w:divBdr>
                        <w:top w:val="none" w:sz="0" w:space="0" w:color="auto"/>
                        <w:left w:val="none" w:sz="0" w:space="0" w:color="auto"/>
                        <w:bottom w:val="none" w:sz="0" w:space="0" w:color="auto"/>
                        <w:right w:val="none" w:sz="0" w:space="0" w:color="auto"/>
                      </w:divBdr>
                    </w:div>
                  </w:divsChild>
                </w:div>
                <w:div w:id="948321194">
                  <w:marLeft w:val="0"/>
                  <w:marRight w:val="0"/>
                  <w:marTop w:val="0"/>
                  <w:marBottom w:val="0"/>
                  <w:divBdr>
                    <w:top w:val="none" w:sz="0" w:space="0" w:color="auto"/>
                    <w:left w:val="none" w:sz="0" w:space="0" w:color="auto"/>
                    <w:bottom w:val="none" w:sz="0" w:space="0" w:color="auto"/>
                    <w:right w:val="none" w:sz="0" w:space="0" w:color="auto"/>
                  </w:divBdr>
                  <w:divsChild>
                    <w:div w:id="1289311920">
                      <w:marLeft w:val="0"/>
                      <w:marRight w:val="0"/>
                      <w:marTop w:val="0"/>
                      <w:marBottom w:val="0"/>
                      <w:divBdr>
                        <w:top w:val="none" w:sz="0" w:space="0" w:color="auto"/>
                        <w:left w:val="none" w:sz="0" w:space="0" w:color="auto"/>
                        <w:bottom w:val="none" w:sz="0" w:space="0" w:color="auto"/>
                        <w:right w:val="none" w:sz="0" w:space="0" w:color="auto"/>
                      </w:divBdr>
                    </w:div>
                  </w:divsChild>
                </w:div>
                <w:div w:id="1017537732">
                  <w:marLeft w:val="0"/>
                  <w:marRight w:val="0"/>
                  <w:marTop w:val="0"/>
                  <w:marBottom w:val="0"/>
                  <w:divBdr>
                    <w:top w:val="none" w:sz="0" w:space="0" w:color="auto"/>
                    <w:left w:val="none" w:sz="0" w:space="0" w:color="auto"/>
                    <w:bottom w:val="none" w:sz="0" w:space="0" w:color="auto"/>
                    <w:right w:val="none" w:sz="0" w:space="0" w:color="auto"/>
                  </w:divBdr>
                  <w:divsChild>
                    <w:div w:id="977955839">
                      <w:marLeft w:val="0"/>
                      <w:marRight w:val="0"/>
                      <w:marTop w:val="0"/>
                      <w:marBottom w:val="0"/>
                      <w:divBdr>
                        <w:top w:val="none" w:sz="0" w:space="0" w:color="auto"/>
                        <w:left w:val="none" w:sz="0" w:space="0" w:color="auto"/>
                        <w:bottom w:val="none" w:sz="0" w:space="0" w:color="auto"/>
                        <w:right w:val="none" w:sz="0" w:space="0" w:color="auto"/>
                      </w:divBdr>
                    </w:div>
                  </w:divsChild>
                </w:div>
                <w:div w:id="1097023909">
                  <w:marLeft w:val="0"/>
                  <w:marRight w:val="0"/>
                  <w:marTop w:val="0"/>
                  <w:marBottom w:val="0"/>
                  <w:divBdr>
                    <w:top w:val="none" w:sz="0" w:space="0" w:color="auto"/>
                    <w:left w:val="none" w:sz="0" w:space="0" w:color="auto"/>
                    <w:bottom w:val="none" w:sz="0" w:space="0" w:color="auto"/>
                    <w:right w:val="none" w:sz="0" w:space="0" w:color="auto"/>
                  </w:divBdr>
                  <w:divsChild>
                    <w:div w:id="1100639765">
                      <w:marLeft w:val="0"/>
                      <w:marRight w:val="0"/>
                      <w:marTop w:val="0"/>
                      <w:marBottom w:val="0"/>
                      <w:divBdr>
                        <w:top w:val="none" w:sz="0" w:space="0" w:color="auto"/>
                        <w:left w:val="none" w:sz="0" w:space="0" w:color="auto"/>
                        <w:bottom w:val="none" w:sz="0" w:space="0" w:color="auto"/>
                        <w:right w:val="none" w:sz="0" w:space="0" w:color="auto"/>
                      </w:divBdr>
                    </w:div>
                  </w:divsChild>
                </w:div>
                <w:div w:id="1119757336">
                  <w:marLeft w:val="0"/>
                  <w:marRight w:val="0"/>
                  <w:marTop w:val="0"/>
                  <w:marBottom w:val="0"/>
                  <w:divBdr>
                    <w:top w:val="none" w:sz="0" w:space="0" w:color="auto"/>
                    <w:left w:val="none" w:sz="0" w:space="0" w:color="auto"/>
                    <w:bottom w:val="none" w:sz="0" w:space="0" w:color="auto"/>
                    <w:right w:val="none" w:sz="0" w:space="0" w:color="auto"/>
                  </w:divBdr>
                  <w:divsChild>
                    <w:div w:id="295139975">
                      <w:marLeft w:val="0"/>
                      <w:marRight w:val="0"/>
                      <w:marTop w:val="0"/>
                      <w:marBottom w:val="0"/>
                      <w:divBdr>
                        <w:top w:val="none" w:sz="0" w:space="0" w:color="auto"/>
                        <w:left w:val="none" w:sz="0" w:space="0" w:color="auto"/>
                        <w:bottom w:val="none" w:sz="0" w:space="0" w:color="auto"/>
                        <w:right w:val="none" w:sz="0" w:space="0" w:color="auto"/>
                      </w:divBdr>
                    </w:div>
                  </w:divsChild>
                </w:div>
                <w:div w:id="1153377297">
                  <w:marLeft w:val="0"/>
                  <w:marRight w:val="0"/>
                  <w:marTop w:val="0"/>
                  <w:marBottom w:val="0"/>
                  <w:divBdr>
                    <w:top w:val="none" w:sz="0" w:space="0" w:color="auto"/>
                    <w:left w:val="none" w:sz="0" w:space="0" w:color="auto"/>
                    <w:bottom w:val="none" w:sz="0" w:space="0" w:color="auto"/>
                    <w:right w:val="none" w:sz="0" w:space="0" w:color="auto"/>
                  </w:divBdr>
                  <w:divsChild>
                    <w:div w:id="635255687">
                      <w:marLeft w:val="0"/>
                      <w:marRight w:val="0"/>
                      <w:marTop w:val="0"/>
                      <w:marBottom w:val="0"/>
                      <w:divBdr>
                        <w:top w:val="none" w:sz="0" w:space="0" w:color="auto"/>
                        <w:left w:val="none" w:sz="0" w:space="0" w:color="auto"/>
                        <w:bottom w:val="none" w:sz="0" w:space="0" w:color="auto"/>
                        <w:right w:val="none" w:sz="0" w:space="0" w:color="auto"/>
                      </w:divBdr>
                    </w:div>
                  </w:divsChild>
                </w:div>
                <w:div w:id="1242909797">
                  <w:marLeft w:val="0"/>
                  <w:marRight w:val="0"/>
                  <w:marTop w:val="0"/>
                  <w:marBottom w:val="0"/>
                  <w:divBdr>
                    <w:top w:val="none" w:sz="0" w:space="0" w:color="auto"/>
                    <w:left w:val="none" w:sz="0" w:space="0" w:color="auto"/>
                    <w:bottom w:val="none" w:sz="0" w:space="0" w:color="auto"/>
                    <w:right w:val="none" w:sz="0" w:space="0" w:color="auto"/>
                  </w:divBdr>
                  <w:divsChild>
                    <w:div w:id="2129352705">
                      <w:marLeft w:val="0"/>
                      <w:marRight w:val="0"/>
                      <w:marTop w:val="0"/>
                      <w:marBottom w:val="0"/>
                      <w:divBdr>
                        <w:top w:val="none" w:sz="0" w:space="0" w:color="auto"/>
                        <w:left w:val="none" w:sz="0" w:space="0" w:color="auto"/>
                        <w:bottom w:val="none" w:sz="0" w:space="0" w:color="auto"/>
                        <w:right w:val="none" w:sz="0" w:space="0" w:color="auto"/>
                      </w:divBdr>
                    </w:div>
                  </w:divsChild>
                </w:div>
                <w:div w:id="1315571222">
                  <w:marLeft w:val="0"/>
                  <w:marRight w:val="0"/>
                  <w:marTop w:val="0"/>
                  <w:marBottom w:val="0"/>
                  <w:divBdr>
                    <w:top w:val="none" w:sz="0" w:space="0" w:color="auto"/>
                    <w:left w:val="none" w:sz="0" w:space="0" w:color="auto"/>
                    <w:bottom w:val="none" w:sz="0" w:space="0" w:color="auto"/>
                    <w:right w:val="none" w:sz="0" w:space="0" w:color="auto"/>
                  </w:divBdr>
                  <w:divsChild>
                    <w:div w:id="1578711326">
                      <w:marLeft w:val="0"/>
                      <w:marRight w:val="0"/>
                      <w:marTop w:val="0"/>
                      <w:marBottom w:val="0"/>
                      <w:divBdr>
                        <w:top w:val="none" w:sz="0" w:space="0" w:color="auto"/>
                        <w:left w:val="none" w:sz="0" w:space="0" w:color="auto"/>
                        <w:bottom w:val="none" w:sz="0" w:space="0" w:color="auto"/>
                        <w:right w:val="none" w:sz="0" w:space="0" w:color="auto"/>
                      </w:divBdr>
                    </w:div>
                  </w:divsChild>
                </w:div>
                <w:div w:id="1340624007">
                  <w:marLeft w:val="0"/>
                  <w:marRight w:val="0"/>
                  <w:marTop w:val="0"/>
                  <w:marBottom w:val="0"/>
                  <w:divBdr>
                    <w:top w:val="none" w:sz="0" w:space="0" w:color="auto"/>
                    <w:left w:val="none" w:sz="0" w:space="0" w:color="auto"/>
                    <w:bottom w:val="none" w:sz="0" w:space="0" w:color="auto"/>
                    <w:right w:val="none" w:sz="0" w:space="0" w:color="auto"/>
                  </w:divBdr>
                  <w:divsChild>
                    <w:div w:id="1581595040">
                      <w:marLeft w:val="0"/>
                      <w:marRight w:val="0"/>
                      <w:marTop w:val="0"/>
                      <w:marBottom w:val="0"/>
                      <w:divBdr>
                        <w:top w:val="none" w:sz="0" w:space="0" w:color="auto"/>
                        <w:left w:val="none" w:sz="0" w:space="0" w:color="auto"/>
                        <w:bottom w:val="none" w:sz="0" w:space="0" w:color="auto"/>
                        <w:right w:val="none" w:sz="0" w:space="0" w:color="auto"/>
                      </w:divBdr>
                    </w:div>
                  </w:divsChild>
                </w:div>
                <w:div w:id="1431468452">
                  <w:marLeft w:val="0"/>
                  <w:marRight w:val="0"/>
                  <w:marTop w:val="0"/>
                  <w:marBottom w:val="0"/>
                  <w:divBdr>
                    <w:top w:val="none" w:sz="0" w:space="0" w:color="auto"/>
                    <w:left w:val="none" w:sz="0" w:space="0" w:color="auto"/>
                    <w:bottom w:val="none" w:sz="0" w:space="0" w:color="auto"/>
                    <w:right w:val="none" w:sz="0" w:space="0" w:color="auto"/>
                  </w:divBdr>
                  <w:divsChild>
                    <w:div w:id="756439278">
                      <w:marLeft w:val="0"/>
                      <w:marRight w:val="0"/>
                      <w:marTop w:val="0"/>
                      <w:marBottom w:val="0"/>
                      <w:divBdr>
                        <w:top w:val="none" w:sz="0" w:space="0" w:color="auto"/>
                        <w:left w:val="none" w:sz="0" w:space="0" w:color="auto"/>
                        <w:bottom w:val="none" w:sz="0" w:space="0" w:color="auto"/>
                        <w:right w:val="none" w:sz="0" w:space="0" w:color="auto"/>
                      </w:divBdr>
                    </w:div>
                  </w:divsChild>
                </w:div>
                <w:div w:id="1511026581">
                  <w:marLeft w:val="0"/>
                  <w:marRight w:val="0"/>
                  <w:marTop w:val="0"/>
                  <w:marBottom w:val="0"/>
                  <w:divBdr>
                    <w:top w:val="none" w:sz="0" w:space="0" w:color="auto"/>
                    <w:left w:val="none" w:sz="0" w:space="0" w:color="auto"/>
                    <w:bottom w:val="none" w:sz="0" w:space="0" w:color="auto"/>
                    <w:right w:val="none" w:sz="0" w:space="0" w:color="auto"/>
                  </w:divBdr>
                  <w:divsChild>
                    <w:div w:id="842551544">
                      <w:marLeft w:val="0"/>
                      <w:marRight w:val="0"/>
                      <w:marTop w:val="0"/>
                      <w:marBottom w:val="0"/>
                      <w:divBdr>
                        <w:top w:val="none" w:sz="0" w:space="0" w:color="auto"/>
                        <w:left w:val="none" w:sz="0" w:space="0" w:color="auto"/>
                        <w:bottom w:val="none" w:sz="0" w:space="0" w:color="auto"/>
                        <w:right w:val="none" w:sz="0" w:space="0" w:color="auto"/>
                      </w:divBdr>
                    </w:div>
                  </w:divsChild>
                </w:div>
                <w:div w:id="1577780771">
                  <w:marLeft w:val="0"/>
                  <w:marRight w:val="0"/>
                  <w:marTop w:val="0"/>
                  <w:marBottom w:val="0"/>
                  <w:divBdr>
                    <w:top w:val="none" w:sz="0" w:space="0" w:color="auto"/>
                    <w:left w:val="none" w:sz="0" w:space="0" w:color="auto"/>
                    <w:bottom w:val="none" w:sz="0" w:space="0" w:color="auto"/>
                    <w:right w:val="none" w:sz="0" w:space="0" w:color="auto"/>
                  </w:divBdr>
                  <w:divsChild>
                    <w:div w:id="1541015451">
                      <w:marLeft w:val="0"/>
                      <w:marRight w:val="0"/>
                      <w:marTop w:val="0"/>
                      <w:marBottom w:val="0"/>
                      <w:divBdr>
                        <w:top w:val="none" w:sz="0" w:space="0" w:color="auto"/>
                        <w:left w:val="none" w:sz="0" w:space="0" w:color="auto"/>
                        <w:bottom w:val="none" w:sz="0" w:space="0" w:color="auto"/>
                        <w:right w:val="none" w:sz="0" w:space="0" w:color="auto"/>
                      </w:divBdr>
                    </w:div>
                  </w:divsChild>
                </w:div>
                <w:div w:id="1665738838">
                  <w:marLeft w:val="0"/>
                  <w:marRight w:val="0"/>
                  <w:marTop w:val="0"/>
                  <w:marBottom w:val="0"/>
                  <w:divBdr>
                    <w:top w:val="none" w:sz="0" w:space="0" w:color="auto"/>
                    <w:left w:val="none" w:sz="0" w:space="0" w:color="auto"/>
                    <w:bottom w:val="none" w:sz="0" w:space="0" w:color="auto"/>
                    <w:right w:val="none" w:sz="0" w:space="0" w:color="auto"/>
                  </w:divBdr>
                  <w:divsChild>
                    <w:div w:id="2048723297">
                      <w:marLeft w:val="0"/>
                      <w:marRight w:val="0"/>
                      <w:marTop w:val="0"/>
                      <w:marBottom w:val="0"/>
                      <w:divBdr>
                        <w:top w:val="none" w:sz="0" w:space="0" w:color="auto"/>
                        <w:left w:val="none" w:sz="0" w:space="0" w:color="auto"/>
                        <w:bottom w:val="none" w:sz="0" w:space="0" w:color="auto"/>
                        <w:right w:val="none" w:sz="0" w:space="0" w:color="auto"/>
                      </w:divBdr>
                    </w:div>
                  </w:divsChild>
                </w:div>
                <w:div w:id="1703438407">
                  <w:marLeft w:val="0"/>
                  <w:marRight w:val="0"/>
                  <w:marTop w:val="0"/>
                  <w:marBottom w:val="0"/>
                  <w:divBdr>
                    <w:top w:val="none" w:sz="0" w:space="0" w:color="auto"/>
                    <w:left w:val="none" w:sz="0" w:space="0" w:color="auto"/>
                    <w:bottom w:val="none" w:sz="0" w:space="0" w:color="auto"/>
                    <w:right w:val="none" w:sz="0" w:space="0" w:color="auto"/>
                  </w:divBdr>
                  <w:divsChild>
                    <w:div w:id="895748256">
                      <w:marLeft w:val="0"/>
                      <w:marRight w:val="0"/>
                      <w:marTop w:val="0"/>
                      <w:marBottom w:val="0"/>
                      <w:divBdr>
                        <w:top w:val="none" w:sz="0" w:space="0" w:color="auto"/>
                        <w:left w:val="none" w:sz="0" w:space="0" w:color="auto"/>
                        <w:bottom w:val="none" w:sz="0" w:space="0" w:color="auto"/>
                        <w:right w:val="none" w:sz="0" w:space="0" w:color="auto"/>
                      </w:divBdr>
                    </w:div>
                  </w:divsChild>
                </w:div>
                <w:div w:id="2089032994">
                  <w:marLeft w:val="0"/>
                  <w:marRight w:val="0"/>
                  <w:marTop w:val="0"/>
                  <w:marBottom w:val="0"/>
                  <w:divBdr>
                    <w:top w:val="none" w:sz="0" w:space="0" w:color="auto"/>
                    <w:left w:val="none" w:sz="0" w:space="0" w:color="auto"/>
                    <w:bottom w:val="none" w:sz="0" w:space="0" w:color="auto"/>
                    <w:right w:val="none" w:sz="0" w:space="0" w:color="auto"/>
                  </w:divBdr>
                  <w:divsChild>
                    <w:div w:id="204085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112794">
          <w:marLeft w:val="0"/>
          <w:marRight w:val="0"/>
          <w:marTop w:val="0"/>
          <w:marBottom w:val="0"/>
          <w:divBdr>
            <w:top w:val="none" w:sz="0" w:space="0" w:color="auto"/>
            <w:left w:val="none" w:sz="0" w:space="0" w:color="auto"/>
            <w:bottom w:val="none" w:sz="0" w:space="0" w:color="auto"/>
            <w:right w:val="none" w:sz="0" w:space="0" w:color="auto"/>
          </w:divBdr>
        </w:div>
        <w:div w:id="1461725139">
          <w:marLeft w:val="0"/>
          <w:marRight w:val="0"/>
          <w:marTop w:val="0"/>
          <w:marBottom w:val="0"/>
          <w:divBdr>
            <w:top w:val="none" w:sz="0" w:space="0" w:color="auto"/>
            <w:left w:val="none" w:sz="0" w:space="0" w:color="auto"/>
            <w:bottom w:val="none" w:sz="0" w:space="0" w:color="auto"/>
            <w:right w:val="none" w:sz="0" w:space="0" w:color="auto"/>
          </w:divBdr>
        </w:div>
        <w:div w:id="1509517411">
          <w:marLeft w:val="0"/>
          <w:marRight w:val="0"/>
          <w:marTop w:val="0"/>
          <w:marBottom w:val="0"/>
          <w:divBdr>
            <w:top w:val="none" w:sz="0" w:space="0" w:color="auto"/>
            <w:left w:val="none" w:sz="0" w:space="0" w:color="auto"/>
            <w:bottom w:val="none" w:sz="0" w:space="0" w:color="auto"/>
            <w:right w:val="none" w:sz="0" w:space="0" w:color="auto"/>
          </w:divBdr>
        </w:div>
        <w:div w:id="1766458703">
          <w:marLeft w:val="0"/>
          <w:marRight w:val="0"/>
          <w:marTop w:val="0"/>
          <w:marBottom w:val="0"/>
          <w:divBdr>
            <w:top w:val="none" w:sz="0" w:space="0" w:color="auto"/>
            <w:left w:val="none" w:sz="0" w:space="0" w:color="auto"/>
            <w:bottom w:val="none" w:sz="0" w:space="0" w:color="auto"/>
            <w:right w:val="none" w:sz="0" w:space="0" w:color="auto"/>
          </w:divBdr>
        </w:div>
        <w:div w:id="1970741440">
          <w:marLeft w:val="0"/>
          <w:marRight w:val="0"/>
          <w:marTop w:val="0"/>
          <w:marBottom w:val="0"/>
          <w:divBdr>
            <w:top w:val="none" w:sz="0" w:space="0" w:color="auto"/>
            <w:left w:val="none" w:sz="0" w:space="0" w:color="auto"/>
            <w:bottom w:val="none" w:sz="0" w:space="0" w:color="auto"/>
            <w:right w:val="none" w:sz="0" w:space="0" w:color="auto"/>
          </w:divBdr>
        </w:div>
        <w:div w:id="2020229642">
          <w:marLeft w:val="0"/>
          <w:marRight w:val="0"/>
          <w:marTop w:val="0"/>
          <w:marBottom w:val="0"/>
          <w:divBdr>
            <w:top w:val="none" w:sz="0" w:space="0" w:color="auto"/>
            <w:left w:val="none" w:sz="0" w:space="0" w:color="auto"/>
            <w:bottom w:val="none" w:sz="0" w:space="0" w:color="auto"/>
            <w:right w:val="none" w:sz="0" w:space="0" w:color="auto"/>
          </w:divBdr>
        </w:div>
      </w:divsChild>
    </w:div>
    <w:div w:id="2005232123">
      <w:bodyDiv w:val="1"/>
      <w:marLeft w:val="0"/>
      <w:marRight w:val="0"/>
      <w:marTop w:val="0"/>
      <w:marBottom w:val="0"/>
      <w:divBdr>
        <w:top w:val="none" w:sz="0" w:space="0" w:color="auto"/>
        <w:left w:val="none" w:sz="0" w:space="0" w:color="auto"/>
        <w:bottom w:val="none" w:sz="0" w:space="0" w:color="auto"/>
        <w:right w:val="none" w:sz="0" w:space="0" w:color="auto"/>
      </w:divBdr>
      <w:divsChild>
        <w:div w:id="65224512">
          <w:marLeft w:val="0"/>
          <w:marRight w:val="0"/>
          <w:marTop w:val="0"/>
          <w:marBottom w:val="0"/>
          <w:divBdr>
            <w:top w:val="none" w:sz="0" w:space="0" w:color="auto"/>
            <w:left w:val="none" w:sz="0" w:space="0" w:color="auto"/>
            <w:bottom w:val="none" w:sz="0" w:space="0" w:color="auto"/>
            <w:right w:val="none" w:sz="0" w:space="0" w:color="auto"/>
          </w:divBdr>
        </w:div>
        <w:div w:id="181163912">
          <w:marLeft w:val="0"/>
          <w:marRight w:val="0"/>
          <w:marTop w:val="0"/>
          <w:marBottom w:val="0"/>
          <w:divBdr>
            <w:top w:val="none" w:sz="0" w:space="0" w:color="auto"/>
            <w:left w:val="none" w:sz="0" w:space="0" w:color="auto"/>
            <w:bottom w:val="none" w:sz="0" w:space="0" w:color="auto"/>
            <w:right w:val="none" w:sz="0" w:space="0" w:color="auto"/>
          </w:divBdr>
        </w:div>
        <w:div w:id="191918398">
          <w:marLeft w:val="0"/>
          <w:marRight w:val="0"/>
          <w:marTop w:val="0"/>
          <w:marBottom w:val="0"/>
          <w:divBdr>
            <w:top w:val="none" w:sz="0" w:space="0" w:color="auto"/>
            <w:left w:val="none" w:sz="0" w:space="0" w:color="auto"/>
            <w:bottom w:val="none" w:sz="0" w:space="0" w:color="auto"/>
            <w:right w:val="none" w:sz="0" w:space="0" w:color="auto"/>
          </w:divBdr>
        </w:div>
        <w:div w:id="214703805">
          <w:marLeft w:val="0"/>
          <w:marRight w:val="0"/>
          <w:marTop w:val="0"/>
          <w:marBottom w:val="0"/>
          <w:divBdr>
            <w:top w:val="none" w:sz="0" w:space="0" w:color="auto"/>
            <w:left w:val="none" w:sz="0" w:space="0" w:color="auto"/>
            <w:bottom w:val="none" w:sz="0" w:space="0" w:color="auto"/>
            <w:right w:val="none" w:sz="0" w:space="0" w:color="auto"/>
          </w:divBdr>
        </w:div>
        <w:div w:id="232205999">
          <w:marLeft w:val="0"/>
          <w:marRight w:val="0"/>
          <w:marTop w:val="0"/>
          <w:marBottom w:val="0"/>
          <w:divBdr>
            <w:top w:val="none" w:sz="0" w:space="0" w:color="auto"/>
            <w:left w:val="none" w:sz="0" w:space="0" w:color="auto"/>
            <w:bottom w:val="none" w:sz="0" w:space="0" w:color="auto"/>
            <w:right w:val="none" w:sz="0" w:space="0" w:color="auto"/>
          </w:divBdr>
        </w:div>
        <w:div w:id="299699330">
          <w:marLeft w:val="0"/>
          <w:marRight w:val="0"/>
          <w:marTop w:val="0"/>
          <w:marBottom w:val="0"/>
          <w:divBdr>
            <w:top w:val="none" w:sz="0" w:space="0" w:color="auto"/>
            <w:left w:val="none" w:sz="0" w:space="0" w:color="auto"/>
            <w:bottom w:val="none" w:sz="0" w:space="0" w:color="auto"/>
            <w:right w:val="none" w:sz="0" w:space="0" w:color="auto"/>
          </w:divBdr>
        </w:div>
        <w:div w:id="360205584">
          <w:marLeft w:val="0"/>
          <w:marRight w:val="0"/>
          <w:marTop w:val="0"/>
          <w:marBottom w:val="0"/>
          <w:divBdr>
            <w:top w:val="none" w:sz="0" w:space="0" w:color="auto"/>
            <w:left w:val="none" w:sz="0" w:space="0" w:color="auto"/>
            <w:bottom w:val="none" w:sz="0" w:space="0" w:color="auto"/>
            <w:right w:val="none" w:sz="0" w:space="0" w:color="auto"/>
          </w:divBdr>
        </w:div>
        <w:div w:id="409812091">
          <w:marLeft w:val="0"/>
          <w:marRight w:val="0"/>
          <w:marTop w:val="0"/>
          <w:marBottom w:val="0"/>
          <w:divBdr>
            <w:top w:val="none" w:sz="0" w:space="0" w:color="auto"/>
            <w:left w:val="none" w:sz="0" w:space="0" w:color="auto"/>
            <w:bottom w:val="none" w:sz="0" w:space="0" w:color="auto"/>
            <w:right w:val="none" w:sz="0" w:space="0" w:color="auto"/>
          </w:divBdr>
        </w:div>
        <w:div w:id="461971193">
          <w:marLeft w:val="0"/>
          <w:marRight w:val="0"/>
          <w:marTop w:val="0"/>
          <w:marBottom w:val="0"/>
          <w:divBdr>
            <w:top w:val="none" w:sz="0" w:space="0" w:color="auto"/>
            <w:left w:val="none" w:sz="0" w:space="0" w:color="auto"/>
            <w:bottom w:val="none" w:sz="0" w:space="0" w:color="auto"/>
            <w:right w:val="none" w:sz="0" w:space="0" w:color="auto"/>
          </w:divBdr>
        </w:div>
        <w:div w:id="483014063">
          <w:marLeft w:val="0"/>
          <w:marRight w:val="0"/>
          <w:marTop w:val="0"/>
          <w:marBottom w:val="0"/>
          <w:divBdr>
            <w:top w:val="none" w:sz="0" w:space="0" w:color="auto"/>
            <w:left w:val="none" w:sz="0" w:space="0" w:color="auto"/>
            <w:bottom w:val="none" w:sz="0" w:space="0" w:color="auto"/>
            <w:right w:val="none" w:sz="0" w:space="0" w:color="auto"/>
          </w:divBdr>
        </w:div>
        <w:div w:id="491869851">
          <w:marLeft w:val="0"/>
          <w:marRight w:val="0"/>
          <w:marTop w:val="0"/>
          <w:marBottom w:val="0"/>
          <w:divBdr>
            <w:top w:val="none" w:sz="0" w:space="0" w:color="auto"/>
            <w:left w:val="none" w:sz="0" w:space="0" w:color="auto"/>
            <w:bottom w:val="none" w:sz="0" w:space="0" w:color="auto"/>
            <w:right w:val="none" w:sz="0" w:space="0" w:color="auto"/>
          </w:divBdr>
        </w:div>
        <w:div w:id="539125442">
          <w:marLeft w:val="0"/>
          <w:marRight w:val="0"/>
          <w:marTop w:val="0"/>
          <w:marBottom w:val="0"/>
          <w:divBdr>
            <w:top w:val="none" w:sz="0" w:space="0" w:color="auto"/>
            <w:left w:val="none" w:sz="0" w:space="0" w:color="auto"/>
            <w:bottom w:val="none" w:sz="0" w:space="0" w:color="auto"/>
            <w:right w:val="none" w:sz="0" w:space="0" w:color="auto"/>
          </w:divBdr>
        </w:div>
        <w:div w:id="549851788">
          <w:marLeft w:val="0"/>
          <w:marRight w:val="0"/>
          <w:marTop w:val="0"/>
          <w:marBottom w:val="0"/>
          <w:divBdr>
            <w:top w:val="none" w:sz="0" w:space="0" w:color="auto"/>
            <w:left w:val="none" w:sz="0" w:space="0" w:color="auto"/>
            <w:bottom w:val="none" w:sz="0" w:space="0" w:color="auto"/>
            <w:right w:val="none" w:sz="0" w:space="0" w:color="auto"/>
          </w:divBdr>
        </w:div>
        <w:div w:id="628632757">
          <w:marLeft w:val="0"/>
          <w:marRight w:val="0"/>
          <w:marTop w:val="0"/>
          <w:marBottom w:val="0"/>
          <w:divBdr>
            <w:top w:val="none" w:sz="0" w:space="0" w:color="auto"/>
            <w:left w:val="none" w:sz="0" w:space="0" w:color="auto"/>
            <w:bottom w:val="none" w:sz="0" w:space="0" w:color="auto"/>
            <w:right w:val="none" w:sz="0" w:space="0" w:color="auto"/>
          </w:divBdr>
        </w:div>
        <w:div w:id="638388998">
          <w:marLeft w:val="0"/>
          <w:marRight w:val="0"/>
          <w:marTop w:val="0"/>
          <w:marBottom w:val="0"/>
          <w:divBdr>
            <w:top w:val="none" w:sz="0" w:space="0" w:color="auto"/>
            <w:left w:val="none" w:sz="0" w:space="0" w:color="auto"/>
            <w:bottom w:val="none" w:sz="0" w:space="0" w:color="auto"/>
            <w:right w:val="none" w:sz="0" w:space="0" w:color="auto"/>
          </w:divBdr>
        </w:div>
        <w:div w:id="687097493">
          <w:marLeft w:val="0"/>
          <w:marRight w:val="0"/>
          <w:marTop w:val="0"/>
          <w:marBottom w:val="0"/>
          <w:divBdr>
            <w:top w:val="none" w:sz="0" w:space="0" w:color="auto"/>
            <w:left w:val="none" w:sz="0" w:space="0" w:color="auto"/>
            <w:bottom w:val="none" w:sz="0" w:space="0" w:color="auto"/>
            <w:right w:val="none" w:sz="0" w:space="0" w:color="auto"/>
          </w:divBdr>
        </w:div>
        <w:div w:id="752892807">
          <w:marLeft w:val="0"/>
          <w:marRight w:val="0"/>
          <w:marTop w:val="0"/>
          <w:marBottom w:val="0"/>
          <w:divBdr>
            <w:top w:val="none" w:sz="0" w:space="0" w:color="auto"/>
            <w:left w:val="none" w:sz="0" w:space="0" w:color="auto"/>
            <w:bottom w:val="none" w:sz="0" w:space="0" w:color="auto"/>
            <w:right w:val="none" w:sz="0" w:space="0" w:color="auto"/>
          </w:divBdr>
        </w:div>
        <w:div w:id="811798647">
          <w:marLeft w:val="0"/>
          <w:marRight w:val="0"/>
          <w:marTop w:val="0"/>
          <w:marBottom w:val="0"/>
          <w:divBdr>
            <w:top w:val="none" w:sz="0" w:space="0" w:color="auto"/>
            <w:left w:val="none" w:sz="0" w:space="0" w:color="auto"/>
            <w:bottom w:val="none" w:sz="0" w:space="0" w:color="auto"/>
            <w:right w:val="none" w:sz="0" w:space="0" w:color="auto"/>
          </w:divBdr>
        </w:div>
        <w:div w:id="852105924">
          <w:marLeft w:val="0"/>
          <w:marRight w:val="0"/>
          <w:marTop w:val="0"/>
          <w:marBottom w:val="0"/>
          <w:divBdr>
            <w:top w:val="none" w:sz="0" w:space="0" w:color="auto"/>
            <w:left w:val="none" w:sz="0" w:space="0" w:color="auto"/>
            <w:bottom w:val="none" w:sz="0" w:space="0" w:color="auto"/>
            <w:right w:val="none" w:sz="0" w:space="0" w:color="auto"/>
          </w:divBdr>
        </w:div>
        <w:div w:id="853573630">
          <w:marLeft w:val="0"/>
          <w:marRight w:val="0"/>
          <w:marTop w:val="0"/>
          <w:marBottom w:val="0"/>
          <w:divBdr>
            <w:top w:val="none" w:sz="0" w:space="0" w:color="auto"/>
            <w:left w:val="none" w:sz="0" w:space="0" w:color="auto"/>
            <w:bottom w:val="none" w:sz="0" w:space="0" w:color="auto"/>
            <w:right w:val="none" w:sz="0" w:space="0" w:color="auto"/>
          </w:divBdr>
        </w:div>
        <w:div w:id="879366541">
          <w:marLeft w:val="0"/>
          <w:marRight w:val="0"/>
          <w:marTop w:val="0"/>
          <w:marBottom w:val="0"/>
          <w:divBdr>
            <w:top w:val="none" w:sz="0" w:space="0" w:color="auto"/>
            <w:left w:val="none" w:sz="0" w:space="0" w:color="auto"/>
            <w:bottom w:val="none" w:sz="0" w:space="0" w:color="auto"/>
            <w:right w:val="none" w:sz="0" w:space="0" w:color="auto"/>
          </w:divBdr>
        </w:div>
        <w:div w:id="1025056568">
          <w:marLeft w:val="0"/>
          <w:marRight w:val="0"/>
          <w:marTop w:val="0"/>
          <w:marBottom w:val="0"/>
          <w:divBdr>
            <w:top w:val="none" w:sz="0" w:space="0" w:color="auto"/>
            <w:left w:val="none" w:sz="0" w:space="0" w:color="auto"/>
            <w:bottom w:val="none" w:sz="0" w:space="0" w:color="auto"/>
            <w:right w:val="none" w:sz="0" w:space="0" w:color="auto"/>
          </w:divBdr>
        </w:div>
        <w:div w:id="1121192041">
          <w:marLeft w:val="0"/>
          <w:marRight w:val="0"/>
          <w:marTop w:val="0"/>
          <w:marBottom w:val="0"/>
          <w:divBdr>
            <w:top w:val="none" w:sz="0" w:space="0" w:color="auto"/>
            <w:left w:val="none" w:sz="0" w:space="0" w:color="auto"/>
            <w:bottom w:val="none" w:sz="0" w:space="0" w:color="auto"/>
            <w:right w:val="none" w:sz="0" w:space="0" w:color="auto"/>
          </w:divBdr>
        </w:div>
        <w:div w:id="1233467321">
          <w:marLeft w:val="0"/>
          <w:marRight w:val="0"/>
          <w:marTop w:val="0"/>
          <w:marBottom w:val="0"/>
          <w:divBdr>
            <w:top w:val="none" w:sz="0" w:space="0" w:color="auto"/>
            <w:left w:val="none" w:sz="0" w:space="0" w:color="auto"/>
            <w:bottom w:val="none" w:sz="0" w:space="0" w:color="auto"/>
            <w:right w:val="none" w:sz="0" w:space="0" w:color="auto"/>
          </w:divBdr>
        </w:div>
        <w:div w:id="1277828580">
          <w:marLeft w:val="0"/>
          <w:marRight w:val="0"/>
          <w:marTop w:val="0"/>
          <w:marBottom w:val="0"/>
          <w:divBdr>
            <w:top w:val="none" w:sz="0" w:space="0" w:color="auto"/>
            <w:left w:val="none" w:sz="0" w:space="0" w:color="auto"/>
            <w:bottom w:val="none" w:sz="0" w:space="0" w:color="auto"/>
            <w:right w:val="none" w:sz="0" w:space="0" w:color="auto"/>
          </w:divBdr>
        </w:div>
        <w:div w:id="1290891100">
          <w:marLeft w:val="0"/>
          <w:marRight w:val="0"/>
          <w:marTop w:val="0"/>
          <w:marBottom w:val="0"/>
          <w:divBdr>
            <w:top w:val="none" w:sz="0" w:space="0" w:color="auto"/>
            <w:left w:val="none" w:sz="0" w:space="0" w:color="auto"/>
            <w:bottom w:val="none" w:sz="0" w:space="0" w:color="auto"/>
            <w:right w:val="none" w:sz="0" w:space="0" w:color="auto"/>
          </w:divBdr>
        </w:div>
        <w:div w:id="1316228323">
          <w:marLeft w:val="0"/>
          <w:marRight w:val="0"/>
          <w:marTop w:val="0"/>
          <w:marBottom w:val="0"/>
          <w:divBdr>
            <w:top w:val="none" w:sz="0" w:space="0" w:color="auto"/>
            <w:left w:val="none" w:sz="0" w:space="0" w:color="auto"/>
            <w:bottom w:val="none" w:sz="0" w:space="0" w:color="auto"/>
            <w:right w:val="none" w:sz="0" w:space="0" w:color="auto"/>
          </w:divBdr>
        </w:div>
        <w:div w:id="1326472803">
          <w:marLeft w:val="0"/>
          <w:marRight w:val="0"/>
          <w:marTop w:val="0"/>
          <w:marBottom w:val="0"/>
          <w:divBdr>
            <w:top w:val="none" w:sz="0" w:space="0" w:color="auto"/>
            <w:left w:val="none" w:sz="0" w:space="0" w:color="auto"/>
            <w:bottom w:val="none" w:sz="0" w:space="0" w:color="auto"/>
            <w:right w:val="none" w:sz="0" w:space="0" w:color="auto"/>
          </w:divBdr>
        </w:div>
        <w:div w:id="1384059963">
          <w:marLeft w:val="0"/>
          <w:marRight w:val="0"/>
          <w:marTop w:val="0"/>
          <w:marBottom w:val="0"/>
          <w:divBdr>
            <w:top w:val="none" w:sz="0" w:space="0" w:color="auto"/>
            <w:left w:val="none" w:sz="0" w:space="0" w:color="auto"/>
            <w:bottom w:val="none" w:sz="0" w:space="0" w:color="auto"/>
            <w:right w:val="none" w:sz="0" w:space="0" w:color="auto"/>
          </w:divBdr>
        </w:div>
        <w:div w:id="1400637903">
          <w:marLeft w:val="0"/>
          <w:marRight w:val="0"/>
          <w:marTop w:val="0"/>
          <w:marBottom w:val="0"/>
          <w:divBdr>
            <w:top w:val="none" w:sz="0" w:space="0" w:color="auto"/>
            <w:left w:val="none" w:sz="0" w:space="0" w:color="auto"/>
            <w:bottom w:val="none" w:sz="0" w:space="0" w:color="auto"/>
            <w:right w:val="none" w:sz="0" w:space="0" w:color="auto"/>
          </w:divBdr>
        </w:div>
        <w:div w:id="1443064743">
          <w:marLeft w:val="0"/>
          <w:marRight w:val="0"/>
          <w:marTop w:val="0"/>
          <w:marBottom w:val="0"/>
          <w:divBdr>
            <w:top w:val="none" w:sz="0" w:space="0" w:color="auto"/>
            <w:left w:val="none" w:sz="0" w:space="0" w:color="auto"/>
            <w:bottom w:val="none" w:sz="0" w:space="0" w:color="auto"/>
            <w:right w:val="none" w:sz="0" w:space="0" w:color="auto"/>
          </w:divBdr>
        </w:div>
        <w:div w:id="1447122120">
          <w:marLeft w:val="0"/>
          <w:marRight w:val="0"/>
          <w:marTop w:val="0"/>
          <w:marBottom w:val="0"/>
          <w:divBdr>
            <w:top w:val="none" w:sz="0" w:space="0" w:color="auto"/>
            <w:left w:val="none" w:sz="0" w:space="0" w:color="auto"/>
            <w:bottom w:val="none" w:sz="0" w:space="0" w:color="auto"/>
            <w:right w:val="none" w:sz="0" w:space="0" w:color="auto"/>
          </w:divBdr>
        </w:div>
        <w:div w:id="1456438393">
          <w:marLeft w:val="0"/>
          <w:marRight w:val="0"/>
          <w:marTop w:val="0"/>
          <w:marBottom w:val="0"/>
          <w:divBdr>
            <w:top w:val="none" w:sz="0" w:space="0" w:color="auto"/>
            <w:left w:val="none" w:sz="0" w:space="0" w:color="auto"/>
            <w:bottom w:val="none" w:sz="0" w:space="0" w:color="auto"/>
            <w:right w:val="none" w:sz="0" w:space="0" w:color="auto"/>
          </w:divBdr>
        </w:div>
        <w:div w:id="1459421692">
          <w:marLeft w:val="0"/>
          <w:marRight w:val="0"/>
          <w:marTop w:val="0"/>
          <w:marBottom w:val="0"/>
          <w:divBdr>
            <w:top w:val="none" w:sz="0" w:space="0" w:color="auto"/>
            <w:left w:val="none" w:sz="0" w:space="0" w:color="auto"/>
            <w:bottom w:val="none" w:sz="0" w:space="0" w:color="auto"/>
            <w:right w:val="none" w:sz="0" w:space="0" w:color="auto"/>
          </w:divBdr>
        </w:div>
        <w:div w:id="1523274781">
          <w:marLeft w:val="0"/>
          <w:marRight w:val="0"/>
          <w:marTop w:val="0"/>
          <w:marBottom w:val="0"/>
          <w:divBdr>
            <w:top w:val="none" w:sz="0" w:space="0" w:color="auto"/>
            <w:left w:val="none" w:sz="0" w:space="0" w:color="auto"/>
            <w:bottom w:val="none" w:sz="0" w:space="0" w:color="auto"/>
            <w:right w:val="none" w:sz="0" w:space="0" w:color="auto"/>
          </w:divBdr>
        </w:div>
        <w:div w:id="1602177406">
          <w:marLeft w:val="0"/>
          <w:marRight w:val="0"/>
          <w:marTop w:val="0"/>
          <w:marBottom w:val="0"/>
          <w:divBdr>
            <w:top w:val="none" w:sz="0" w:space="0" w:color="auto"/>
            <w:left w:val="none" w:sz="0" w:space="0" w:color="auto"/>
            <w:bottom w:val="none" w:sz="0" w:space="0" w:color="auto"/>
            <w:right w:val="none" w:sz="0" w:space="0" w:color="auto"/>
          </w:divBdr>
        </w:div>
        <w:div w:id="1626233475">
          <w:marLeft w:val="0"/>
          <w:marRight w:val="0"/>
          <w:marTop w:val="0"/>
          <w:marBottom w:val="0"/>
          <w:divBdr>
            <w:top w:val="none" w:sz="0" w:space="0" w:color="auto"/>
            <w:left w:val="none" w:sz="0" w:space="0" w:color="auto"/>
            <w:bottom w:val="none" w:sz="0" w:space="0" w:color="auto"/>
            <w:right w:val="none" w:sz="0" w:space="0" w:color="auto"/>
          </w:divBdr>
        </w:div>
        <w:div w:id="1653676791">
          <w:marLeft w:val="0"/>
          <w:marRight w:val="0"/>
          <w:marTop w:val="0"/>
          <w:marBottom w:val="0"/>
          <w:divBdr>
            <w:top w:val="none" w:sz="0" w:space="0" w:color="auto"/>
            <w:left w:val="none" w:sz="0" w:space="0" w:color="auto"/>
            <w:bottom w:val="none" w:sz="0" w:space="0" w:color="auto"/>
            <w:right w:val="none" w:sz="0" w:space="0" w:color="auto"/>
          </w:divBdr>
        </w:div>
        <w:div w:id="1656295084">
          <w:marLeft w:val="0"/>
          <w:marRight w:val="0"/>
          <w:marTop w:val="0"/>
          <w:marBottom w:val="0"/>
          <w:divBdr>
            <w:top w:val="none" w:sz="0" w:space="0" w:color="auto"/>
            <w:left w:val="none" w:sz="0" w:space="0" w:color="auto"/>
            <w:bottom w:val="none" w:sz="0" w:space="0" w:color="auto"/>
            <w:right w:val="none" w:sz="0" w:space="0" w:color="auto"/>
          </w:divBdr>
        </w:div>
        <w:div w:id="1686444455">
          <w:marLeft w:val="0"/>
          <w:marRight w:val="0"/>
          <w:marTop w:val="0"/>
          <w:marBottom w:val="0"/>
          <w:divBdr>
            <w:top w:val="none" w:sz="0" w:space="0" w:color="auto"/>
            <w:left w:val="none" w:sz="0" w:space="0" w:color="auto"/>
            <w:bottom w:val="none" w:sz="0" w:space="0" w:color="auto"/>
            <w:right w:val="none" w:sz="0" w:space="0" w:color="auto"/>
          </w:divBdr>
        </w:div>
        <w:div w:id="1735277338">
          <w:marLeft w:val="0"/>
          <w:marRight w:val="0"/>
          <w:marTop w:val="0"/>
          <w:marBottom w:val="0"/>
          <w:divBdr>
            <w:top w:val="none" w:sz="0" w:space="0" w:color="auto"/>
            <w:left w:val="none" w:sz="0" w:space="0" w:color="auto"/>
            <w:bottom w:val="none" w:sz="0" w:space="0" w:color="auto"/>
            <w:right w:val="none" w:sz="0" w:space="0" w:color="auto"/>
          </w:divBdr>
        </w:div>
        <w:div w:id="1755592308">
          <w:marLeft w:val="0"/>
          <w:marRight w:val="0"/>
          <w:marTop w:val="0"/>
          <w:marBottom w:val="0"/>
          <w:divBdr>
            <w:top w:val="none" w:sz="0" w:space="0" w:color="auto"/>
            <w:left w:val="none" w:sz="0" w:space="0" w:color="auto"/>
            <w:bottom w:val="none" w:sz="0" w:space="0" w:color="auto"/>
            <w:right w:val="none" w:sz="0" w:space="0" w:color="auto"/>
          </w:divBdr>
        </w:div>
        <w:div w:id="1793399229">
          <w:marLeft w:val="0"/>
          <w:marRight w:val="0"/>
          <w:marTop w:val="0"/>
          <w:marBottom w:val="0"/>
          <w:divBdr>
            <w:top w:val="none" w:sz="0" w:space="0" w:color="auto"/>
            <w:left w:val="none" w:sz="0" w:space="0" w:color="auto"/>
            <w:bottom w:val="none" w:sz="0" w:space="0" w:color="auto"/>
            <w:right w:val="none" w:sz="0" w:space="0" w:color="auto"/>
          </w:divBdr>
        </w:div>
        <w:div w:id="1811093541">
          <w:marLeft w:val="0"/>
          <w:marRight w:val="0"/>
          <w:marTop w:val="0"/>
          <w:marBottom w:val="0"/>
          <w:divBdr>
            <w:top w:val="none" w:sz="0" w:space="0" w:color="auto"/>
            <w:left w:val="none" w:sz="0" w:space="0" w:color="auto"/>
            <w:bottom w:val="none" w:sz="0" w:space="0" w:color="auto"/>
            <w:right w:val="none" w:sz="0" w:space="0" w:color="auto"/>
          </w:divBdr>
        </w:div>
        <w:div w:id="1817188869">
          <w:marLeft w:val="0"/>
          <w:marRight w:val="0"/>
          <w:marTop w:val="0"/>
          <w:marBottom w:val="0"/>
          <w:divBdr>
            <w:top w:val="none" w:sz="0" w:space="0" w:color="auto"/>
            <w:left w:val="none" w:sz="0" w:space="0" w:color="auto"/>
            <w:bottom w:val="none" w:sz="0" w:space="0" w:color="auto"/>
            <w:right w:val="none" w:sz="0" w:space="0" w:color="auto"/>
          </w:divBdr>
        </w:div>
        <w:div w:id="1953391888">
          <w:marLeft w:val="0"/>
          <w:marRight w:val="0"/>
          <w:marTop w:val="0"/>
          <w:marBottom w:val="0"/>
          <w:divBdr>
            <w:top w:val="none" w:sz="0" w:space="0" w:color="auto"/>
            <w:left w:val="none" w:sz="0" w:space="0" w:color="auto"/>
            <w:bottom w:val="none" w:sz="0" w:space="0" w:color="auto"/>
            <w:right w:val="none" w:sz="0" w:space="0" w:color="auto"/>
          </w:divBdr>
        </w:div>
        <w:div w:id="2004316524">
          <w:marLeft w:val="0"/>
          <w:marRight w:val="0"/>
          <w:marTop w:val="0"/>
          <w:marBottom w:val="0"/>
          <w:divBdr>
            <w:top w:val="none" w:sz="0" w:space="0" w:color="auto"/>
            <w:left w:val="none" w:sz="0" w:space="0" w:color="auto"/>
            <w:bottom w:val="none" w:sz="0" w:space="0" w:color="auto"/>
            <w:right w:val="none" w:sz="0" w:space="0" w:color="auto"/>
          </w:divBdr>
        </w:div>
        <w:div w:id="2019503546">
          <w:marLeft w:val="0"/>
          <w:marRight w:val="0"/>
          <w:marTop w:val="0"/>
          <w:marBottom w:val="0"/>
          <w:divBdr>
            <w:top w:val="none" w:sz="0" w:space="0" w:color="auto"/>
            <w:left w:val="none" w:sz="0" w:space="0" w:color="auto"/>
            <w:bottom w:val="none" w:sz="0" w:space="0" w:color="auto"/>
            <w:right w:val="none" w:sz="0" w:space="0" w:color="auto"/>
          </w:divBdr>
        </w:div>
        <w:div w:id="2093235324">
          <w:marLeft w:val="0"/>
          <w:marRight w:val="0"/>
          <w:marTop w:val="0"/>
          <w:marBottom w:val="0"/>
          <w:divBdr>
            <w:top w:val="none" w:sz="0" w:space="0" w:color="auto"/>
            <w:left w:val="none" w:sz="0" w:space="0" w:color="auto"/>
            <w:bottom w:val="none" w:sz="0" w:space="0" w:color="auto"/>
            <w:right w:val="none" w:sz="0" w:space="0" w:color="auto"/>
          </w:divBdr>
        </w:div>
        <w:div w:id="2120879224">
          <w:marLeft w:val="0"/>
          <w:marRight w:val="0"/>
          <w:marTop w:val="0"/>
          <w:marBottom w:val="0"/>
          <w:divBdr>
            <w:top w:val="none" w:sz="0" w:space="0" w:color="auto"/>
            <w:left w:val="none" w:sz="0" w:space="0" w:color="auto"/>
            <w:bottom w:val="none" w:sz="0" w:space="0" w:color="auto"/>
            <w:right w:val="none" w:sz="0" w:space="0" w:color="auto"/>
          </w:divBdr>
        </w:div>
      </w:divsChild>
    </w:div>
    <w:div w:id="2023044119">
      <w:bodyDiv w:val="1"/>
      <w:marLeft w:val="0"/>
      <w:marRight w:val="0"/>
      <w:marTop w:val="0"/>
      <w:marBottom w:val="0"/>
      <w:divBdr>
        <w:top w:val="none" w:sz="0" w:space="0" w:color="auto"/>
        <w:left w:val="none" w:sz="0" w:space="0" w:color="auto"/>
        <w:bottom w:val="none" w:sz="0" w:space="0" w:color="auto"/>
        <w:right w:val="none" w:sz="0" w:space="0" w:color="auto"/>
      </w:divBdr>
    </w:div>
    <w:div w:id="213644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media/3252/downloa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avaandmed.ariregister.rik.ee/et/avaandmete-allalaadimin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kliimaministeerium.ee/sites/default/files/documents/2023-05/L%C3%B5pparuanne_Ajakohastatud%20Kliimaeesm%C3%A4rkide%20M%C3%B5ju%20Anal%C3%BC%C3%BCs_2022.pdf"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mailto:brit-beatrice.peri@kliimaministeerium.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mailto:annika.varik@kliimaministeerium.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helcom.fi/wp-content/uploads/2019/06/Rec-25-7.pdf" TargetMode="External"/></Relationships>
</file>

<file path=word/documenttasks/documenttasks1.xml><?xml version="1.0" encoding="utf-8"?>
<t:Tasks xmlns:t="http://schemas.microsoft.com/office/tasks/2019/documenttasks" xmlns:oel="http://schemas.microsoft.com/office/2019/extlst">
  <t:Task id="{E908BF66-32D7-46E5-91D9-7A90361BCBC1}">
    <t:Anchor>
      <t:Comment id="1106334941"/>
    </t:Anchor>
    <t:History>
      <t:Event id="{CF9DE863-C132-491E-BF0B-4EFDEBCC7C86}" time="2024-01-08T07:43:10.268Z">
        <t:Attribution userId="S::silver.sillak@envir.ee::19b92e94-926c-4ec4-b349-7c5e787434e0" userProvider="AD" userName="Silver Sillak"/>
        <t:Anchor>
          <t:Comment id="1106334941"/>
        </t:Anchor>
        <t:Create/>
      </t:Event>
      <t:Event id="{E30945AB-F9ED-416D-A78A-157A0767743C}" time="2024-01-08T07:43:10.268Z">
        <t:Attribution userId="S::silver.sillak@envir.ee::19b92e94-926c-4ec4-b349-7c5e787434e0" userProvider="AD" userName="Silver Sillak"/>
        <t:Anchor>
          <t:Comment id="1106334941"/>
        </t:Anchor>
        <t:Assign userId="S::Annika.Varik@envir.ee::b2dd13ee-66b4-4a90-bd8c-f316cab19b4d" userProvider="AD" userName="Annika Varik"/>
      </t:Event>
      <t:Event id="{055F1CE1-9634-41CC-BFB8-B70453E84B75}" time="2024-01-08T07:43:10.268Z">
        <t:Attribution userId="S::silver.sillak@envir.ee::19b92e94-926c-4ec4-b349-7c5e787434e0" userProvider="AD" userName="Silver Sillak"/>
        <t:Anchor>
          <t:Comment id="1106334941"/>
        </t:Anchor>
        <t:SetTitle title="@Annika Varik Kas siia oleks vaja lisada loetelu kõigist Keskkonnaametile lisanduvatest ülesannetest, mida koostasime?"/>
      </t:Event>
    </t:History>
  </t:Task>
  <t:Task id="{738FEF6D-45CB-4EED-8E4F-316B62369128}">
    <t:Anchor>
      <t:Comment id="75678801"/>
    </t:Anchor>
    <t:History>
      <t:Event id="{5E26035A-74C5-4310-AA2A-E4ECFADAB179}" time="2024-05-10T06:45:12.106Z">
        <t:Attribution userId="S::triin.nymann@envir.ee::8849a0a6-6d51-4464-a138-9bfc97fdaa65" userProvider="AD" userName="Triin Nymann"/>
        <t:Anchor>
          <t:Comment id="75678801"/>
        </t:Anchor>
        <t:Create/>
      </t:Event>
      <t:Event id="{941AE88A-1094-45D1-98B0-A37147D09D1A}" time="2024-05-10T06:45:12.106Z">
        <t:Attribution userId="S::triin.nymann@envir.ee::8849a0a6-6d51-4464-a138-9bfc97fdaa65" userProvider="AD" userName="Triin Nymann"/>
        <t:Anchor>
          <t:Comment id="75678801"/>
        </t:Anchor>
        <t:Assign userId="S::Annika.Varik@envir.ee::b2dd13ee-66b4-4a90-bd8c-f316cab19b4d" userProvider="AD" userName="Annika Varik"/>
      </t:Event>
      <t:Event id="{3FE50F0A-0DC6-413C-B7EE-761C7FE4624C}" time="2024-05-10T06:45:12.106Z">
        <t:Attribution userId="S::triin.nymann@envir.ee::8849a0a6-6d51-4464-a138-9bfc97fdaa65" userProvider="AD" userName="Triin Nymann"/>
        <t:Anchor>
          <t:Comment id="75678801"/>
        </t:Anchor>
        <t:SetTitle title="@Annika Varik See ei kajastu eelnõus. Miks see siin peab olema?"/>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67013C-85CB-43A3-A5CC-FE1E9F0F7682}">
  <ds:schemaRefs>
    <ds:schemaRef ds:uri="http://schemas.microsoft.com/sharepoint/v3/contenttype/forms"/>
  </ds:schemaRefs>
</ds:datastoreItem>
</file>

<file path=customXml/itemProps2.xml><?xml version="1.0" encoding="utf-8"?>
<ds:datastoreItem xmlns:ds="http://schemas.openxmlformats.org/officeDocument/2006/customXml" ds:itemID="{CB5408C4-5455-414B-9DB4-3B7D14B37CF9}">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F2A29B17-F5FC-4FD7-9798-E94D70FC7262}">
  <ds:schemaRefs>
    <ds:schemaRef ds:uri="http://schemas.openxmlformats.org/officeDocument/2006/bibliography"/>
  </ds:schemaRefs>
</ds:datastoreItem>
</file>

<file path=customXml/itemProps4.xml><?xml version="1.0" encoding="utf-8"?>
<ds:datastoreItem xmlns:ds="http://schemas.openxmlformats.org/officeDocument/2006/customXml" ds:itemID="{32FC787B-C963-45D9-98CE-CCA09DF72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19628</Words>
  <Characters>113844</Characters>
  <Application>Microsoft Office Word</Application>
  <DocSecurity>0</DocSecurity>
  <Lines>948</Lines>
  <Paragraphs>266</Paragraphs>
  <ScaleCrop>false</ScaleCrop>
  <Company>Keskkonnaministeeriumi Infotehnoloogiakeskus</Company>
  <LinksUpToDate>false</LinksUpToDate>
  <CharactersWithSpaces>133206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Atmosfääriõhu kaitse seaduse ja teiste seaduste muutmise seaduse eelnõu seletuskiri</dc:title>
  <dc:subject/>
  <dc:creator>Imre Banyasz</dc:creator>
  <cp:keywords/>
  <dc:description/>
  <cp:lastModifiedBy>Kärt Voor - JUSTDIGI</cp:lastModifiedBy>
  <cp:revision>3</cp:revision>
  <cp:lastPrinted>2019-08-01T09:34:00Z</cp:lastPrinted>
  <dcterms:created xsi:type="dcterms:W3CDTF">2025-02-05T13:48:00Z</dcterms:created>
  <dcterms:modified xsi:type="dcterms:W3CDTF">2025-02-13T07:29:00Z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2025-01-02T12:11:02Z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a5dbcde6-197a-4a87-8d81-130a756470be</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